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F78CEA" w14:textId="77777777" w:rsidR="009046AB" w:rsidRPr="00554A82" w:rsidRDefault="009046AB" w:rsidP="00371326">
      <w:pPr>
        <w:spacing w:line="276" w:lineRule="auto"/>
        <w:jc w:val="both"/>
        <w:rPr>
          <w:rFonts w:ascii="Garamond" w:eastAsia="Garamond" w:hAnsi="Garamond" w:cs="Garamond"/>
          <w:b/>
          <w:bCs/>
          <w:color w:val="C00000"/>
          <w:sz w:val="20"/>
          <w:szCs w:val="20"/>
        </w:rPr>
      </w:pPr>
      <w:r w:rsidRPr="00554A82">
        <w:rPr>
          <w:rFonts w:ascii="Garamond" w:eastAsia="Garamond" w:hAnsi="Garamond" w:cs="Garamond"/>
          <w:b/>
          <w:bCs/>
          <w:color w:val="C00000"/>
          <w:sz w:val="20"/>
          <w:szCs w:val="20"/>
        </w:rPr>
        <w:t>Zatwierdzam data</w:t>
      </w:r>
    </w:p>
    <w:p w14:paraId="74E5C845" w14:textId="7DFE148A" w:rsidR="009046AB" w:rsidRPr="00554A82" w:rsidRDefault="0093235F" w:rsidP="00371326">
      <w:pPr>
        <w:spacing w:line="276" w:lineRule="auto"/>
        <w:jc w:val="both"/>
        <w:rPr>
          <w:rFonts w:ascii="Garamond" w:hAnsi="Garamond" w:cs="Garamond"/>
          <w:color w:val="C00000"/>
          <w:sz w:val="20"/>
          <w:szCs w:val="20"/>
        </w:rPr>
      </w:pPr>
      <w:r>
        <w:rPr>
          <w:rFonts w:ascii="Garamond" w:hAnsi="Garamond" w:cs="Garamond"/>
          <w:color w:val="C00000"/>
          <w:sz w:val="20"/>
          <w:szCs w:val="20"/>
        </w:rPr>
        <w:t xml:space="preserve">02.03.2026 </w:t>
      </w:r>
      <w:r w:rsidR="00125459" w:rsidRPr="00554A82">
        <w:rPr>
          <w:rFonts w:ascii="Garamond" w:hAnsi="Garamond" w:cs="Garamond"/>
          <w:color w:val="C00000"/>
          <w:sz w:val="20"/>
          <w:szCs w:val="20"/>
        </w:rPr>
        <w:t>roku</w:t>
      </w:r>
    </w:p>
    <w:p w14:paraId="749AD0A6" w14:textId="77777777" w:rsidR="00640C2D" w:rsidRPr="00371326" w:rsidRDefault="00640C2D" w:rsidP="00371326">
      <w:pPr>
        <w:suppressAutoHyphens w:val="0"/>
        <w:autoSpaceDN/>
        <w:spacing w:line="276" w:lineRule="auto"/>
        <w:textAlignment w:val="auto"/>
        <w:rPr>
          <w:rFonts w:ascii="Garamond" w:hAnsi="Garamond"/>
          <w:sz w:val="20"/>
          <w:szCs w:val="20"/>
        </w:rPr>
      </w:pPr>
    </w:p>
    <w:bookmarkStart w:id="0" w:name="_Hlk223349154"/>
    <w:p w14:paraId="1C7D66E6" w14:textId="415B9A7D" w:rsidR="005A1DB3" w:rsidRDefault="0093235F" w:rsidP="00371326">
      <w:pPr>
        <w:suppressAutoHyphens w:val="0"/>
        <w:autoSpaceDN/>
        <w:spacing w:line="276" w:lineRule="auto"/>
        <w:textAlignment w:val="auto"/>
        <w:rPr>
          <w:rFonts w:ascii="Garamond" w:eastAsia="SimSun" w:hAnsi="Garamond" w:cs="Arial"/>
          <w:color w:val="000000"/>
          <w:kern w:val="0"/>
          <w:sz w:val="20"/>
          <w:szCs w:val="20"/>
          <w:lang w:eastAsia="pl-PL"/>
        </w:rPr>
      </w:pPr>
      <w:r>
        <w:fldChar w:fldCharType="begin"/>
      </w:r>
      <w:r>
        <w:instrText>HYPERLINK "</w:instrText>
      </w:r>
      <w:r w:rsidRPr="0093235F">
        <w:instrText>https://ezamowienia.gov.pl/mp-client/tenders/ocds-148610-8ec09f38-d268-467d-b832-e3b7875adb57</w:instrText>
      </w:r>
      <w:r>
        <w:instrText>"</w:instrText>
      </w:r>
      <w:r>
        <w:fldChar w:fldCharType="separate"/>
      </w:r>
      <w:r w:rsidRPr="00824FB7">
        <w:rPr>
          <w:rStyle w:val="Hipercze"/>
        </w:rPr>
        <w:t>https://ezamowienia.gov.pl/mp-client/tenders/ocds-148610-8ec09f38-d268-467d-b832-e3b7875adb57</w:t>
      </w:r>
      <w:r>
        <w:fldChar w:fldCharType="end"/>
      </w:r>
      <w:r>
        <w:t xml:space="preserve"> </w:t>
      </w:r>
    </w:p>
    <w:bookmarkEnd w:id="0"/>
    <w:p w14:paraId="2E14C6B5" w14:textId="12F001B0" w:rsidR="004E3B37" w:rsidRPr="00371326" w:rsidRDefault="009E3496" w:rsidP="00371326">
      <w:pPr>
        <w:suppressAutoHyphens w:val="0"/>
        <w:autoSpaceDN/>
        <w:spacing w:line="276" w:lineRule="auto"/>
        <w:textAlignment w:val="auto"/>
        <w:rPr>
          <w:rFonts w:ascii="Garamond" w:hAnsi="Garamond"/>
          <w:sz w:val="20"/>
          <w:szCs w:val="20"/>
        </w:rPr>
      </w:pPr>
      <w:r w:rsidRPr="00371326">
        <w:rPr>
          <w:rFonts w:ascii="Garamond" w:eastAsia="SimSun" w:hAnsi="Garamond" w:cs="Arial"/>
          <w:color w:val="000000"/>
          <w:kern w:val="0"/>
          <w:sz w:val="20"/>
          <w:szCs w:val="20"/>
          <w:lang w:eastAsia="pl-PL"/>
        </w:rPr>
        <w:t xml:space="preserve">link do </w:t>
      </w:r>
      <w:r w:rsidR="004E3B37" w:rsidRPr="00371326">
        <w:rPr>
          <w:rFonts w:ascii="Garamond" w:eastAsia="SimSun" w:hAnsi="Garamond" w:cs="Arial"/>
          <w:color w:val="000000"/>
          <w:kern w:val="0"/>
          <w:sz w:val="20"/>
          <w:szCs w:val="20"/>
          <w:lang w:eastAsia="pl-PL"/>
        </w:rPr>
        <w:t>postępowania na EZAMÓWIENIA</w:t>
      </w:r>
    </w:p>
    <w:p w14:paraId="23CF3E68" w14:textId="77777777" w:rsidR="004E3B37" w:rsidRPr="00371326" w:rsidRDefault="004E3B37" w:rsidP="00371326">
      <w:pPr>
        <w:suppressAutoHyphens w:val="0"/>
        <w:autoSpaceDN/>
        <w:spacing w:line="276" w:lineRule="auto"/>
        <w:textAlignment w:val="auto"/>
        <w:rPr>
          <w:rFonts w:ascii="Garamond" w:hAnsi="Garamond"/>
          <w:sz w:val="20"/>
          <w:szCs w:val="20"/>
        </w:rPr>
      </w:pPr>
    </w:p>
    <w:p w14:paraId="2E40ED83" w14:textId="093C1005" w:rsidR="009046AB" w:rsidRPr="00371326" w:rsidRDefault="0093235F" w:rsidP="00371326">
      <w:pPr>
        <w:suppressAutoHyphens w:val="0"/>
        <w:autoSpaceDN/>
        <w:spacing w:line="276" w:lineRule="auto"/>
        <w:textAlignment w:val="auto"/>
        <w:rPr>
          <w:rFonts w:ascii="Garamond" w:eastAsia="SimSun" w:hAnsi="Garamond" w:cs="Liberation Sans"/>
          <w:kern w:val="0"/>
          <w:sz w:val="20"/>
          <w:szCs w:val="20"/>
          <w:lang w:eastAsia="pl-PL"/>
        </w:rPr>
      </w:pPr>
      <w:r w:rsidRPr="0093235F">
        <w:t>ocds-148610-8ec09f38-d268-467d-b832-e3b7875adb57</w:t>
      </w:r>
      <w:r w:rsidR="005A1DB3">
        <w:t xml:space="preserve"> </w:t>
      </w:r>
      <w:r w:rsidR="009046AB" w:rsidRPr="00371326">
        <w:rPr>
          <w:rFonts w:ascii="Garamond" w:hAnsi="Garamond" w:cs="Garamond"/>
          <w:sz w:val="20"/>
          <w:szCs w:val="20"/>
        </w:rPr>
        <w:t>Identyfikator postępowania na EZAMÓWIENIA</w:t>
      </w:r>
    </w:p>
    <w:p w14:paraId="0BE48A8B" w14:textId="77777777" w:rsidR="009046AB" w:rsidRPr="00371326" w:rsidRDefault="009046AB" w:rsidP="00371326">
      <w:pPr>
        <w:spacing w:line="276" w:lineRule="auto"/>
        <w:jc w:val="both"/>
        <w:rPr>
          <w:rFonts w:ascii="Garamond" w:hAnsi="Garamond" w:cs="Garamond"/>
          <w:sz w:val="20"/>
          <w:szCs w:val="20"/>
        </w:rPr>
      </w:pPr>
    </w:p>
    <w:p w14:paraId="6DEF4244" w14:textId="0ECE0A8A" w:rsidR="00F21B7D" w:rsidRPr="00371326" w:rsidRDefault="009046AB" w:rsidP="00371326">
      <w:pPr>
        <w:pStyle w:val="Default"/>
        <w:spacing w:line="276" w:lineRule="auto"/>
        <w:jc w:val="center"/>
        <w:rPr>
          <w:rFonts w:ascii="Garamond" w:hAnsi="Garamond"/>
          <w:sz w:val="20"/>
          <w:szCs w:val="20"/>
        </w:rPr>
      </w:pPr>
      <w:r w:rsidRPr="00371326">
        <w:rPr>
          <w:rFonts w:ascii="Garamond" w:eastAsia="Garamond" w:hAnsi="Garamond" w:cs="Garamond"/>
          <w:b/>
          <w:bCs/>
          <w:sz w:val="20"/>
          <w:szCs w:val="20"/>
        </w:rPr>
        <w:t>SWZ:</w:t>
      </w:r>
    </w:p>
    <w:p w14:paraId="7701F5F9" w14:textId="138D6D59" w:rsidR="001E524A" w:rsidRPr="00477E25" w:rsidRDefault="001E524A" w:rsidP="001E524A">
      <w:pPr>
        <w:spacing w:line="276" w:lineRule="auto"/>
        <w:jc w:val="center"/>
        <w:rPr>
          <w:rFonts w:ascii="Garamond" w:hAnsi="Garamond"/>
          <w:b/>
          <w:bCs/>
          <w:sz w:val="20"/>
          <w:szCs w:val="20"/>
        </w:rPr>
      </w:pPr>
      <w:r w:rsidRPr="00477E25">
        <w:rPr>
          <w:rFonts w:ascii="Garamond" w:hAnsi="Garamond"/>
          <w:b/>
          <w:bCs/>
          <w:sz w:val="20"/>
          <w:szCs w:val="20"/>
        </w:rPr>
        <w:t>Zakup modułu zbiorczej zaległej indeksacji, oprogramowania oraz urządzeń wielofunkcyjnych do  digitalizacji dokumentacji medycznej istotnej z punktu widzenia leczenia i profilaktyki na potrzeby 5 WSZK w Krakowie w</w:t>
      </w:r>
      <w:r w:rsidR="00477E25">
        <w:rPr>
          <w:rFonts w:ascii="Garamond" w:hAnsi="Garamond"/>
          <w:b/>
          <w:bCs/>
          <w:sz w:val="20"/>
          <w:szCs w:val="20"/>
        </w:rPr>
        <w:t> </w:t>
      </w:r>
      <w:r w:rsidRPr="00477E25">
        <w:rPr>
          <w:rFonts w:ascii="Garamond" w:hAnsi="Garamond"/>
          <w:b/>
          <w:bCs/>
          <w:sz w:val="20"/>
          <w:szCs w:val="20"/>
        </w:rPr>
        <w:t>ramach Krajowego Planu Odbudowy</w:t>
      </w:r>
    </w:p>
    <w:p w14:paraId="75A5B3AC" w14:textId="2FFAD0D2" w:rsidR="009046AB" w:rsidRPr="00371326" w:rsidRDefault="0006133D" w:rsidP="00371326">
      <w:pPr>
        <w:spacing w:line="276" w:lineRule="auto"/>
        <w:jc w:val="center"/>
        <w:rPr>
          <w:rFonts w:ascii="Garamond" w:eastAsia="Garamond" w:hAnsi="Garamond" w:cs="Garamond"/>
          <w:b/>
          <w:bCs/>
          <w:sz w:val="20"/>
          <w:szCs w:val="20"/>
        </w:rPr>
      </w:pPr>
      <w:r w:rsidRPr="00477E25">
        <w:rPr>
          <w:rFonts w:ascii="Garamond" w:eastAsia="Garamond" w:hAnsi="Garamond" w:cs="Garamond"/>
          <w:b/>
          <w:bCs/>
          <w:sz w:val="20"/>
          <w:szCs w:val="20"/>
        </w:rPr>
        <w:br/>
      </w:r>
      <w:r w:rsidR="009046AB" w:rsidRPr="00371326">
        <w:rPr>
          <w:rFonts w:ascii="Garamond" w:eastAsia="Garamond" w:hAnsi="Garamond" w:cs="Garamond"/>
          <w:b/>
          <w:bCs/>
          <w:sz w:val="20"/>
          <w:szCs w:val="20"/>
        </w:rPr>
        <w:t xml:space="preserve">Sprawa nr: </w:t>
      </w:r>
      <w:r w:rsidR="0093235F">
        <w:rPr>
          <w:rFonts w:ascii="Garamond" w:eastAsia="Garamond" w:hAnsi="Garamond" w:cs="Garamond"/>
          <w:b/>
          <w:bCs/>
          <w:sz w:val="20"/>
          <w:szCs w:val="20"/>
        </w:rPr>
        <w:t>23</w:t>
      </w:r>
      <w:r w:rsidR="009046AB" w:rsidRPr="00371326">
        <w:rPr>
          <w:rFonts w:ascii="Garamond" w:eastAsia="Garamond" w:hAnsi="Garamond" w:cs="Garamond"/>
          <w:b/>
          <w:bCs/>
          <w:sz w:val="20"/>
          <w:szCs w:val="20"/>
        </w:rPr>
        <w:t>/ZP/202</w:t>
      </w:r>
      <w:r w:rsidR="005A1DB3">
        <w:rPr>
          <w:rFonts w:ascii="Garamond" w:eastAsia="Garamond" w:hAnsi="Garamond" w:cs="Garamond"/>
          <w:b/>
          <w:bCs/>
          <w:sz w:val="20"/>
          <w:szCs w:val="20"/>
        </w:rPr>
        <w:t>6</w:t>
      </w:r>
    </w:p>
    <w:p w14:paraId="70EAB6FB" w14:textId="77777777" w:rsidR="009046AB" w:rsidRPr="00371326" w:rsidRDefault="009046AB" w:rsidP="00371326">
      <w:pPr>
        <w:spacing w:line="276" w:lineRule="auto"/>
        <w:jc w:val="center"/>
        <w:rPr>
          <w:rFonts w:ascii="Garamond" w:hAnsi="Garamond"/>
          <w:sz w:val="20"/>
          <w:szCs w:val="20"/>
        </w:rPr>
      </w:pPr>
    </w:p>
    <w:p w14:paraId="777AB1CB" w14:textId="7E2ED95D" w:rsidR="009046AB" w:rsidRPr="00371326" w:rsidRDefault="009046AB" w:rsidP="00371326">
      <w:pPr>
        <w:spacing w:line="276" w:lineRule="auto"/>
        <w:jc w:val="both"/>
        <w:rPr>
          <w:rFonts w:ascii="Garamond" w:hAnsi="Garamond"/>
          <w:sz w:val="20"/>
          <w:szCs w:val="20"/>
        </w:rPr>
      </w:pPr>
      <w:r w:rsidRPr="00371326">
        <w:rPr>
          <w:rFonts w:ascii="Garamond" w:eastAsia="Garamond" w:hAnsi="Garamond" w:cs="Garamond"/>
          <w:b/>
          <w:bCs/>
          <w:sz w:val="20"/>
          <w:szCs w:val="20"/>
        </w:rPr>
        <w:t>1.           NAZWA ORAZ ADRES ZAMAWIAJĄCEGO:</w:t>
      </w:r>
    </w:p>
    <w:p w14:paraId="3903A744" w14:textId="33A8A1AF" w:rsidR="009046AB" w:rsidRPr="00371326" w:rsidRDefault="009046AB" w:rsidP="00694750">
      <w:pPr>
        <w:numPr>
          <w:ilvl w:val="0"/>
          <w:numId w:val="101"/>
        </w:numPr>
        <w:tabs>
          <w:tab w:val="left" w:pos="0"/>
        </w:tabs>
        <w:spacing w:line="276" w:lineRule="auto"/>
        <w:jc w:val="both"/>
        <w:textAlignment w:val="auto"/>
        <w:rPr>
          <w:rFonts w:ascii="Garamond" w:eastAsia="Garamond" w:hAnsi="Garamond" w:cs="Garamond"/>
          <w:sz w:val="20"/>
          <w:szCs w:val="20"/>
        </w:rPr>
      </w:pPr>
      <w:r w:rsidRPr="00371326">
        <w:rPr>
          <w:rFonts w:ascii="Garamond" w:eastAsia="Garamond" w:hAnsi="Garamond" w:cs="Garamond"/>
          <w:sz w:val="20"/>
          <w:szCs w:val="20"/>
        </w:rPr>
        <w:t>5 Wojskowy Szpital Kliniczny z Polikliniką SP ZOZ w Krakowie, ul. Wrocławska 1-3, 30-901 Kraków, adres internetowy Szpitala:  https://5wszk.com.pl/</w:t>
      </w:r>
    </w:p>
    <w:p w14:paraId="5C34B28B" w14:textId="77777777" w:rsidR="009046AB" w:rsidRPr="00371326" w:rsidRDefault="009046AB" w:rsidP="00694750">
      <w:pPr>
        <w:numPr>
          <w:ilvl w:val="1"/>
          <w:numId w:val="86"/>
        </w:numPr>
        <w:tabs>
          <w:tab w:val="left" w:pos="0"/>
        </w:tabs>
        <w:spacing w:line="276" w:lineRule="auto"/>
        <w:jc w:val="both"/>
        <w:rPr>
          <w:rFonts w:ascii="Garamond" w:hAnsi="Garamond" w:cs="Garamond"/>
          <w:sz w:val="20"/>
          <w:szCs w:val="20"/>
        </w:rPr>
      </w:pPr>
      <w:r w:rsidRPr="00371326">
        <w:rPr>
          <w:rFonts w:ascii="Garamond" w:hAnsi="Garamond" w:cs="Garamond"/>
          <w:sz w:val="20"/>
          <w:szCs w:val="20"/>
        </w:rPr>
        <w:t>REGON: 351506868, NIP: 677-20-81-964.</w:t>
      </w:r>
    </w:p>
    <w:p w14:paraId="6CB26C57" w14:textId="77777777" w:rsidR="009046AB" w:rsidRPr="00371326" w:rsidRDefault="009046AB" w:rsidP="00694750">
      <w:pPr>
        <w:numPr>
          <w:ilvl w:val="1"/>
          <w:numId w:val="86"/>
        </w:numPr>
        <w:tabs>
          <w:tab w:val="left" w:pos="0"/>
        </w:tabs>
        <w:spacing w:line="276" w:lineRule="auto"/>
        <w:jc w:val="both"/>
        <w:rPr>
          <w:rFonts w:ascii="Garamond" w:hAnsi="Garamond" w:cs="Garamond"/>
          <w:sz w:val="20"/>
          <w:szCs w:val="20"/>
        </w:rPr>
      </w:pPr>
      <w:r w:rsidRPr="00371326">
        <w:rPr>
          <w:rFonts w:ascii="Garamond" w:hAnsi="Garamond" w:cs="Garamond"/>
          <w:sz w:val="20"/>
          <w:szCs w:val="20"/>
        </w:rPr>
        <w:t>Godziny pracy: 7:30 do 15:05 od poniedziałku do piątku oprócz dni ustawowo wolnych od pracy.</w:t>
      </w:r>
    </w:p>
    <w:p w14:paraId="13F32A63" w14:textId="77777777" w:rsidR="009046AB" w:rsidRPr="00371326" w:rsidRDefault="009046AB" w:rsidP="00694750">
      <w:pPr>
        <w:numPr>
          <w:ilvl w:val="1"/>
          <w:numId w:val="86"/>
        </w:numPr>
        <w:tabs>
          <w:tab w:val="left" w:pos="0"/>
        </w:tabs>
        <w:spacing w:line="276" w:lineRule="auto"/>
        <w:jc w:val="both"/>
        <w:textAlignment w:val="auto"/>
        <w:rPr>
          <w:rFonts w:ascii="Garamond" w:hAnsi="Garamond"/>
          <w:sz w:val="20"/>
          <w:szCs w:val="20"/>
          <w:lang w:val="en-US"/>
        </w:rPr>
      </w:pPr>
      <w:r w:rsidRPr="00371326">
        <w:rPr>
          <w:rFonts w:ascii="Garamond" w:hAnsi="Garamond" w:cs="Garamond"/>
          <w:sz w:val="20"/>
          <w:szCs w:val="20"/>
          <w:lang w:val="en-US"/>
        </w:rPr>
        <w:t xml:space="preserve">Tel/fax +48 12-630-80-59; </w:t>
      </w:r>
      <w:r w:rsidRPr="00371326">
        <w:rPr>
          <w:rFonts w:ascii="Garamond" w:hAnsi="Garamond" w:cs="Garamond"/>
          <w:sz w:val="20"/>
          <w:szCs w:val="20"/>
          <w:lang w:val="pt-BR"/>
        </w:rPr>
        <w:t xml:space="preserve">e-mail: </w:t>
      </w:r>
      <w:r w:rsidRPr="00371326">
        <w:rPr>
          <w:rFonts w:ascii="Garamond" w:hAnsi="Garamond" w:cs="Garamond"/>
          <w:sz w:val="20"/>
          <w:szCs w:val="20"/>
          <w:lang w:val="en-US"/>
        </w:rPr>
        <w:t>zam@5wszk.com.pl</w:t>
      </w:r>
    </w:p>
    <w:p w14:paraId="251F7352" w14:textId="77995163" w:rsidR="00AE5D13" w:rsidRPr="00AE5D13" w:rsidRDefault="009046AB" w:rsidP="00694750">
      <w:pPr>
        <w:numPr>
          <w:ilvl w:val="0"/>
          <w:numId w:val="86"/>
        </w:numPr>
        <w:tabs>
          <w:tab w:val="left" w:pos="0"/>
        </w:tabs>
        <w:spacing w:line="276" w:lineRule="auto"/>
        <w:jc w:val="both"/>
        <w:textAlignment w:val="auto"/>
        <w:rPr>
          <w:rFonts w:ascii="Garamond" w:hAnsi="Garamond" w:cs="Garamond"/>
          <w:b/>
          <w:bCs/>
          <w:sz w:val="20"/>
          <w:szCs w:val="20"/>
        </w:rPr>
      </w:pPr>
      <w:r w:rsidRPr="00371326">
        <w:rPr>
          <w:rFonts w:ascii="Garamond" w:hAnsi="Garamond" w:cs="Garamond"/>
          <w:b/>
          <w:bCs/>
          <w:sz w:val="20"/>
          <w:szCs w:val="20"/>
        </w:rPr>
        <w:t xml:space="preserve">Strona internetowa prowadzonego postępowania : </w:t>
      </w:r>
      <w:hyperlink r:id="rId7" w:history="1">
        <w:r w:rsidR="003A1052" w:rsidRPr="00371326">
          <w:rPr>
            <w:rStyle w:val="Hipercze"/>
            <w:rFonts w:ascii="Garamond" w:hAnsi="Garamond"/>
            <w:color w:val="auto"/>
            <w:sz w:val="20"/>
            <w:szCs w:val="20"/>
          </w:rPr>
          <w:t>https://ezamowienia.gov.pl/</w:t>
        </w:r>
      </w:hyperlink>
      <w:r w:rsidR="003A1052" w:rsidRPr="00371326">
        <w:rPr>
          <w:rFonts w:ascii="Garamond" w:hAnsi="Garamond"/>
          <w:sz w:val="20"/>
          <w:szCs w:val="20"/>
        </w:rPr>
        <w:t>, adres strony internetowej prowadzonego postępowania</w:t>
      </w:r>
      <w:r w:rsidR="003A1052" w:rsidRPr="00371326">
        <w:rPr>
          <w:rFonts w:ascii="Garamond" w:hAnsi="Garamond" w:cs="Garamond"/>
          <w:b/>
          <w:bCs/>
          <w:sz w:val="20"/>
          <w:szCs w:val="20"/>
        </w:rPr>
        <w:t>:</w:t>
      </w:r>
      <w:bookmarkStart w:id="1" w:name="_Hlk193359913"/>
      <w:bookmarkStart w:id="2" w:name="_Hlk177143433"/>
      <w:r w:rsidR="004E3B37" w:rsidRPr="00371326">
        <w:rPr>
          <w:rFonts w:ascii="Garamond" w:hAnsi="Garamond" w:cs="Garamond"/>
          <w:b/>
          <w:bCs/>
          <w:sz w:val="20"/>
          <w:szCs w:val="20"/>
        </w:rPr>
        <w:t xml:space="preserve"> </w:t>
      </w:r>
      <w:hyperlink r:id="rId8" w:history="1">
        <w:r w:rsidR="0093235F" w:rsidRPr="00824FB7">
          <w:rPr>
            <w:rStyle w:val="Hipercze"/>
          </w:rPr>
          <w:t>https://ezamowienia.gov.pl/mp-client/tenders/ocds-148610-8ec09f38-d268-467d-b832-e3b7875adb57</w:t>
        </w:r>
      </w:hyperlink>
      <w:r w:rsidR="0093235F">
        <w:t xml:space="preserve"> </w:t>
      </w:r>
      <w:r w:rsidR="0093235F" w:rsidRPr="0093235F">
        <w:t xml:space="preserve"> </w:t>
      </w:r>
      <w:r w:rsidR="0093235F">
        <w:t xml:space="preserve"> </w:t>
      </w:r>
      <w:r w:rsidR="005A1DB3">
        <w:t xml:space="preserve"> </w:t>
      </w:r>
    </w:p>
    <w:p w14:paraId="7378D74B" w14:textId="77777777" w:rsidR="00AE5D13" w:rsidRPr="00371326" w:rsidRDefault="00AE5D13" w:rsidP="00371326">
      <w:pPr>
        <w:tabs>
          <w:tab w:val="left" w:pos="0"/>
        </w:tabs>
        <w:spacing w:line="276" w:lineRule="auto"/>
        <w:jc w:val="both"/>
        <w:textAlignment w:val="auto"/>
        <w:rPr>
          <w:rFonts w:ascii="Garamond" w:hAnsi="Garamond"/>
          <w:sz w:val="20"/>
          <w:szCs w:val="20"/>
        </w:rPr>
      </w:pPr>
    </w:p>
    <w:bookmarkEnd w:id="1"/>
    <w:bookmarkEnd w:id="2"/>
    <w:p w14:paraId="3D401052" w14:textId="77777777" w:rsidR="00E50E55" w:rsidRPr="00371326" w:rsidRDefault="009046AB" w:rsidP="00371326">
      <w:pPr>
        <w:numPr>
          <w:ilvl w:val="1"/>
          <w:numId w:val="42"/>
        </w:numPr>
        <w:tabs>
          <w:tab w:val="left" w:pos="0"/>
        </w:tabs>
        <w:spacing w:line="276" w:lineRule="auto"/>
        <w:jc w:val="both"/>
        <w:textAlignment w:val="auto"/>
        <w:rPr>
          <w:rFonts w:ascii="Garamond" w:hAnsi="Garamond" w:cs="Garamond"/>
          <w:sz w:val="20"/>
          <w:szCs w:val="20"/>
        </w:rPr>
      </w:pPr>
      <w:r w:rsidRPr="00371326">
        <w:rPr>
          <w:rFonts w:ascii="Garamond" w:hAnsi="Garamond" w:cs="Garamond"/>
          <w:b/>
          <w:bCs/>
          <w:sz w:val="20"/>
          <w:szCs w:val="20"/>
        </w:rPr>
        <w:t xml:space="preserve">Strona internetowa </w:t>
      </w:r>
      <w:r w:rsidRPr="00371326">
        <w:rPr>
          <w:rFonts w:ascii="Garamond" w:hAnsi="Garamond" w:cs="Arial"/>
          <w:b/>
          <w:bCs/>
          <w:sz w:val="20"/>
          <w:szCs w:val="20"/>
        </w:rPr>
        <w:t xml:space="preserve">na której udostępniane będą zmiany i wyjaśnienia treści SWZ oraz inne dokumenty zamówienia bezpośrednio związane z postępowaniem o udzielenie zamówienia : </w:t>
      </w:r>
      <w:r w:rsidR="00B75F6B" w:rsidRPr="00371326">
        <w:rPr>
          <w:rFonts w:ascii="Garamond" w:hAnsi="Garamond"/>
          <w:sz w:val="20"/>
          <w:szCs w:val="20"/>
        </w:rPr>
        <w:t>https://ezamowienia.gov.pl/</w:t>
      </w:r>
      <w:r w:rsidRPr="00371326">
        <w:rPr>
          <w:rFonts w:ascii="Garamond" w:hAnsi="Garamond" w:cs="Arial"/>
          <w:b/>
          <w:bCs/>
          <w:sz w:val="20"/>
          <w:szCs w:val="20"/>
        </w:rPr>
        <w:t xml:space="preserve"> oraz </w:t>
      </w:r>
      <w:r w:rsidR="00E50E55" w:rsidRPr="00371326">
        <w:rPr>
          <w:rFonts w:ascii="Garamond" w:hAnsi="Garamond" w:cs="Garamond"/>
          <w:sz w:val="20"/>
          <w:szCs w:val="20"/>
        </w:rPr>
        <w:t xml:space="preserve"> https://5wszk.com.pl/zamowienia</w:t>
      </w:r>
    </w:p>
    <w:p w14:paraId="5DBEFCD8" w14:textId="77777777" w:rsidR="009046AB" w:rsidRPr="00371326" w:rsidRDefault="009046AB" w:rsidP="00694750">
      <w:pPr>
        <w:numPr>
          <w:ilvl w:val="0"/>
          <w:numId w:val="86"/>
        </w:numPr>
        <w:tabs>
          <w:tab w:val="left" w:pos="0"/>
        </w:tabs>
        <w:spacing w:line="276" w:lineRule="auto"/>
        <w:jc w:val="both"/>
        <w:rPr>
          <w:rFonts w:ascii="Garamond" w:hAnsi="Garamond"/>
          <w:sz w:val="20"/>
          <w:szCs w:val="20"/>
        </w:rPr>
      </w:pPr>
      <w:r w:rsidRPr="00371326">
        <w:rPr>
          <w:rFonts w:ascii="Garamond" w:eastAsia="Garamond" w:hAnsi="Garamond" w:cs="Garamond"/>
          <w:b/>
          <w:bCs/>
          <w:sz w:val="20"/>
          <w:szCs w:val="20"/>
        </w:rPr>
        <w:t>TRYB POSTĘPOWANIA O UDZIELENIA ZAMÓWIENIA PUBLICZNEGO :</w:t>
      </w:r>
    </w:p>
    <w:p w14:paraId="02F6C942" w14:textId="79EBDE53" w:rsidR="009046AB" w:rsidRPr="00371326" w:rsidRDefault="009046AB" w:rsidP="00371326">
      <w:pPr>
        <w:numPr>
          <w:ilvl w:val="1"/>
          <w:numId w:val="41"/>
        </w:numPr>
        <w:tabs>
          <w:tab w:val="left" w:pos="0"/>
        </w:tabs>
        <w:spacing w:line="276" w:lineRule="auto"/>
        <w:jc w:val="both"/>
        <w:rPr>
          <w:rFonts w:ascii="Garamond" w:hAnsi="Garamond"/>
          <w:sz w:val="20"/>
          <w:szCs w:val="20"/>
        </w:rPr>
      </w:pPr>
      <w:r w:rsidRPr="00371326">
        <w:rPr>
          <w:rFonts w:ascii="Garamond" w:hAnsi="Garamond" w:cs="Garamond"/>
          <w:sz w:val="20"/>
          <w:szCs w:val="20"/>
        </w:rPr>
        <w:t xml:space="preserve">Postępowanie o udzielenie zamówienia publicznego prowadzone jest na podstawie </w:t>
      </w:r>
      <w:r w:rsidR="005A1DB3" w:rsidRPr="005A1DB3">
        <w:rPr>
          <w:rFonts w:ascii="Garamond" w:hAnsi="Garamond" w:cs="Garamond"/>
          <w:b/>
          <w:bCs/>
          <w:sz w:val="20"/>
          <w:szCs w:val="20"/>
        </w:rPr>
        <w:t xml:space="preserve">art. 275 pkt. 1 w trybie podstawowym bez negocjacji </w:t>
      </w:r>
      <w:r w:rsidR="005A1DB3" w:rsidRPr="005A1DB3">
        <w:rPr>
          <w:rFonts w:ascii="Garamond" w:hAnsi="Garamond" w:cs="Garamond"/>
          <w:sz w:val="20"/>
          <w:szCs w:val="20"/>
        </w:rPr>
        <w:t>ustawy z dnia 11 września 2019 r. - Prawo zamówień publicznych (Dz.U.2024.1320), zwanej dalej „Ustawą PZP” lub „PZP” poniżej progów unijnych.</w:t>
      </w:r>
    </w:p>
    <w:p w14:paraId="509393D6" w14:textId="77E1B21B" w:rsidR="00807A09" w:rsidRPr="00371326" w:rsidRDefault="00807A09" w:rsidP="00371326">
      <w:pPr>
        <w:pStyle w:val="Standard"/>
        <w:numPr>
          <w:ilvl w:val="1"/>
          <w:numId w:val="41"/>
        </w:numPr>
        <w:spacing w:line="276" w:lineRule="auto"/>
        <w:jc w:val="both"/>
        <w:rPr>
          <w:rFonts w:ascii="Garamond" w:eastAsia="Garamond" w:hAnsi="Garamond" w:cs="Garamond"/>
          <w:sz w:val="20"/>
          <w:szCs w:val="20"/>
        </w:rPr>
      </w:pPr>
      <w:r w:rsidRPr="00371326">
        <w:rPr>
          <w:rFonts w:ascii="Garamond" w:hAnsi="Garamond" w:cs="Arial"/>
          <w:sz w:val="20"/>
          <w:szCs w:val="20"/>
        </w:rPr>
        <w:t xml:space="preserve">Stosownie do dyspozycji art. 257 pkt 1 </w:t>
      </w:r>
      <w:proofErr w:type="spellStart"/>
      <w:r w:rsidRPr="00371326">
        <w:rPr>
          <w:rFonts w:ascii="Garamond" w:hAnsi="Garamond" w:cs="Arial"/>
          <w:sz w:val="20"/>
          <w:szCs w:val="20"/>
        </w:rPr>
        <w:t>Pzp</w:t>
      </w:r>
      <w:proofErr w:type="spellEnd"/>
      <w:r w:rsidRPr="00371326">
        <w:rPr>
          <w:rFonts w:ascii="Garamond" w:hAnsi="Garamond" w:cs="Arial"/>
          <w:sz w:val="20"/>
          <w:szCs w:val="20"/>
        </w:rPr>
        <w:t>, Zamawiający zastrzega sobie prawo do unieważnienia postępowania o udzielenie zamówienia, jeżeli środki publiczne, które zamawiający zamierzał przeznaczyć na sfinansowanie całości lub części zamówienia, nie zostały mu przyznane.</w:t>
      </w:r>
    </w:p>
    <w:p w14:paraId="489B4EB0" w14:textId="77777777" w:rsidR="009046AB" w:rsidRPr="00371326" w:rsidRDefault="009046AB" w:rsidP="00371326">
      <w:pPr>
        <w:numPr>
          <w:ilvl w:val="1"/>
          <w:numId w:val="41"/>
        </w:numPr>
        <w:tabs>
          <w:tab w:val="left" w:pos="0"/>
        </w:tabs>
        <w:spacing w:line="276" w:lineRule="auto"/>
        <w:jc w:val="both"/>
        <w:rPr>
          <w:rFonts w:ascii="Garamond" w:hAnsi="Garamond"/>
          <w:sz w:val="20"/>
          <w:szCs w:val="20"/>
        </w:rPr>
      </w:pPr>
      <w:r w:rsidRPr="00371326">
        <w:rPr>
          <w:rFonts w:ascii="Garamond" w:hAnsi="Garamond" w:cs="Garamond"/>
          <w:sz w:val="20"/>
          <w:szCs w:val="20"/>
        </w:rPr>
        <w:t>W sprawach, które nie zostały uregulowane w niniejszej SWZ, mają zastosowanie przepisy ustawy PZP i akty wykonawcze do ustawy</w:t>
      </w:r>
    </w:p>
    <w:p w14:paraId="24AEB88A" w14:textId="5B12855D" w:rsidR="001B1382" w:rsidRPr="00D037FC" w:rsidRDefault="00D037FC" w:rsidP="00D037FC">
      <w:pPr>
        <w:numPr>
          <w:ilvl w:val="0"/>
          <w:numId w:val="41"/>
        </w:numPr>
        <w:tabs>
          <w:tab w:val="left" w:pos="0"/>
        </w:tabs>
        <w:spacing w:line="276" w:lineRule="auto"/>
        <w:jc w:val="both"/>
        <w:textAlignment w:val="auto"/>
        <w:rPr>
          <w:rFonts w:ascii="Garamond" w:hAnsi="Garamond" w:cs="Garamond"/>
          <w:bCs/>
          <w:sz w:val="20"/>
          <w:szCs w:val="20"/>
        </w:rPr>
      </w:pPr>
      <w:r>
        <w:rPr>
          <w:rFonts w:ascii="Garamond" w:hAnsi="Garamond" w:cs="Garamond"/>
          <w:bCs/>
          <w:sz w:val="20"/>
          <w:szCs w:val="20"/>
        </w:rPr>
        <w:t xml:space="preserve">Zamówienie jest współfinansowane w ramach UMOWY NR KPOD.07.03 IP.10 0439/25/KPO/910/2025/404 </w:t>
      </w:r>
      <w:r>
        <w:rPr>
          <w:rFonts w:ascii="Garamond" w:hAnsi="Garamond" w:cs="Garamond"/>
          <w:bCs/>
          <w:sz w:val="20"/>
          <w:szCs w:val="20"/>
        </w:rPr>
        <w:br/>
        <w:t>o objęcie wsparciem z planu rozwojowego przedsięwzięcia.</w:t>
      </w:r>
    </w:p>
    <w:p w14:paraId="09268D88" w14:textId="1D496B86" w:rsidR="009046AB" w:rsidRPr="00371326" w:rsidRDefault="009046AB" w:rsidP="00694750">
      <w:pPr>
        <w:numPr>
          <w:ilvl w:val="0"/>
          <w:numId w:val="86"/>
        </w:numPr>
        <w:tabs>
          <w:tab w:val="left" w:pos="0"/>
        </w:tabs>
        <w:spacing w:line="276" w:lineRule="auto"/>
        <w:jc w:val="both"/>
        <w:rPr>
          <w:rFonts w:ascii="Garamond" w:hAnsi="Garamond" w:cs="Garamond"/>
          <w:b/>
          <w:sz w:val="20"/>
          <w:szCs w:val="20"/>
        </w:rPr>
      </w:pPr>
      <w:r w:rsidRPr="00371326">
        <w:rPr>
          <w:rFonts w:ascii="Garamond" w:hAnsi="Garamond" w:cs="Garamond"/>
          <w:b/>
          <w:sz w:val="20"/>
          <w:szCs w:val="20"/>
        </w:rPr>
        <w:t>INFORMACJA CO DO MOŻLIWOŚCI SKŁADANIA OFERT CZĘŚCIOWYCH</w:t>
      </w:r>
    </w:p>
    <w:p w14:paraId="2A985814" w14:textId="1738E33B" w:rsidR="00F21B7D" w:rsidRPr="00605824" w:rsidRDefault="009046AB" w:rsidP="00694750">
      <w:pPr>
        <w:numPr>
          <w:ilvl w:val="1"/>
          <w:numId w:val="86"/>
        </w:numPr>
        <w:suppressAutoHyphens w:val="0"/>
        <w:spacing w:line="276" w:lineRule="auto"/>
        <w:jc w:val="both"/>
        <w:textAlignment w:val="auto"/>
        <w:rPr>
          <w:rFonts w:ascii="Garamond" w:hAnsi="Garamond"/>
          <w:sz w:val="20"/>
          <w:szCs w:val="20"/>
          <w:lang w:eastAsia="pl-PL"/>
        </w:rPr>
      </w:pPr>
      <w:r w:rsidRPr="00605824">
        <w:rPr>
          <w:rFonts w:ascii="Garamond" w:hAnsi="Garamond"/>
          <w:sz w:val="20"/>
          <w:szCs w:val="20"/>
          <w:lang w:eastAsia="pl-PL"/>
        </w:rPr>
        <w:t xml:space="preserve">Zamawiający </w:t>
      </w:r>
      <w:r w:rsidR="00605824" w:rsidRPr="00605824">
        <w:rPr>
          <w:rFonts w:ascii="Garamond" w:hAnsi="Garamond"/>
          <w:sz w:val="20"/>
          <w:szCs w:val="20"/>
          <w:lang w:eastAsia="pl-PL"/>
        </w:rPr>
        <w:t>przewiduje możliwości składania ofert częściowych</w:t>
      </w:r>
      <w:r w:rsidR="001E524A">
        <w:rPr>
          <w:rFonts w:ascii="Garamond" w:hAnsi="Garamond"/>
          <w:sz w:val="20"/>
          <w:szCs w:val="20"/>
          <w:lang w:eastAsia="pl-PL"/>
        </w:rPr>
        <w:t xml:space="preserve"> zgodnie z pakietami określonymi w załączniku nr 1 do SWZ.</w:t>
      </w:r>
    </w:p>
    <w:p w14:paraId="3979F267" w14:textId="77777777" w:rsidR="009046AB" w:rsidRPr="00371326" w:rsidRDefault="009046AB" w:rsidP="00694750">
      <w:pPr>
        <w:numPr>
          <w:ilvl w:val="0"/>
          <w:numId w:val="86"/>
        </w:numPr>
        <w:tabs>
          <w:tab w:val="left" w:pos="0"/>
        </w:tabs>
        <w:spacing w:line="276" w:lineRule="auto"/>
        <w:jc w:val="both"/>
        <w:rPr>
          <w:rFonts w:ascii="Garamond" w:hAnsi="Garamond"/>
          <w:sz w:val="20"/>
          <w:szCs w:val="20"/>
        </w:rPr>
      </w:pPr>
      <w:r w:rsidRPr="00371326">
        <w:rPr>
          <w:rFonts w:ascii="Garamond" w:eastAsia="Garamond" w:hAnsi="Garamond" w:cs="Garamond"/>
          <w:b/>
          <w:bCs/>
          <w:sz w:val="20"/>
          <w:szCs w:val="20"/>
        </w:rPr>
        <w:t>OPIS PRZEDMIOTU O UDZIELENIU ZAMÓWIENIA PUBLICZNEGO :</w:t>
      </w:r>
    </w:p>
    <w:p w14:paraId="719B2925" w14:textId="28FADD6F" w:rsidR="0075579B" w:rsidRPr="003C7BA4" w:rsidRDefault="009046AB" w:rsidP="003C7BA4">
      <w:pPr>
        <w:numPr>
          <w:ilvl w:val="1"/>
          <w:numId w:val="33"/>
        </w:numPr>
        <w:tabs>
          <w:tab w:val="left" w:pos="0"/>
        </w:tabs>
        <w:spacing w:line="276" w:lineRule="auto"/>
        <w:jc w:val="both"/>
        <w:rPr>
          <w:rFonts w:ascii="Garamond" w:hAnsi="Garamond"/>
          <w:sz w:val="20"/>
          <w:szCs w:val="20"/>
        </w:rPr>
      </w:pPr>
      <w:r w:rsidRPr="00371326">
        <w:rPr>
          <w:rFonts w:ascii="Garamond" w:hAnsi="Garamond" w:cs="Garamond"/>
          <w:sz w:val="20"/>
          <w:szCs w:val="20"/>
        </w:rPr>
        <w:t xml:space="preserve">Przedmiotem zamówienia </w:t>
      </w:r>
      <w:r w:rsidR="003C7BA4" w:rsidRPr="003C7BA4">
        <w:rPr>
          <w:rFonts w:ascii="Garamond" w:hAnsi="Garamond"/>
          <w:sz w:val="20"/>
          <w:szCs w:val="20"/>
        </w:rPr>
        <w:t>jest zakup narzędzia AI do badań laboratoryjnych na potrzeby 5 WSZK w Krakowie w ramach Krajowego Planu Odbudowy</w:t>
      </w:r>
      <w:r w:rsidR="003C7BA4">
        <w:rPr>
          <w:rFonts w:ascii="Garamond" w:hAnsi="Garamond"/>
          <w:sz w:val="20"/>
          <w:szCs w:val="20"/>
        </w:rPr>
        <w:t xml:space="preserve"> </w:t>
      </w:r>
      <w:r w:rsidR="0075579B" w:rsidRPr="003C7BA4">
        <w:rPr>
          <w:rFonts w:ascii="Garamond" w:hAnsi="Garamond"/>
          <w:color w:val="000000" w:themeColor="text1"/>
          <w:sz w:val="20"/>
          <w:szCs w:val="20"/>
        </w:rPr>
        <w:t>zgodnie z</w:t>
      </w:r>
      <w:r w:rsidR="00605824" w:rsidRPr="003C7BA4">
        <w:rPr>
          <w:rFonts w:ascii="Garamond" w:hAnsi="Garamond"/>
          <w:color w:val="000000" w:themeColor="text1"/>
          <w:sz w:val="20"/>
          <w:szCs w:val="20"/>
        </w:rPr>
        <w:t> </w:t>
      </w:r>
      <w:r w:rsidR="0075579B" w:rsidRPr="003C7BA4">
        <w:rPr>
          <w:rFonts w:ascii="Garamond" w:hAnsi="Garamond"/>
          <w:color w:val="000000" w:themeColor="text1"/>
          <w:sz w:val="20"/>
          <w:szCs w:val="20"/>
        </w:rPr>
        <w:t>załącznikiem nr 1 do SWZ.</w:t>
      </w:r>
    </w:p>
    <w:p w14:paraId="408C6EA3" w14:textId="19AB2A70" w:rsidR="007634B3" w:rsidRPr="00371326" w:rsidRDefault="0075579B" w:rsidP="00371326">
      <w:pPr>
        <w:numPr>
          <w:ilvl w:val="1"/>
          <w:numId w:val="33"/>
        </w:numPr>
        <w:tabs>
          <w:tab w:val="left" w:pos="0"/>
        </w:tabs>
        <w:spacing w:line="276" w:lineRule="auto"/>
        <w:jc w:val="both"/>
        <w:textAlignment w:val="auto"/>
        <w:rPr>
          <w:rStyle w:val="markedcontent"/>
          <w:rFonts w:ascii="Garamond" w:hAnsi="Garamond" w:cs="Garamond"/>
          <w:sz w:val="20"/>
          <w:szCs w:val="20"/>
        </w:rPr>
      </w:pPr>
      <w:r w:rsidRPr="00371326">
        <w:rPr>
          <w:rStyle w:val="markedcontent"/>
          <w:rFonts w:ascii="Garamond" w:hAnsi="Garamond" w:cs="Arial"/>
          <w:sz w:val="20"/>
          <w:szCs w:val="20"/>
        </w:rPr>
        <w:lastRenderedPageBreak/>
        <w:t xml:space="preserve">    </w:t>
      </w:r>
      <w:r w:rsidR="007634B3" w:rsidRPr="00371326">
        <w:rPr>
          <w:rStyle w:val="markedcontent"/>
          <w:rFonts w:ascii="Garamond" w:hAnsi="Garamond" w:cs="Arial"/>
          <w:sz w:val="20"/>
          <w:szCs w:val="20"/>
        </w:rPr>
        <w:t xml:space="preserve">W przypadku wystąpienia w SWZ lub którymkolwiek załączniku do SWZ nazw </w:t>
      </w:r>
      <w:r w:rsidR="007634B3" w:rsidRPr="00371326">
        <w:rPr>
          <w:rStyle w:val="markedcontent"/>
          <w:rFonts w:ascii="Garamond" w:hAnsi="Garamond"/>
          <w:sz w:val="20"/>
          <w:szCs w:val="20"/>
        </w:rPr>
        <w:t>(w tym nazwy producenta, nazwy własne, znaki</w:t>
      </w:r>
      <w:r w:rsidR="007634B3" w:rsidRPr="00371326">
        <w:rPr>
          <w:rFonts w:ascii="Garamond" w:hAnsi="Garamond"/>
          <w:sz w:val="20"/>
          <w:szCs w:val="20"/>
        </w:rPr>
        <w:t xml:space="preserve"> </w:t>
      </w:r>
      <w:r w:rsidR="007634B3" w:rsidRPr="00371326">
        <w:rPr>
          <w:rStyle w:val="markedcontent"/>
          <w:rFonts w:ascii="Garamond" w:hAnsi="Garamond"/>
          <w:sz w:val="20"/>
          <w:szCs w:val="20"/>
        </w:rPr>
        <w:t xml:space="preserve">towarowe, normy oraz sformułowania „np.”), </w:t>
      </w:r>
      <w:r w:rsidR="007634B3" w:rsidRPr="00371326">
        <w:rPr>
          <w:rStyle w:val="markedcontent"/>
          <w:rFonts w:ascii="Garamond" w:hAnsi="Garamond" w:cs="Arial"/>
          <w:sz w:val="20"/>
          <w:szCs w:val="20"/>
        </w:rPr>
        <w:t>sprzęt można zastąpić równoważnym, który nie będzie gorszy niż ten wskazany</w:t>
      </w:r>
      <w:r w:rsidR="007634B3" w:rsidRPr="00371326">
        <w:rPr>
          <w:rFonts w:ascii="Garamond" w:hAnsi="Garamond"/>
          <w:sz w:val="20"/>
          <w:szCs w:val="20"/>
        </w:rPr>
        <w:t xml:space="preserve"> </w:t>
      </w:r>
      <w:r w:rsidR="007634B3" w:rsidRPr="00371326">
        <w:rPr>
          <w:rStyle w:val="markedcontent"/>
          <w:rFonts w:ascii="Garamond" w:hAnsi="Garamond" w:cs="Arial"/>
          <w:sz w:val="20"/>
          <w:szCs w:val="20"/>
        </w:rPr>
        <w:t>w SWZ oraz gwarantować będzie zachowanie parametrów i funkcjonalności opisanych</w:t>
      </w:r>
      <w:r w:rsidR="007634B3" w:rsidRPr="00371326">
        <w:rPr>
          <w:rFonts w:ascii="Garamond" w:hAnsi="Garamond"/>
          <w:sz w:val="20"/>
          <w:szCs w:val="20"/>
        </w:rPr>
        <w:t xml:space="preserve"> </w:t>
      </w:r>
      <w:r w:rsidR="007634B3" w:rsidRPr="00371326">
        <w:rPr>
          <w:rStyle w:val="markedcontent"/>
          <w:rFonts w:ascii="Garamond" w:hAnsi="Garamond" w:cs="Arial"/>
          <w:sz w:val="20"/>
          <w:szCs w:val="20"/>
        </w:rPr>
        <w:t xml:space="preserve">w SWZ. </w:t>
      </w:r>
    </w:p>
    <w:p w14:paraId="667D413F" w14:textId="77777777" w:rsidR="007634B3" w:rsidRPr="00371326" w:rsidRDefault="007634B3" w:rsidP="00371326">
      <w:pPr>
        <w:numPr>
          <w:ilvl w:val="1"/>
          <w:numId w:val="33"/>
        </w:numPr>
        <w:tabs>
          <w:tab w:val="left" w:pos="0"/>
        </w:tabs>
        <w:spacing w:line="276" w:lineRule="auto"/>
        <w:jc w:val="both"/>
        <w:textAlignment w:val="auto"/>
        <w:rPr>
          <w:rStyle w:val="markedcontent"/>
          <w:rFonts w:ascii="Garamond" w:hAnsi="Garamond" w:cs="Garamond"/>
          <w:sz w:val="20"/>
          <w:szCs w:val="20"/>
        </w:rPr>
      </w:pPr>
      <w:r w:rsidRPr="00371326">
        <w:rPr>
          <w:rStyle w:val="markedcontent"/>
          <w:rFonts w:ascii="Garamond" w:hAnsi="Garamond" w:cs="Arial"/>
          <w:sz w:val="20"/>
          <w:szCs w:val="20"/>
        </w:rPr>
        <w:t>Ewentualne występujące w SWZ nazwy (w tym nazwy producenta, nazwy własne, znaki</w:t>
      </w:r>
      <w:r w:rsidRPr="00371326">
        <w:rPr>
          <w:rFonts w:ascii="Garamond" w:hAnsi="Garamond"/>
          <w:sz w:val="20"/>
          <w:szCs w:val="20"/>
        </w:rPr>
        <w:t xml:space="preserve"> </w:t>
      </w:r>
      <w:r w:rsidRPr="00371326">
        <w:rPr>
          <w:rStyle w:val="markedcontent"/>
          <w:rFonts w:ascii="Garamond" w:hAnsi="Garamond" w:cs="Arial"/>
          <w:sz w:val="20"/>
          <w:szCs w:val="20"/>
        </w:rPr>
        <w:t>towarowe, normy oraz sformułowania „np.”), typy i pochodzenie produktów nie są dla</w:t>
      </w:r>
      <w:r w:rsidRPr="00371326">
        <w:rPr>
          <w:rFonts w:ascii="Garamond" w:hAnsi="Garamond"/>
          <w:sz w:val="20"/>
          <w:szCs w:val="20"/>
        </w:rPr>
        <w:t xml:space="preserve"> </w:t>
      </w:r>
      <w:r w:rsidRPr="00371326">
        <w:rPr>
          <w:rStyle w:val="markedcontent"/>
          <w:rFonts w:ascii="Garamond" w:hAnsi="Garamond" w:cs="Arial"/>
          <w:sz w:val="20"/>
          <w:szCs w:val="20"/>
        </w:rPr>
        <w:t>wykonawcy wiążące i nie mają na celu naruszenia ustawy PZP, a jedynie doprecyzowanie</w:t>
      </w:r>
      <w:r w:rsidRPr="00371326">
        <w:rPr>
          <w:rFonts w:ascii="Garamond" w:hAnsi="Garamond"/>
          <w:sz w:val="20"/>
          <w:szCs w:val="20"/>
        </w:rPr>
        <w:t xml:space="preserve"> </w:t>
      </w:r>
      <w:r w:rsidRPr="00371326">
        <w:rPr>
          <w:rStyle w:val="markedcontent"/>
          <w:rFonts w:ascii="Garamond" w:hAnsi="Garamond" w:cs="Arial"/>
          <w:sz w:val="20"/>
          <w:szCs w:val="20"/>
        </w:rPr>
        <w:t xml:space="preserve">oczekiwań jakościowych, funkcjonalnych i technologicznych zamawiającego. </w:t>
      </w:r>
    </w:p>
    <w:p w14:paraId="6E3D0C83" w14:textId="0DF74D44" w:rsidR="007634B3" w:rsidRPr="00371326" w:rsidRDefault="007634B3" w:rsidP="00371326">
      <w:pPr>
        <w:numPr>
          <w:ilvl w:val="1"/>
          <w:numId w:val="33"/>
        </w:numPr>
        <w:tabs>
          <w:tab w:val="left" w:pos="0"/>
        </w:tabs>
        <w:spacing w:line="276" w:lineRule="auto"/>
        <w:jc w:val="both"/>
        <w:textAlignment w:val="auto"/>
        <w:rPr>
          <w:rFonts w:ascii="Garamond" w:hAnsi="Garamond" w:cs="Garamond"/>
          <w:sz w:val="20"/>
          <w:szCs w:val="20"/>
        </w:rPr>
      </w:pPr>
      <w:r w:rsidRPr="00371326">
        <w:rPr>
          <w:rFonts w:ascii="Garamond" w:eastAsiaTheme="minorHAnsi" w:hAnsi="Garamond"/>
          <w:sz w:val="20"/>
          <w:szCs w:val="20"/>
          <w:lang w:eastAsia="pl-PL"/>
        </w:rPr>
        <w:t xml:space="preserve">Dodatkowo, wszędzie tam, gdzie zostało wskazane pochodzenie (marka, znak towarowy, producent, dostawca itp.) materiałów lub normy, aprobaty, specyfikacje i systemy, o których mowa w ustawie Prawo Zamówień Publicznych (zwana dalej ustawą), Zamawiający dopuszcza oferowanie sprzętu lub rozwiązań równoważnych pod warunkiem, że zapewnią uzyskanie parametrów technicznych takich samych lub lepszych niż wymagane przez Zamawiającego w dokumentacji przetargowej. Zamawiający dopuszcza oferowanie materiałów lub urządzeń równoważnych. </w:t>
      </w:r>
    </w:p>
    <w:p w14:paraId="3715FCBE" w14:textId="77777777" w:rsidR="007634B3" w:rsidRPr="00371326" w:rsidRDefault="007634B3" w:rsidP="00371326">
      <w:pPr>
        <w:numPr>
          <w:ilvl w:val="1"/>
          <w:numId w:val="33"/>
        </w:numPr>
        <w:tabs>
          <w:tab w:val="left" w:pos="0"/>
        </w:tabs>
        <w:spacing w:line="276" w:lineRule="auto"/>
        <w:jc w:val="both"/>
        <w:textAlignment w:val="auto"/>
        <w:rPr>
          <w:rStyle w:val="markedcontent"/>
          <w:rFonts w:ascii="Garamond" w:hAnsi="Garamond" w:cs="Garamond"/>
          <w:sz w:val="20"/>
          <w:szCs w:val="20"/>
        </w:rPr>
      </w:pPr>
      <w:r w:rsidRPr="00371326">
        <w:rPr>
          <w:rStyle w:val="markedcontent"/>
          <w:rFonts w:ascii="Garamond" w:hAnsi="Garamond" w:cs="Arial"/>
          <w:sz w:val="20"/>
          <w:szCs w:val="20"/>
        </w:rPr>
        <w:t>Wykonawca, który powołuje się na rozwiązania równoważne jest obowiązany</w:t>
      </w:r>
      <w:r w:rsidRPr="00371326">
        <w:rPr>
          <w:rFonts w:ascii="Garamond" w:hAnsi="Garamond"/>
          <w:sz w:val="20"/>
          <w:szCs w:val="20"/>
        </w:rPr>
        <w:t xml:space="preserve"> </w:t>
      </w:r>
      <w:r w:rsidRPr="00371326">
        <w:rPr>
          <w:rStyle w:val="markedcontent"/>
          <w:rFonts w:ascii="Garamond" w:hAnsi="Garamond" w:cs="Arial"/>
          <w:sz w:val="20"/>
          <w:szCs w:val="20"/>
        </w:rPr>
        <w:t>wykazać, że oferowany przez niego sprzęt spełnia minimalne wymagania określone przez</w:t>
      </w:r>
      <w:r w:rsidRPr="00371326">
        <w:rPr>
          <w:rFonts w:ascii="Garamond" w:hAnsi="Garamond"/>
          <w:sz w:val="20"/>
          <w:szCs w:val="20"/>
        </w:rPr>
        <w:t xml:space="preserve"> </w:t>
      </w:r>
      <w:r w:rsidRPr="00371326">
        <w:rPr>
          <w:rStyle w:val="markedcontent"/>
          <w:rFonts w:ascii="Garamond" w:hAnsi="Garamond" w:cs="Arial"/>
          <w:sz w:val="20"/>
          <w:szCs w:val="20"/>
        </w:rPr>
        <w:t xml:space="preserve">zamawiającego. </w:t>
      </w:r>
    </w:p>
    <w:p w14:paraId="618DE84D" w14:textId="77777777" w:rsidR="007634B3" w:rsidRPr="00371326" w:rsidRDefault="007634B3" w:rsidP="00371326">
      <w:pPr>
        <w:numPr>
          <w:ilvl w:val="1"/>
          <w:numId w:val="33"/>
        </w:numPr>
        <w:tabs>
          <w:tab w:val="left" w:pos="0"/>
        </w:tabs>
        <w:spacing w:line="276" w:lineRule="auto"/>
        <w:jc w:val="both"/>
        <w:textAlignment w:val="auto"/>
        <w:rPr>
          <w:rStyle w:val="markedcontent"/>
          <w:rFonts w:ascii="Garamond" w:hAnsi="Garamond" w:cs="Garamond"/>
          <w:sz w:val="20"/>
          <w:szCs w:val="20"/>
        </w:rPr>
      </w:pPr>
      <w:r w:rsidRPr="00371326">
        <w:rPr>
          <w:rStyle w:val="markedcontent"/>
          <w:rFonts w:ascii="Garamond" w:hAnsi="Garamond"/>
          <w:sz w:val="20"/>
          <w:szCs w:val="20"/>
        </w:rPr>
        <w:t>Wszystkie</w:t>
      </w:r>
      <w:r w:rsidRPr="00371326">
        <w:rPr>
          <w:rFonts w:ascii="Garamond" w:hAnsi="Garamond"/>
          <w:sz w:val="20"/>
          <w:szCs w:val="20"/>
        </w:rPr>
        <w:t xml:space="preserve"> </w:t>
      </w:r>
      <w:r w:rsidRPr="00371326">
        <w:rPr>
          <w:rStyle w:val="markedcontent"/>
          <w:rFonts w:ascii="Garamond" w:hAnsi="Garamond"/>
          <w:sz w:val="20"/>
          <w:szCs w:val="20"/>
        </w:rPr>
        <w:t>zmiany i odstępstwa nie mogą powodować obniżenia wartości funkcjonalnych i użytkowych</w:t>
      </w:r>
      <w:r w:rsidRPr="00371326">
        <w:rPr>
          <w:rFonts w:ascii="Garamond" w:hAnsi="Garamond"/>
          <w:sz w:val="20"/>
          <w:szCs w:val="20"/>
        </w:rPr>
        <w:t xml:space="preserve"> </w:t>
      </w:r>
      <w:r w:rsidRPr="00371326">
        <w:rPr>
          <w:rStyle w:val="markedcontent"/>
          <w:rFonts w:ascii="Garamond" w:hAnsi="Garamond"/>
          <w:sz w:val="20"/>
          <w:szCs w:val="20"/>
        </w:rPr>
        <w:t xml:space="preserve">sprzętu oraz nie mogą powodować zmniejszenia ich trwałości eksploatacyjnej.  </w:t>
      </w:r>
    </w:p>
    <w:p w14:paraId="1C15C5AA" w14:textId="77777777" w:rsidR="007634B3" w:rsidRPr="00371326" w:rsidRDefault="007634B3" w:rsidP="00371326">
      <w:pPr>
        <w:numPr>
          <w:ilvl w:val="1"/>
          <w:numId w:val="33"/>
        </w:numPr>
        <w:tabs>
          <w:tab w:val="left" w:pos="0"/>
        </w:tabs>
        <w:spacing w:line="276" w:lineRule="auto"/>
        <w:jc w:val="both"/>
        <w:textAlignment w:val="auto"/>
        <w:rPr>
          <w:rStyle w:val="markedcontent"/>
          <w:rFonts w:ascii="Garamond" w:hAnsi="Garamond" w:cs="Garamond"/>
          <w:sz w:val="20"/>
          <w:szCs w:val="20"/>
        </w:rPr>
      </w:pPr>
      <w:r w:rsidRPr="00371326">
        <w:rPr>
          <w:rStyle w:val="markedcontent"/>
          <w:rFonts w:ascii="Garamond" w:hAnsi="Garamond"/>
          <w:sz w:val="20"/>
          <w:szCs w:val="20"/>
        </w:rPr>
        <w:t>Wykonawca określa w załączniku nr 1 do SWZ (w kolumnie parametry oferowane)</w:t>
      </w:r>
      <w:r w:rsidRPr="00371326">
        <w:rPr>
          <w:rFonts w:ascii="Garamond" w:hAnsi="Garamond"/>
          <w:sz w:val="20"/>
          <w:szCs w:val="20"/>
        </w:rPr>
        <w:t xml:space="preserve"> oferowane </w:t>
      </w:r>
      <w:r w:rsidRPr="00371326">
        <w:rPr>
          <w:rStyle w:val="markedcontent"/>
          <w:rFonts w:ascii="Garamond" w:hAnsi="Garamond"/>
          <w:sz w:val="20"/>
          <w:szCs w:val="20"/>
        </w:rPr>
        <w:t>rozwiązania równoważne.</w:t>
      </w:r>
    </w:p>
    <w:p w14:paraId="0A4CCF9F" w14:textId="77777777" w:rsidR="007634B3" w:rsidRPr="00371326" w:rsidRDefault="007634B3" w:rsidP="00371326">
      <w:pPr>
        <w:numPr>
          <w:ilvl w:val="1"/>
          <w:numId w:val="33"/>
        </w:numPr>
        <w:tabs>
          <w:tab w:val="left" w:pos="0"/>
        </w:tabs>
        <w:spacing w:line="276" w:lineRule="auto"/>
        <w:jc w:val="both"/>
        <w:textAlignment w:val="auto"/>
        <w:rPr>
          <w:rFonts w:ascii="Garamond" w:hAnsi="Garamond" w:cs="Garamond"/>
          <w:sz w:val="20"/>
          <w:szCs w:val="20"/>
        </w:rPr>
      </w:pPr>
      <w:r w:rsidRPr="00371326">
        <w:rPr>
          <w:rFonts w:ascii="Garamond" w:hAnsi="Garamond"/>
          <w:sz w:val="20"/>
          <w:szCs w:val="20"/>
        </w:rPr>
        <w:t>Brak określenia „minimum” oznacza wymaganie na poziomie minimalnym, a Wykonawca może zaoferować rozwiązanie o lepszych parametrach</w:t>
      </w:r>
    </w:p>
    <w:p w14:paraId="3FC5B777" w14:textId="77777777" w:rsidR="007634B3" w:rsidRPr="00371326" w:rsidRDefault="007634B3" w:rsidP="00371326">
      <w:pPr>
        <w:numPr>
          <w:ilvl w:val="1"/>
          <w:numId w:val="33"/>
        </w:numPr>
        <w:tabs>
          <w:tab w:val="left" w:pos="0"/>
        </w:tabs>
        <w:spacing w:line="276" w:lineRule="auto"/>
        <w:jc w:val="both"/>
        <w:textAlignment w:val="auto"/>
        <w:rPr>
          <w:rFonts w:ascii="Garamond" w:hAnsi="Garamond" w:cs="Garamond"/>
          <w:sz w:val="20"/>
          <w:szCs w:val="20"/>
        </w:rPr>
      </w:pPr>
      <w:r w:rsidRPr="00371326">
        <w:rPr>
          <w:rFonts w:ascii="Garamond" w:hAnsi="Garamond"/>
          <w:sz w:val="20"/>
          <w:szCs w:val="20"/>
        </w:rPr>
        <w:t>W sytuacjach, kiedy Zamawiający opisuje przedmiot zamówienia poprzez odniesienie się do norm, europejskich ocen technicznych, aprobat, specyfikacji technicznych i systemów o</w:t>
      </w:r>
      <w:r w:rsidRPr="00371326">
        <w:rPr>
          <w:rFonts w:ascii="Garamond" w:eastAsiaTheme="minorHAnsi" w:hAnsi="Garamond" w:cstheme="minorHAnsi"/>
          <w:kern w:val="0"/>
          <w:sz w:val="20"/>
          <w:szCs w:val="20"/>
          <w:lang w:eastAsia="pl-PL"/>
        </w:rPr>
        <w:t xml:space="preserve">dniesienia dopuszcza rozwiązania równoważne opisywanym. </w:t>
      </w:r>
    </w:p>
    <w:p w14:paraId="72EA0A82" w14:textId="77777777" w:rsidR="009046AB" w:rsidRPr="00371326" w:rsidRDefault="009046AB" w:rsidP="00371326">
      <w:pPr>
        <w:numPr>
          <w:ilvl w:val="1"/>
          <w:numId w:val="33"/>
        </w:numPr>
        <w:tabs>
          <w:tab w:val="left" w:pos="0"/>
        </w:tabs>
        <w:spacing w:line="276" w:lineRule="auto"/>
        <w:jc w:val="both"/>
        <w:textAlignment w:val="auto"/>
        <w:rPr>
          <w:rFonts w:ascii="Garamond" w:hAnsi="Garamond" w:cs="Garamond"/>
          <w:sz w:val="20"/>
          <w:szCs w:val="20"/>
        </w:rPr>
      </w:pPr>
      <w:r w:rsidRPr="00371326">
        <w:rPr>
          <w:rFonts w:ascii="Garamond" w:hAnsi="Garamond" w:cs="Garamond"/>
          <w:sz w:val="20"/>
          <w:szCs w:val="20"/>
        </w:rPr>
        <w:t>Zamawiający nie przewiduje możliwości zawarcia umowy ramowej.</w:t>
      </w:r>
    </w:p>
    <w:p w14:paraId="17A224A0" w14:textId="77777777" w:rsidR="009046AB" w:rsidRPr="00371326" w:rsidRDefault="009046AB" w:rsidP="00371326">
      <w:pPr>
        <w:numPr>
          <w:ilvl w:val="1"/>
          <w:numId w:val="33"/>
        </w:numPr>
        <w:tabs>
          <w:tab w:val="left" w:pos="0"/>
        </w:tabs>
        <w:spacing w:line="276" w:lineRule="auto"/>
        <w:jc w:val="both"/>
        <w:textAlignment w:val="auto"/>
        <w:rPr>
          <w:rFonts w:ascii="Garamond" w:hAnsi="Garamond" w:cs="Garamond"/>
          <w:sz w:val="20"/>
          <w:szCs w:val="20"/>
        </w:rPr>
      </w:pPr>
      <w:r w:rsidRPr="00371326">
        <w:rPr>
          <w:rFonts w:ascii="Garamond" w:hAnsi="Garamond" w:cs="Garamond"/>
          <w:sz w:val="20"/>
          <w:szCs w:val="20"/>
        </w:rPr>
        <w:t>Zamawiający nie dopuszcza składania ofert wariantowych.</w:t>
      </w:r>
    </w:p>
    <w:p w14:paraId="4263CA4B" w14:textId="77777777" w:rsidR="009046AB" w:rsidRPr="00371326" w:rsidRDefault="009046AB" w:rsidP="00371326">
      <w:pPr>
        <w:numPr>
          <w:ilvl w:val="1"/>
          <w:numId w:val="33"/>
        </w:numPr>
        <w:tabs>
          <w:tab w:val="left" w:pos="0"/>
        </w:tabs>
        <w:spacing w:line="276" w:lineRule="auto"/>
        <w:jc w:val="both"/>
        <w:textAlignment w:val="auto"/>
        <w:rPr>
          <w:rFonts w:ascii="Garamond" w:hAnsi="Garamond" w:cs="Garamond"/>
          <w:sz w:val="20"/>
          <w:szCs w:val="20"/>
        </w:rPr>
      </w:pPr>
      <w:r w:rsidRPr="00371326">
        <w:rPr>
          <w:rFonts w:ascii="Garamond" w:hAnsi="Garamond"/>
          <w:sz w:val="20"/>
          <w:szCs w:val="20"/>
        </w:rPr>
        <w:t xml:space="preserve">Zamawiający nie przewiduje się udzielenie zamówień, o których mowa w art. 214 ust. 1 pkt 7 i 8 </w:t>
      </w:r>
      <w:proofErr w:type="spellStart"/>
      <w:r w:rsidRPr="00371326">
        <w:rPr>
          <w:rFonts w:ascii="Garamond" w:hAnsi="Garamond"/>
          <w:sz w:val="20"/>
          <w:szCs w:val="20"/>
        </w:rPr>
        <w:t>Pzp</w:t>
      </w:r>
      <w:proofErr w:type="spellEnd"/>
      <w:r w:rsidRPr="00371326">
        <w:rPr>
          <w:rFonts w:ascii="Garamond" w:hAnsi="Garamond"/>
          <w:sz w:val="20"/>
          <w:szCs w:val="20"/>
        </w:rPr>
        <w:t>.</w:t>
      </w:r>
    </w:p>
    <w:p w14:paraId="0954739E" w14:textId="77777777" w:rsidR="009046AB" w:rsidRPr="00371326" w:rsidRDefault="009046AB" w:rsidP="00371326">
      <w:pPr>
        <w:numPr>
          <w:ilvl w:val="1"/>
          <w:numId w:val="33"/>
        </w:numPr>
        <w:tabs>
          <w:tab w:val="left" w:pos="0"/>
        </w:tabs>
        <w:spacing w:line="276" w:lineRule="auto"/>
        <w:jc w:val="both"/>
        <w:textAlignment w:val="auto"/>
        <w:rPr>
          <w:rFonts w:ascii="Garamond" w:hAnsi="Garamond" w:cs="Garamond"/>
          <w:sz w:val="20"/>
          <w:szCs w:val="20"/>
        </w:rPr>
      </w:pPr>
      <w:r w:rsidRPr="00371326">
        <w:rPr>
          <w:rFonts w:ascii="Garamond" w:hAnsi="Garamond" w:cs="Garamond"/>
          <w:sz w:val="20"/>
          <w:szCs w:val="20"/>
        </w:rPr>
        <w:t>Zamawiający nie dopuszcza do rozliczeń w walutach obcych.</w:t>
      </w:r>
    </w:p>
    <w:p w14:paraId="07E43C1C" w14:textId="77777777" w:rsidR="009046AB" w:rsidRPr="00371326" w:rsidRDefault="009046AB" w:rsidP="00371326">
      <w:pPr>
        <w:numPr>
          <w:ilvl w:val="1"/>
          <w:numId w:val="33"/>
        </w:numPr>
        <w:tabs>
          <w:tab w:val="left" w:pos="0"/>
        </w:tabs>
        <w:spacing w:line="276" w:lineRule="auto"/>
        <w:jc w:val="both"/>
        <w:textAlignment w:val="auto"/>
        <w:rPr>
          <w:rFonts w:ascii="Garamond" w:hAnsi="Garamond" w:cs="Garamond"/>
          <w:sz w:val="20"/>
          <w:szCs w:val="20"/>
        </w:rPr>
      </w:pPr>
      <w:r w:rsidRPr="00371326">
        <w:rPr>
          <w:rFonts w:ascii="Garamond" w:hAnsi="Garamond" w:cs="Garamond"/>
          <w:sz w:val="20"/>
          <w:szCs w:val="20"/>
        </w:rPr>
        <w:t>Zamawiający nie przewiduje aukcji elektronicznej.</w:t>
      </w:r>
    </w:p>
    <w:p w14:paraId="59E2AB21" w14:textId="77777777" w:rsidR="009046AB" w:rsidRPr="00371326" w:rsidRDefault="009046AB" w:rsidP="00371326">
      <w:pPr>
        <w:numPr>
          <w:ilvl w:val="1"/>
          <w:numId w:val="33"/>
        </w:numPr>
        <w:tabs>
          <w:tab w:val="left" w:pos="0"/>
        </w:tabs>
        <w:spacing w:line="276" w:lineRule="auto"/>
        <w:jc w:val="both"/>
        <w:textAlignment w:val="auto"/>
        <w:rPr>
          <w:rFonts w:ascii="Garamond" w:hAnsi="Garamond" w:cs="Garamond"/>
          <w:sz w:val="20"/>
          <w:szCs w:val="20"/>
        </w:rPr>
      </w:pPr>
      <w:r w:rsidRPr="00371326">
        <w:rPr>
          <w:rFonts w:ascii="Garamond" w:hAnsi="Garamond" w:cs="Garamond"/>
          <w:sz w:val="20"/>
          <w:szCs w:val="20"/>
        </w:rPr>
        <w:t>Zamawiający nie przewiduje zwrotu kosztów udziału w postępowaniu.</w:t>
      </w:r>
    </w:p>
    <w:p w14:paraId="67CBEA3A" w14:textId="77777777" w:rsidR="009046AB" w:rsidRPr="00371326" w:rsidRDefault="009046AB" w:rsidP="00371326">
      <w:pPr>
        <w:numPr>
          <w:ilvl w:val="1"/>
          <w:numId w:val="33"/>
        </w:numPr>
        <w:tabs>
          <w:tab w:val="left" w:pos="0"/>
        </w:tabs>
        <w:spacing w:line="276" w:lineRule="auto"/>
        <w:jc w:val="both"/>
        <w:textAlignment w:val="auto"/>
        <w:rPr>
          <w:rFonts w:ascii="Garamond" w:hAnsi="Garamond" w:cs="Garamond"/>
          <w:sz w:val="20"/>
          <w:szCs w:val="20"/>
        </w:rPr>
      </w:pPr>
      <w:r w:rsidRPr="00371326">
        <w:rPr>
          <w:rFonts w:ascii="Garamond" w:hAnsi="Garamond"/>
          <w:bCs/>
          <w:sz w:val="20"/>
          <w:szCs w:val="20"/>
        </w:rPr>
        <w:t>Zamawiający nie zastrzega obowiązku osobistego wykonania przez wykonawcę kluczowych zadań. Zamawiający wymaga wskazania przez wykonawcę zadań, których wykonanie zamierza powierzyć podwykonawcom, i podania firm podwykonawców (załącznik nr 1 do SWZ).</w:t>
      </w:r>
      <w:r w:rsidRPr="00371326">
        <w:rPr>
          <w:rFonts w:ascii="Garamond" w:hAnsi="Garamond" w:cs="Arial"/>
          <w:sz w:val="20"/>
          <w:szCs w:val="20"/>
        </w:rPr>
        <w:t xml:space="preserve"> Zamawiający nie będzie badał, czy wobec podwykonawcy niebędącego podmiotem udostępniającym zasoby zachodzą podstawy wykluczenia, o których mowa w art.108 i art.109 </w:t>
      </w:r>
      <w:proofErr w:type="spellStart"/>
      <w:r w:rsidRPr="00371326">
        <w:rPr>
          <w:rFonts w:ascii="Garamond" w:hAnsi="Garamond" w:cs="Arial"/>
          <w:sz w:val="20"/>
          <w:szCs w:val="20"/>
        </w:rPr>
        <w:t>Pzp</w:t>
      </w:r>
      <w:proofErr w:type="spellEnd"/>
      <w:r w:rsidRPr="00371326">
        <w:rPr>
          <w:rFonts w:ascii="Garamond" w:hAnsi="Garamond" w:cs="Arial"/>
          <w:sz w:val="20"/>
          <w:szCs w:val="20"/>
        </w:rPr>
        <w:t>.</w:t>
      </w:r>
    </w:p>
    <w:p w14:paraId="14E599BA" w14:textId="77777777" w:rsidR="009046AB" w:rsidRPr="00371326" w:rsidRDefault="009046AB" w:rsidP="00371326">
      <w:pPr>
        <w:numPr>
          <w:ilvl w:val="1"/>
          <w:numId w:val="33"/>
        </w:numPr>
        <w:tabs>
          <w:tab w:val="left" w:pos="0"/>
        </w:tabs>
        <w:spacing w:line="276" w:lineRule="auto"/>
        <w:jc w:val="both"/>
        <w:textAlignment w:val="auto"/>
        <w:rPr>
          <w:rFonts w:ascii="Garamond" w:hAnsi="Garamond" w:cs="Garamond"/>
          <w:sz w:val="20"/>
          <w:szCs w:val="20"/>
        </w:rPr>
      </w:pPr>
      <w:r w:rsidRPr="00371326">
        <w:rPr>
          <w:rFonts w:ascii="Garamond" w:hAnsi="Garamond"/>
          <w:bCs/>
          <w:sz w:val="20"/>
          <w:szCs w:val="20"/>
        </w:rPr>
        <w:t>Zamawiający nie przewiduje wymagań, o których mowa w art. 95 oraz art. 96 ust. 2 pkt 2 ustawy.</w:t>
      </w:r>
    </w:p>
    <w:p w14:paraId="47472234" w14:textId="77777777" w:rsidR="009046AB" w:rsidRPr="00371326" w:rsidRDefault="009046AB" w:rsidP="00371326">
      <w:pPr>
        <w:numPr>
          <w:ilvl w:val="1"/>
          <w:numId w:val="33"/>
        </w:numPr>
        <w:tabs>
          <w:tab w:val="left" w:pos="0"/>
        </w:tabs>
        <w:spacing w:line="276" w:lineRule="auto"/>
        <w:jc w:val="both"/>
        <w:textAlignment w:val="auto"/>
        <w:rPr>
          <w:rFonts w:ascii="Garamond" w:hAnsi="Garamond" w:cs="Garamond"/>
          <w:sz w:val="20"/>
          <w:szCs w:val="20"/>
        </w:rPr>
      </w:pPr>
      <w:r w:rsidRPr="00371326">
        <w:rPr>
          <w:rFonts w:ascii="Garamond" w:hAnsi="Garamond"/>
          <w:sz w:val="20"/>
          <w:szCs w:val="20"/>
          <w:lang w:eastAsia="pl-PL"/>
        </w:rPr>
        <w:t xml:space="preserve">Zamawiający nie przewiduje przeprowadzenia </w:t>
      </w:r>
      <w:r w:rsidRPr="00371326">
        <w:rPr>
          <w:rFonts w:ascii="Garamond" w:hAnsi="Garamond"/>
          <w:bCs/>
          <w:sz w:val="20"/>
          <w:szCs w:val="20"/>
        </w:rPr>
        <w:t>wizji lokalnej lub sprawdzenia przez niego dokumentów niezbędnych do realizacji zamówienia, o których mowa w art. 131 ust. 2 ustawy</w:t>
      </w:r>
      <w:r w:rsidRPr="00371326">
        <w:rPr>
          <w:rFonts w:ascii="Garamond" w:hAnsi="Garamond"/>
          <w:sz w:val="20"/>
          <w:szCs w:val="20"/>
          <w:lang w:eastAsia="pl-PL"/>
        </w:rPr>
        <w:t>.</w:t>
      </w:r>
    </w:p>
    <w:p w14:paraId="0EF7F01F" w14:textId="77777777" w:rsidR="009046AB" w:rsidRPr="00371326" w:rsidRDefault="009046AB" w:rsidP="00371326">
      <w:pPr>
        <w:numPr>
          <w:ilvl w:val="1"/>
          <w:numId w:val="33"/>
        </w:numPr>
        <w:tabs>
          <w:tab w:val="left" w:pos="0"/>
        </w:tabs>
        <w:spacing w:line="276" w:lineRule="auto"/>
        <w:jc w:val="both"/>
        <w:textAlignment w:val="auto"/>
        <w:rPr>
          <w:rFonts w:ascii="Garamond" w:hAnsi="Garamond" w:cs="Garamond"/>
          <w:sz w:val="20"/>
          <w:szCs w:val="20"/>
        </w:rPr>
      </w:pPr>
      <w:r w:rsidRPr="00371326">
        <w:rPr>
          <w:rFonts w:ascii="Garamond" w:hAnsi="Garamond"/>
          <w:bCs/>
          <w:sz w:val="20"/>
          <w:szCs w:val="20"/>
        </w:rPr>
        <w:t>Zamawiający nie wymaga złożenia ofert w postaci katalogów elektronicznych lub dołączenia katalogów elektronicznych do oferty.</w:t>
      </w:r>
    </w:p>
    <w:p w14:paraId="58C396D3" w14:textId="77777777" w:rsidR="009046AB" w:rsidRPr="00371326" w:rsidRDefault="009046AB" w:rsidP="00371326">
      <w:pPr>
        <w:numPr>
          <w:ilvl w:val="1"/>
          <w:numId w:val="33"/>
        </w:numPr>
        <w:tabs>
          <w:tab w:val="left" w:pos="0"/>
        </w:tabs>
        <w:spacing w:line="276" w:lineRule="auto"/>
        <w:jc w:val="both"/>
        <w:textAlignment w:val="auto"/>
        <w:rPr>
          <w:rFonts w:ascii="Garamond" w:hAnsi="Garamond" w:cs="Garamond"/>
          <w:sz w:val="20"/>
          <w:szCs w:val="20"/>
        </w:rPr>
      </w:pPr>
      <w:r w:rsidRPr="00371326">
        <w:rPr>
          <w:rFonts w:ascii="Garamond" w:hAnsi="Garamond"/>
          <w:bCs/>
          <w:sz w:val="20"/>
          <w:szCs w:val="20"/>
        </w:rPr>
        <w:t>Zamawiający nie zastrzega możliwości ubiegania się o udzielenie zamówienia wyłącznie przez wykonawców, o których mowa w art. 94 ustawy.</w:t>
      </w:r>
    </w:p>
    <w:p w14:paraId="627DF404" w14:textId="77777777" w:rsidR="009046AB" w:rsidRPr="00371326" w:rsidRDefault="009046AB" w:rsidP="00694750">
      <w:pPr>
        <w:numPr>
          <w:ilvl w:val="0"/>
          <w:numId w:val="86"/>
        </w:numPr>
        <w:tabs>
          <w:tab w:val="left" w:pos="0"/>
        </w:tabs>
        <w:spacing w:line="276" w:lineRule="auto"/>
        <w:jc w:val="both"/>
        <w:rPr>
          <w:rFonts w:ascii="Garamond" w:hAnsi="Garamond"/>
          <w:sz w:val="20"/>
          <w:szCs w:val="20"/>
        </w:rPr>
      </w:pPr>
      <w:r w:rsidRPr="00371326">
        <w:rPr>
          <w:rFonts w:ascii="Garamond" w:eastAsia="Garamond" w:hAnsi="Garamond" w:cs="Garamond"/>
          <w:b/>
          <w:sz w:val="20"/>
          <w:szCs w:val="20"/>
        </w:rPr>
        <w:t>INFORMACJA O ZASTOSOWANIU PROCEDURY ODWRÓCONEJ</w:t>
      </w:r>
    </w:p>
    <w:p w14:paraId="04250BF0" w14:textId="77777777" w:rsidR="005A1DB3" w:rsidRPr="005A1DB3" w:rsidRDefault="009046AB" w:rsidP="00694750">
      <w:pPr>
        <w:numPr>
          <w:ilvl w:val="1"/>
          <w:numId w:val="87"/>
        </w:numPr>
        <w:tabs>
          <w:tab w:val="num" w:pos="0"/>
        </w:tabs>
        <w:spacing w:line="276" w:lineRule="auto"/>
        <w:ind w:left="0" w:firstLine="0"/>
        <w:jc w:val="both"/>
        <w:rPr>
          <w:rFonts w:ascii="Garamond" w:eastAsia="Garamond" w:hAnsi="Garamond" w:cs="Garamond"/>
          <w:sz w:val="20"/>
          <w:szCs w:val="20"/>
          <w:highlight w:val="yellow"/>
        </w:rPr>
      </w:pPr>
      <w:r w:rsidRPr="00605824">
        <w:rPr>
          <w:rFonts w:ascii="Garamond" w:eastAsia="Garamond" w:hAnsi="Garamond" w:cs="Garamond"/>
          <w:sz w:val="20"/>
          <w:szCs w:val="20"/>
        </w:rPr>
        <w:t xml:space="preserve">Zamawiający </w:t>
      </w:r>
      <w:r w:rsidR="005A1DB3" w:rsidRPr="00605824">
        <w:rPr>
          <w:rFonts w:ascii="Garamond" w:eastAsia="Garamond" w:hAnsi="Garamond" w:cs="Garamond"/>
          <w:sz w:val="20"/>
          <w:szCs w:val="20"/>
        </w:rPr>
        <w:t xml:space="preserve">informuje że stosownie do przepisu 274 UST. 1 PZP, zastosuje procedurę przewidzianą w tym przepisie </w:t>
      </w:r>
      <w:r w:rsidR="005A1DB3" w:rsidRPr="00605824">
        <w:rPr>
          <w:rFonts w:ascii="Garamond" w:eastAsia="Garamond" w:hAnsi="Garamond" w:cs="Garamond"/>
          <w:sz w:val="20"/>
          <w:szCs w:val="20"/>
        </w:rPr>
        <w:br/>
        <w:t>,,Zamawiający wzywa wykonawcę, którego oferta została najwyżej oceniona, do złożenia w wyznaczonym terminie, nie krótszym niż 5 dni od dnia wezwania, podmiotowych środków dowodowych, jeżeli wymagał ich złożenia w ogłoszeniu</w:t>
      </w:r>
      <w:r w:rsidR="005A1DB3" w:rsidRPr="005A1DB3">
        <w:rPr>
          <w:rFonts w:ascii="Garamond" w:eastAsia="Garamond" w:hAnsi="Garamond" w:cs="Garamond"/>
          <w:sz w:val="20"/>
          <w:szCs w:val="20"/>
        </w:rPr>
        <w:t xml:space="preserve"> </w:t>
      </w:r>
      <w:r w:rsidR="005A1DB3" w:rsidRPr="005A1DB3">
        <w:rPr>
          <w:rFonts w:ascii="Garamond" w:eastAsia="Garamond" w:hAnsi="Garamond" w:cs="Garamond"/>
          <w:sz w:val="20"/>
          <w:szCs w:val="20"/>
        </w:rPr>
        <w:br/>
        <w:t>o zamówieniu lub dokumentach zamówienia, aktualnych na dzień składania, chyba że zamawiający jest w posiadaniu lub ma dostęp do tych podmiotowych środków dowodowych</w:t>
      </w:r>
      <w:r w:rsidRPr="00371326">
        <w:rPr>
          <w:rFonts w:ascii="Garamond" w:hAnsi="Garamond" w:cs="Garamond"/>
          <w:sz w:val="20"/>
          <w:szCs w:val="20"/>
        </w:rPr>
        <w:t>.”</w:t>
      </w:r>
    </w:p>
    <w:p w14:paraId="150735B7" w14:textId="4A822E2F" w:rsidR="009046AB" w:rsidRPr="005A1DB3" w:rsidRDefault="009046AB" w:rsidP="00694750">
      <w:pPr>
        <w:numPr>
          <w:ilvl w:val="1"/>
          <w:numId w:val="87"/>
        </w:numPr>
        <w:rPr>
          <w:rFonts w:ascii="Garamond" w:eastAsia="Garamond" w:hAnsi="Garamond" w:cs="Garamond"/>
          <w:sz w:val="20"/>
          <w:szCs w:val="20"/>
        </w:rPr>
      </w:pPr>
      <w:r w:rsidRPr="00371326">
        <w:rPr>
          <w:rFonts w:ascii="Garamond" w:eastAsia="Garamond" w:hAnsi="Garamond" w:cs="Garamond"/>
          <w:sz w:val="20"/>
          <w:szCs w:val="20"/>
        </w:rPr>
        <w:t xml:space="preserve"> </w:t>
      </w:r>
      <w:r w:rsidR="005A1DB3">
        <w:rPr>
          <w:rFonts w:ascii="Garamond" w:eastAsia="Garamond" w:hAnsi="Garamond" w:cs="Garamond"/>
          <w:sz w:val="20"/>
          <w:szCs w:val="20"/>
        </w:rPr>
        <w:t xml:space="preserve">Zamawiający </w:t>
      </w:r>
      <w:r w:rsidR="005A1DB3" w:rsidRPr="005A1DB3">
        <w:rPr>
          <w:rFonts w:ascii="Garamond" w:eastAsia="Garamond" w:hAnsi="Garamond" w:cs="Garamond"/>
          <w:sz w:val="20"/>
          <w:szCs w:val="20"/>
        </w:rPr>
        <w:t>nie przewiduje możliwości negocjowania treś</w:t>
      </w:r>
      <w:r w:rsidR="00397C45">
        <w:rPr>
          <w:rFonts w:ascii="Garamond" w:eastAsia="Garamond" w:hAnsi="Garamond" w:cs="Garamond"/>
          <w:sz w:val="20"/>
          <w:szCs w:val="20"/>
        </w:rPr>
        <w:t>ci</w:t>
      </w:r>
      <w:r w:rsidR="005A1DB3" w:rsidRPr="005A1DB3">
        <w:rPr>
          <w:rFonts w:ascii="Garamond" w:eastAsia="Garamond" w:hAnsi="Garamond" w:cs="Garamond"/>
          <w:sz w:val="20"/>
          <w:szCs w:val="20"/>
        </w:rPr>
        <w:t xml:space="preserve"> ofert w celu ich ulepszenia.</w:t>
      </w:r>
    </w:p>
    <w:p w14:paraId="50A47569" w14:textId="77777777" w:rsidR="009046AB" w:rsidRPr="003C7BA4" w:rsidRDefault="009046AB" w:rsidP="00694750">
      <w:pPr>
        <w:numPr>
          <w:ilvl w:val="0"/>
          <w:numId w:val="86"/>
        </w:numPr>
        <w:tabs>
          <w:tab w:val="left" w:pos="0"/>
        </w:tabs>
        <w:spacing w:line="276" w:lineRule="auto"/>
        <w:jc w:val="both"/>
        <w:rPr>
          <w:rFonts w:ascii="Garamond" w:hAnsi="Garamond"/>
          <w:sz w:val="20"/>
          <w:szCs w:val="20"/>
        </w:rPr>
      </w:pPr>
      <w:r w:rsidRPr="00371326">
        <w:rPr>
          <w:rFonts w:ascii="Garamond" w:eastAsia="Garamond" w:hAnsi="Garamond" w:cs="Garamond"/>
          <w:b/>
          <w:sz w:val="20"/>
          <w:szCs w:val="20"/>
        </w:rPr>
        <w:lastRenderedPageBreak/>
        <w:t xml:space="preserve">INFORMACJA CO DO PRAWA OPCJI ORAZ </w:t>
      </w:r>
      <w:r w:rsidRPr="00371326">
        <w:rPr>
          <w:rFonts w:ascii="Garamond" w:hAnsi="Garamond" w:cs="Garamond"/>
          <w:b/>
          <w:bCs/>
          <w:sz w:val="20"/>
          <w:szCs w:val="20"/>
        </w:rPr>
        <w:t xml:space="preserve">OZNACZENIE PRZEDMIOTU ZAMÓWIENIA </w:t>
      </w:r>
      <w:r w:rsidRPr="003C7BA4">
        <w:rPr>
          <w:rFonts w:ascii="Garamond" w:hAnsi="Garamond" w:cs="Garamond"/>
          <w:b/>
          <w:bCs/>
          <w:sz w:val="20"/>
          <w:szCs w:val="20"/>
        </w:rPr>
        <w:t>WEDŁUG KODU WSPÓLNEGO SŁOWNIKA ZAMÓWIEŃ</w:t>
      </w:r>
    </w:p>
    <w:p w14:paraId="69EF1138" w14:textId="22E5EDC5" w:rsidR="00847A95" w:rsidRPr="003C7BA4" w:rsidRDefault="00F540D6" w:rsidP="00371326">
      <w:pPr>
        <w:tabs>
          <w:tab w:val="left" w:pos="0"/>
        </w:tabs>
        <w:spacing w:line="276" w:lineRule="auto"/>
        <w:jc w:val="both"/>
        <w:rPr>
          <w:rFonts w:ascii="Garamond" w:eastAsia="Garamond" w:hAnsi="Garamond" w:cs="Garamond"/>
          <w:sz w:val="20"/>
          <w:szCs w:val="20"/>
        </w:rPr>
      </w:pPr>
      <w:r w:rsidRPr="003C7BA4">
        <w:rPr>
          <w:rFonts w:ascii="Garamond" w:eastAsia="Garamond" w:hAnsi="Garamond" w:cs="Garamond"/>
          <w:bCs/>
          <w:sz w:val="20"/>
          <w:szCs w:val="20"/>
        </w:rPr>
        <w:t>8</w:t>
      </w:r>
      <w:r w:rsidR="009046AB" w:rsidRPr="003C7BA4">
        <w:rPr>
          <w:rFonts w:ascii="Garamond" w:eastAsia="Garamond" w:hAnsi="Garamond" w:cs="Garamond"/>
          <w:bCs/>
          <w:sz w:val="20"/>
          <w:szCs w:val="20"/>
        </w:rPr>
        <w:t xml:space="preserve">.1        </w:t>
      </w:r>
      <w:r w:rsidRPr="003C7BA4">
        <w:rPr>
          <w:rFonts w:ascii="Garamond" w:eastAsia="Garamond" w:hAnsi="Garamond" w:cs="Garamond"/>
          <w:bCs/>
          <w:sz w:val="20"/>
          <w:szCs w:val="20"/>
        </w:rPr>
        <w:t xml:space="preserve">       </w:t>
      </w:r>
      <w:r w:rsidR="009046AB" w:rsidRPr="003C7BA4">
        <w:rPr>
          <w:rFonts w:ascii="Garamond" w:eastAsia="Garamond" w:hAnsi="Garamond" w:cs="Garamond"/>
          <w:sz w:val="20"/>
          <w:szCs w:val="20"/>
        </w:rPr>
        <w:t xml:space="preserve">Zgodnie z prawem opcji: </w:t>
      </w:r>
      <w:r w:rsidR="00F21B7D" w:rsidRPr="003C7BA4">
        <w:rPr>
          <w:rFonts w:ascii="Garamond" w:eastAsia="Garamond" w:hAnsi="Garamond" w:cs="Garamond"/>
          <w:sz w:val="20"/>
          <w:szCs w:val="20"/>
        </w:rPr>
        <w:t xml:space="preserve">nie dotyczy </w:t>
      </w:r>
    </w:p>
    <w:p w14:paraId="126C003C" w14:textId="674F92CF" w:rsidR="001E524A" w:rsidRPr="001E524A" w:rsidRDefault="00847A95" w:rsidP="00371326">
      <w:pPr>
        <w:tabs>
          <w:tab w:val="left" w:pos="0"/>
        </w:tabs>
        <w:spacing w:line="276" w:lineRule="auto"/>
        <w:jc w:val="both"/>
        <w:rPr>
          <w:rFonts w:ascii="Garamond" w:eastAsia="Garamond" w:hAnsi="Garamond" w:cs="Garamond"/>
          <w:sz w:val="20"/>
          <w:szCs w:val="20"/>
        </w:rPr>
      </w:pPr>
      <w:r w:rsidRPr="001E524A">
        <w:rPr>
          <w:rFonts w:ascii="Garamond" w:eastAsia="Garamond" w:hAnsi="Garamond" w:cs="Garamond"/>
          <w:sz w:val="20"/>
          <w:szCs w:val="20"/>
        </w:rPr>
        <w:t>8.2</w:t>
      </w:r>
      <w:r w:rsidRPr="001E524A">
        <w:rPr>
          <w:rFonts w:ascii="Garamond" w:eastAsia="Garamond" w:hAnsi="Garamond" w:cs="Garamond"/>
          <w:sz w:val="20"/>
          <w:szCs w:val="20"/>
        </w:rPr>
        <w:tab/>
        <w:t xml:space="preserve">     </w:t>
      </w:r>
      <w:r w:rsidR="001E524A" w:rsidRPr="001E524A">
        <w:rPr>
          <w:rFonts w:ascii="Garamond" w:eastAsia="Garamond" w:hAnsi="Garamond" w:cs="Garamond"/>
          <w:sz w:val="20"/>
          <w:szCs w:val="20"/>
        </w:rPr>
        <w:t xml:space="preserve">Główne kod CPV: </w:t>
      </w:r>
      <w:r w:rsidR="001E524A" w:rsidRPr="001E524A">
        <w:rPr>
          <w:rStyle w:val="hgkelc"/>
          <w:rFonts w:ascii="Garamond" w:hAnsi="Garamond"/>
          <w:sz w:val="20"/>
          <w:szCs w:val="20"/>
        </w:rPr>
        <w:t xml:space="preserve">48814000-7: </w:t>
      </w:r>
      <w:r w:rsidR="001E524A" w:rsidRPr="001E524A">
        <w:rPr>
          <w:rStyle w:val="hgkelc"/>
          <w:rFonts w:ascii="Garamond" w:hAnsi="Garamond"/>
          <w:b/>
          <w:bCs/>
          <w:sz w:val="20"/>
          <w:szCs w:val="20"/>
        </w:rPr>
        <w:t xml:space="preserve">Systemy informacji medycznej, </w:t>
      </w:r>
      <w:r w:rsidR="001E524A" w:rsidRPr="001E524A">
        <w:rPr>
          <w:rStyle w:val="hgkelc"/>
          <w:rFonts w:ascii="Garamond" w:hAnsi="Garamond"/>
          <w:sz w:val="20"/>
          <w:szCs w:val="20"/>
        </w:rPr>
        <w:t xml:space="preserve">30232100-5: </w:t>
      </w:r>
      <w:r w:rsidR="001E524A" w:rsidRPr="001E524A">
        <w:rPr>
          <w:rStyle w:val="hgkelc"/>
          <w:rFonts w:ascii="Garamond" w:hAnsi="Garamond"/>
          <w:b/>
          <w:bCs/>
          <w:sz w:val="20"/>
          <w:szCs w:val="20"/>
        </w:rPr>
        <w:t>Drukarki i plotery</w:t>
      </w:r>
    </w:p>
    <w:p w14:paraId="21276D73" w14:textId="650A9B16" w:rsidR="001F7E3A" w:rsidRPr="001E524A" w:rsidRDefault="009046AB" w:rsidP="00694750">
      <w:pPr>
        <w:numPr>
          <w:ilvl w:val="0"/>
          <w:numId w:val="86"/>
        </w:numPr>
        <w:tabs>
          <w:tab w:val="left" w:pos="0"/>
        </w:tabs>
        <w:spacing w:line="276" w:lineRule="auto"/>
        <w:jc w:val="both"/>
        <w:rPr>
          <w:rFonts w:ascii="Garamond" w:hAnsi="Garamond"/>
          <w:b/>
          <w:bCs/>
          <w:sz w:val="20"/>
          <w:szCs w:val="20"/>
        </w:rPr>
      </w:pPr>
      <w:r w:rsidRPr="001E524A">
        <w:rPr>
          <w:rFonts w:ascii="Garamond" w:eastAsia="Garamond" w:hAnsi="Garamond"/>
          <w:b/>
          <w:bCs/>
          <w:sz w:val="20"/>
          <w:szCs w:val="20"/>
        </w:rPr>
        <w:t>TERMIN WYKONANIA ZAMÓWIENIA PUBLICZNEGO:</w:t>
      </w:r>
      <w:r w:rsidRPr="001E524A">
        <w:rPr>
          <w:rFonts w:ascii="Garamond" w:hAnsi="Garamond"/>
          <w:b/>
          <w:bCs/>
          <w:sz w:val="20"/>
          <w:szCs w:val="20"/>
        </w:rPr>
        <w:t xml:space="preserve"> </w:t>
      </w:r>
      <w:r w:rsidR="001F7E3A" w:rsidRPr="001E524A">
        <w:rPr>
          <w:rFonts w:ascii="Garamond" w:eastAsia="Garamond" w:hAnsi="Garamond" w:cs="Garamond"/>
          <w:sz w:val="20"/>
          <w:szCs w:val="20"/>
        </w:rPr>
        <w:t xml:space="preserve">Zamówienie będzie realizowane </w:t>
      </w:r>
      <w:r w:rsidR="00D73835" w:rsidRPr="001E524A">
        <w:rPr>
          <w:rFonts w:ascii="Garamond" w:eastAsia="Garamond" w:hAnsi="Garamond" w:cs="Garamond"/>
          <w:sz w:val="20"/>
          <w:szCs w:val="20"/>
        </w:rPr>
        <w:t xml:space="preserve">maksymalnie do </w:t>
      </w:r>
      <w:r w:rsidR="00FB000A" w:rsidRPr="001E524A">
        <w:rPr>
          <w:rFonts w:ascii="Garamond" w:eastAsia="Garamond" w:hAnsi="Garamond" w:cs="Garamond"/>
          <w:sz w:val="20"/>
          <w:szCs w:val="20"/>
        </w:rPr>
        <w:t>23.04.2026</w:t>
      </w:r>
      <w:r w:rsidR="0075579B" w:rsidRPr="001E524A">
        <w:rPr>
          <w:rFonts w:ascii="Garamond" w:eastAsia="Garamond" w:hAnsi="Garamond" w:cs="Garamond"/>
          <w:sz w:val="20"/>
          <w:szCs w:val="20"/>
        </w:rPr>
        <w:t xml:space="preserve"> </w:t>
      </w:r>
      <w:r w:rsidR="00FB000A" w:rsidRPr="001E524A">
        <w:rPr>
          <w:rFonts w:ascii="Garamond" w:eastAsia="Garamond" w:hAnsi="Garamond" w:cs="Garamond"/>
          <w:sz w:val="20"/>
          <w:szCs w:val="20"/>
        </w:rPr>
        <w:t>roku</w:t>
      </w:r>
      <w:r w:rsidR="00397C45" w:rsidRPr="001E524A">
        <w:rPr>
          <w:rFonts w:ascii="Garamond" w:eastAsia="Garamond" w:hAnsi="Garamond" w:cs="Garamond"/>
          <w:sz w:val="20"/>
          <w:szCs w:val="20"/>
        </w:rPr>
        <w:t>.</w:t>
      </w:r>
    </w:p>
    <w:p w14:paraId="3C2FB574" w14:textId="77777777" w:rsidR="009046AB" w:rsidRPr="00371326" w:rsidRDefault="009046AB" w:rsidP="00694750">
      <w:pPr>
        <w:numPr>
          <w:ilvl w:val="0"/>
          <w:numId w:val="86"/>
        </w:numPr>
        <w:tabs>
          <w:tab w:val="left" w:pos="0"/>
        </w:tabs>
        <w:spacing w:line="276" w:lineRule="auto"/>
        <w:jc w:val="both"/>
        <w:rPr>
          <w:rFonts w:ascii="Garamond" w:hAnsi="Garamond"/>
          <w:sz w:val="20"/>
          <w:szCs w:val="20"/>
        </w:rPr>
      </w:pPr>
      <w:r w:rsidRPr="00371326">
        <w:rPr>
          <w:rFonts w:ascii="Garamond" w:hAnsi="Garamond" w:cs="Garamond"/>
          <w:b/>
          <w:bCs/>
          <w:sz w:val="20"/>
          <w:szCs w:val="20"/>
        </w:rPr>
        <w:t>OPIS WARUNKÓW UDZIAŁU W POSTĘPOWANIU ORAZ SPOSOBU OCENY ICH SPEŁNIENIA</w:t>
      </w:r>
    </w:p>
    <w:p w14:paraId="0D50FD48" w14:textId="15D1B37E" w:rsidR="009046AB" w:rsidRPr="00371326" w:rsidRDefault="009046AB" w:rsidP="00694750">
      <w:pPr>
        <w:widowControl w:val="0"/>
        <w:numPr>
          <w:ilvl w:val="1"/>
          <w:numId w:val="86"/>
        </w:numPr>
        <w:spacing w:line="276" w:lineRule="auto"/>
        <w:jc w:val="both"/>
        <w:textAlignment w:val="auto"/>
        <w:rPr>
          <w:rFonts w:ascii="Garamond" w:hAnsi="Garamond"/>
          <w:sz w:val="20"/>
          <w:szCs w:val="20"/>
        </w:rPr>
      </w:pPr>
      <w:bookmarkStart w:id="3" w:name="_Hlk104445370"/>
      <w:r w:rsidRPr="00371326">
        <w:rPr>
          <w:rFonts w:ascii="Garamond" w:hAnsi="Garamond" w:cs="Garamond"/>
          <w:sz w:val="20"/>
          <w:szCs w:val="20"/>
        </w:rPr>
        <w:t xml:space="preserve">O zamówienie mogą ubiegać się Wykonawcy, którzy nie podlegają wykluczeniu z postępowania w okolicznościach, o których mowa w art. 108 ust. 1 pkt 1-6 ustawy Prawo zamówień publicznych </w:t>
      </w:r>
      <w:r w:rsidRPr="00397C45">
        <w:rPr>
          <w:rFonts w:ascii="Garamond" w:eastAsia="Arial" w:hAnsi="Garamond" w:cs="Arial"/>
          <w:bCs/>
          <w:sz w:val="20"/>
          <w:szCs w:val="20"/>
        </w:rPr>
        <w:t>oraz w</w:t>
      </w:r>
      <w:r w:rsidRPr="00371326">
        <w:rPr>
          <w:rFonts w:ascii="Garamond" w:eastAsia="Arial" w:hAnsi="Garamond" w:cs="Arial"/>
          <w:b/>
          <w:sz w:val="20"/>
          <w:szCs w:val="20"/>
        </w:rPr>
        <w:t xml:space="preserve"> </w:t>
      </w:r>
      <w:r w:rsidRPr="00371326">
        <w:rPr>
          <w:rFonts w:ascii="Garamond" w:hAnsi="Garamond" w:cs="Arial"/>
          <w:sz w:val="20"/>
          <w:szCs w:val="20"/>
        </w:rPr>
        <w:t xml:space="preserve">art. 7 ust. 1 ustawy z dnia 13 kwietnia 2022 r. o szczególnych rozwiązaniach w zakresie przeciwdziałania wspieraniu agresji na Ukrainę oraz służących ochronie bezpieczeństwa narodowego </w:t>
      </w:r>
      <w:r w:rsidR="00BE2E6D" w:rsidRPr="00371326">
        <w:rPr>
          <w:rFonts w:ascii="Garamond" w:hAnsi="Garamond" w:cs="Arial"/>
          <w:sz w:val="20"/>
          <w:szCs w:val="20"/>
        </w:rPr>
        <w:t xml:space="preserve">(Dz.U. z 2025 r. poz. 514 ze </w:t>
      </w:r>
      <w:proofErr w:type="spellStart"/>
      <w:r w:rsidR="00BE2E6D" w:rsidRPr="00371326">
        <w:rPr>
          <w:rFonts w:ascii="Garamond" w:hAnsi="Garamond" w:cs="Arial"/>
          <w:sz w:val="20"/>
          <w:szCs w:val="20"/>
        </w:rPr>
        <w:t>zm</w:t>
      </w:r>
      <w:proofErr w:type="spellEnd"/>
      <w:r w:rsidRPr="00371326">
        <w:rPr>
          <w:rFonts w:ascii="Garamond" w:hAnsi="Garamond" w:cs="Arial"/>
          <w:sz w:val="20"/>
          <w:szCs w:val="20"/>
        </w:rPr>
        <w:t xml:space="preserve"> </w:t>
      </w:r>
      <w:r w:rsidRPr="00371326">
        <w:rPr>
          <w:rFonts w:ascii="Garamond" w:hAnsi="Garamond" w:cs="Garamond"/>
          <w:sz w:val="20"/>
          <w:szCs w:val="20"/>
        </w:rPr>
        <w:t>oraz spełniają (o ile zostały określone) warunki udziału w postępowaniu określone przez Zamawiającego w Ogłoszeniu o zamówieniu i SWZ</w:t>
      </w:r>
      <w:bookmarkEnd w:id="3"/>
      <w:r w:rsidRPr="00371326">
        <w:rPr>
          <w:rFonts w:ascii="Garamond" w:hAnsi="Garamond" w:cs="Garamond"/>
          <w:sz w:val="20"/>
          <w:szCs w:val="20"/>
        </w:rPr>
        <w:t>.</w:t>
      </w:r>
    </w:p>
    <w:p w14:paraId="77117A56" w14:textId="77777777" w:rsidR="009046AB" w:rsidRPr="00371326" w:rsidRDefault="009046AB" w:rsidP="00371326">
      <w:pPr>
        <w:widowControl w:val="0"/>
        <w:numPr>
          <w:ilvl w:val="2"/>
          <w:numId w:val="38"/>
        </w:numPr>
        <w:spacing w:line="276" w:lineRule="auto"/>
        <w:jc w:val="both"/>
        <w:rPr>
          <w:rFonts w:ascii="Garamond" w:hAnsi="Garamond" w:cs="Garamond"/>
          <w:sz w:val="20"/>
          <w:szCs w:val="20"/>
        </w:rPr>
      </w:pPr>
      <w:r w:rsidRPr="00371326">
        <w:rPr>
          <w:rFonts w:ascii="Garamond" w:hAnsi="Garamond" w:cs="Garamond"/>
          <w:sz w:val="20"/>
          <w:szCs w:val="20"/>
        </w:rPr>
        <w:t>Zamawiający nie przewiduje fakultatywnych podstaw wykluczenia wskazanych w ustawie Prawo zamówień publicznych.</w:t>
      </w:r>
    </w:p>
    <w:p w14:paraId="748F2482" w14:textId="77777777" w:rsidR="009046AB" w:rsidRPr="00371326" w:rsidRDefault="009046AB" w:rsidP="00371326">
      <w:pPr>
        <w:widowControl w:val="0"/>
        <w:numPr>
          <w:ilvl w:val="1"/>
          <w:numId w:val="38"/>
        </w:numPr>
        <w:spacing w:line="276" w:lineRule="auto"/>
        <w:jc w:val="both"/>
        <w:rPr>
          <w:rFonts w:ascii="Garamond" w:hAnsi="Garamond" w:cs="Garamond"/>
          <w:b/>
          <w:bCs/>
          <w:sz w:val="20"/>
          <w:szCs w:val="20"/>
        </w:rPr>
      </w:pPr>
      <w:r w:rsidRPr="00371326">
        <w:rPr>
          <w:rFonts w:ascii="Garamond" w:hAnsi="Garamond" w:cs="Garamond"/>
          <w:b/>
          <w:bCs/>
          <w:sz w:val="20"/>
          <w:szCs w:val="20"/>
        </w:rPr>
        <w:t>O udzielenie zamówienia mogą ubiegać się Wykonawcy, którzy spełniają warunki dotyczące:</w:t>
      </w:r>
    </w:p>
    <w:p w14:paraId="32788564" w14:textId="77777777" w:rsidR="009046AB" w:rsidRPr="00371326" w:rsidRDefault="009046AB" w:rsidP="00371326">
      <w:pPr>
        <w:widowControl w:val="0"/>
        <w:numPr>
          <w:ilvl w:val="2"/>
          <w:numId w:val="38"/>
        </w:numPr>
        <w:spacing w:line="276" w:lineRule="auto"/>
        <w:jc w:val="both"/>
        <w:rPr>
          <w:rFonts w:ascii="Garamond" w:hAnsi="Garamond"/>
          <w:b/>
          <w:bCs/>
          <w:sz w:val="20"/>
          <w:szCs w:val="20"/>
        </w:rPr>
      </w:pPr>
      <w:r w:rsidRPr="00371326">
        <w:rPr>
          <w:rFonts w:ascii="Garamond" w:hAnsi="Garamond" w:cs="Arial"/>
          <w:b/>
          <w:bCs/>
          <w:sz w:val="20"/>
          <w:szCs w:val="20"/>
        </w:rPr>
        <w:t>zdolności do występowania w obrocie gospodarczym;</w:t>
      </w:r>
    </w:p>
    <w:p w14:paraId="54A21209" w14:textId="77777777" w:rsidR="009046AB" w:rsidRPr="00371326" w:rsidRDefault="009046AB" w:rsidP="00371326">
      <w:pPr>
        <w:spacing w:line="276" w:lineRule="auto"/>
        <w:jc w:val="both"/>
        <w:rPr>
          <w:rFonts w:ascii="Garamond" w:hAnsi="Garamond" w:cs="Garamond"/>
          <w:sz w:val="20"/>
          <w:szCs w:val="20"/>
        </w:rPr>
      </w:pPr>
      <w:r w:rsidRPr="00371326">
        <w:rPr>
          <w:rFonts w:ascii="Garamond" w:hAnsi="Garamond" w:cs="Garamond"/>
          <w:sz w:val="20"/>
          <w:szCs w:val="20"/>
        </w:rPr>
        <w:t>Zamawiający nie stawia wymagań w tym zakresie.</w:t>
      </w:r>
    </w:p>
    <w:p w14:paraId="689AD2C3" w14:textId="77777777" w:rsidR="009046AB" w:rsidRPr="00371326" w:rsidRDefault="009046AB" w:rsidP="00371326">
      <w:pPr>
        <w:widowControl w:val="0"/>
        <w:numPr>
          <w:ilvl w:val="2"/>
          <w:numId w:val="38"/>
        </w:numPr>
        <w:spacing w:line="276" w:lineRule="auto"/>
        <w:jc w:val="both"/>
        <w:rPr>
          <w:rFonts w:ascii="Garamond" w:hAnsi="Garamond" w:cs="Garamond"/>
          <w:b/>
          <w:bCs/>
          <w:sz w:val="20"/>
          <w:szCs w:val="20"/>
        </w:rPr>
      </w:pPr>
      <w:r w:rsidRPr="00371326">
        <w:rPr>
          <w:rFonts w:ascii="Garamond" w:hAnsi="Garamond" w:cs="Arial"/>
          <w:b/>
          <w:bCs/>
          <w:sz w:val="20"/>
          <w:szCs w:val="20"/>
        </w:rPr>
        <w:t>uprawnień do prowadzenia określonej działalności gospodarczej lub zawodowej, o ile wynika to z odrębnych przepisów</w:t>
      </w:r>
      <w:r w:rsidRPr="00371326">
        <w:rPr>
          <w:rFonts w:ascii="Garamond" w:hAnsi="Garamond" w:cs="Arial"/>
          <w:sz w:val="20"/>
          <w:szCs w:val="20"/>
        </w:rPr>
        <w:t>;</w:t>
      </w:r>
    </w:p>
    <w:p w14:paraId="16946779" w14:textId="77777777" w:rsidR="009046AB" w:rsidRPr="00371326" w:rsidRDefault="009046AB" w:rsidP="00371326">
      <w:pPr>
        <w:spacing w:line="276" w:lineRule="auto"/>
        <w:jc w:val="both"/>
        <w:rPr>
          <w:rFonts w:ascii="Garamond" w:hAnsi="Garamond" w:cs="Arial"/>
          <w:b/>
          <w:sz w:val="20"/>
          <w:szCs w:val="20"/>
        </w:rPr>
      </w:pPr>
      <w:r w:rsidRPr="00371326">
        <w:rPr>
          <w:rFonts w:ascii="Garamond" w:eastAsia="SimSun" w:hAnsi="Garamond" w:cs="Garamond"/>
          <w:sz w:val="20"/>
          <w:szCs w:val="20"/>
        </w:rPr>
        <w:t>Zamawiający nie stawia wymagań w tym zakresie.</w:t>
      </w:r>
    </w:p>
    <w:p w14:paraId="56523E42" w14:textId="77777777" w:rsidR="009046AB" w:rsidRPr="00371326" w:rsidRDefault="009046AB" w:rsidP="00371326">
      <w:pPr>
        <w:numPr>
          <w:ilvl w:val="2"/>
          <w:numId w:val="38"/>
        </w:numPr>
        <w:spacing w:line="276" w:lineRule="auto"/>
        <w:jc w:val="both"/>
        <w:rPr>
          <w:rFonts w:ascii="Garamond" w:hAnsi="Garamond" w:cs="Arial"/>
          <w:b/>
          <w:sz w:val="20"/>
          <w:szCs w:val="20"/>
        </w:rPr>
      </w:pPr>
      <w:r w:rsidRPr="00371326">
        <w:rPr>
          <w:rFonts w:ascii="Garamond" w:hAnsi="Garamond" w:cs="Arial"/>
          <w:b/>
          <w:sz w:val="20"/>
          <w:szCs w:val="20"/>
        </w:rPr>
        <w:t>sytuacji ekonomicznej lub finansowej;</w:t>
      </w:r>
    </w:p>
    <w:p w14:paraId="2C2B57BF" w14:textId="77777777" w:rsidR="009046AB" w:rsidRPr="00371326" w:rsidRDefault="009046AB" w:rsidP="00371326">
      <w:pPr>
        <w:spacing w:line="276" w:lineRule="auto"/>
        <w:jc w:val="both"/>
        <w:rPr>
          <w:rFonts w:ascii="Garamond" w:hAnsi="Garamond" w:cs="Garamond"/>
          <w:sz w:val="20"/>
          <w:szCs w:val="20"/>
        </w:rPr>
      </w:pPr>
      <w:r w:rsidRPr="00371326">
        <w:rPr>
          <w:rFonts w:ascii="Garamond" w:hAnsi="Garamond" w:cs="Garamond"/>
          <w:sz w:val="20"/>
          <w:szCs w:val="20"/>
        </w:rPr>
        <w:t xml:space="preserve">Zamawiający </w:t>
      </w:r>
      <w:bookmarkStart w:id="4" w:name="_Hlk64621072"/>
      <w:r w:rsidRPr="00371326">
        <w:rPr>
          <w:rFonts w:ascii="Garamond" w:hAnsi="Garamond" w:cs="Garamond"/>
          <w:sz w:val="20"/>
          <w:szCs w:val="20"/>
        </w:rPr>
        <w:t>nie stawia wymagań w tym zakresie.</w:t>
      </w:r>
    </w:p>
    <w:bookmarkEnd w:id="4"/>
    <w:p w14:paraId="15D21833" w14:textId="77777777" w:rsidR="009046AB" w:rsidRPr="00371326" w:rsidRDefault="009046AB" w:rsidP="00371326">
      <w:pPr>
        <w:numPr>
          <w:ilvl w:val="2"/>
          <w:numId w:val="38"/>
        </w:numPr>
        <w:spacing w:line="276" w:lineRule="auto"/>
        <w:jc w:val="both"/>
        <w:rPr>
          <w:rFonts w:ascii="Garamond" w:hAnsi="Garamond" w:cs="Arial"/>
          <w:b/>
          <w:sz w:val="20"/>
          <w:szCs w:val="20"/>
        </w:rPr>
      </w:pPr>
      <w:r w:rsidRPr="00371326">
        <w:rPr>
          <w:rFonts w:ascii="Garamond" w:hAnsi="Garamond" w:cs="Arial"/>
          <w:b/>
          <w:sz w:val="20"/>
          <w:szCs w:val="20"/>
        </w:rPr>
        <w:t>zdolności technicznej lub zawodowej.</w:t>
      </w:r>
    </w:p>
    <w:p w14:paraId="37F71FE4" w14:textId="77777777" w:rsidR="009046AB" w:rsidRPr="00371326" w:rsidRDefault="009046AB" w:rsidP="00371326">
      <w:pPr>
        <w:spacing w:line="276" w:lineRule="auto"/>
        <w:jc w:val="both"/>
        <w:rPr>
          <w:rFonts w:ascii="Garamond" w:hAnsi="Garamond" w:cs="Garamond"/>
          <w:sz w:val="20"/>
          <w:szCs w:val="20"/>
        </w:rPr>
      </w:pPr>
      <w:r w:rsidRPr="00371326">
        <w:rPr>
          <w:rFonts w:ascii="Garamond" w:hAnsi="Garamond" w:cs="Garamond"/>
          <w:sz w:val="20"/>
          <w:szCs w:val="20"/>
        </w:rPr>
        <w:t>Zamawiający nie stawia wymagań w tym zakresie.</w:t>
      </w:r>
    </w:p>
    <w:p w14:paraId="1E8F2C9F" w14:textId="77777777" w:rsidR="009046AB" w:rsidRPr="00371326" w:rsidRDefault="009046AB" w:rsidP="00371326">
      <w:pPr>
        <w:numPr>
          <w:ilvl w:val="1"/>
          <w:numId w:val="38"/>
        </w:numPr>
        <w:spacing w:line="276" w:lineRule="auto"/>
        <w:jc w:val="both"/>
        <w:rPr>
          <w:rFonts w:ascii="Garamond" w:hAnsi="Garamond" w:cs="Garamond"/>
          <w:b/>
          <w:bCs/>
          <w:sz w:val="20"/>
          <w:szCs w:val="20"/>
        </w:rPr>
      </w:pPr>
      <w:r w:rsidRPr="00371326">
        <w:rPr>
          <w:rFonts w:ascii="Garamond" w:hAnsi="Garamond" w:cs="Garamond"/>
          <w:b/>
          <w:bCs/>
          <w:sz w:val="20"/>
          <w:szCs w:val="20"/>
        </w:rPr>
        <w:t>Opis sposobu dokonywania oceny spełniania warunków udziału w postępowaniu oraz braku podstaw wykluczenia:</w:t>
      </w:r>
    </w:p>
    <w:p w14:paraId="75AF8B7A" w14:textId="77777777" w:rsidR="009046AB" w:rsidRPr="00371326" w:rsidRDefault="009046AB" w:rsidP="00371326">
      <w:pPr>
        <w:numPr>
          <w:ilvl w:val="2"/>
          <w:numId w:val="38"/>
        </w:numPr>
        <w:spacing w:line="276" w:lineRule="auto"/>
        <w:jc w:val="both"/>
        <w:rPr>
          <w:rFonts w:ascii="Garamond" w:hAnsi="Garamond" w:cs="Garamond"/>
          <w:sz w:val="20"/>
          <w:szCs w:val="20"/>
        </w:rPr>
      </w:pPr>
      <w:r w:rsidRPr="00371326">
        <w:rPr>
          <w:rFonts w:ascii="Garamond" w:hAnsi="Garamond" w:cs="Garamond"/>
          <w:sz w:val="20"/>
          <w:szCs w:val="20"/>
        </w:rPr>
        <w:t>Ocena spełniania odbywa się dwuetapowo:</w:t>
      </w:r>
    </w:p>
    <w:p w14:paraId="2B34DA5D" w14:textId="182DB791" w:rsidR="006372E3" w:rsidRPr="00371326" w:rsidRDefault="009046AB" w:rsidP="00371326">
      <w:pPr>
        <w:widowControl w:val="0"/>
        <w:numPr>
          <w:ilvl w:val="3"/>
          <w:numId w:val="38"/>
        </w:numPr>
        <w:tabs>
          <w:tab w:val="left" w:pos="0"/>
        </w:tabs>
        <w:spacing w:line="276" w:lineRule="auto"/>
        <w:jc w:val="both"/>
        <w:textAlignment w:val="auto"/>
        <w:rPr>
          <w:rFonts w:ascii="Garamond" w:hAnsi="Garamond"/>
          <w:sz w:val="20"/>
          <w:szCs w:val="20"/>
        </w:rPr>
      </w:pPr>
      <w:r w:rsidRPr="00371326">
        <w:rPr>
          <w:rFonts w:ascii="Garamond" w:hAnsi="Garamond" w:cs="Garamond"/>
          <w:b/>
          <w:bCs/>
          <w:sz w:val="20"/>
          <w:szCs w:val="20"/>
          <w:u w:val="single"/>
        </w:rPr>
        <w:t>Etap I</w:t>
      </w:r>
      <w:r w:rsidRPr="00371326">
        <w:rPr>
          <w:rFonts w:ascii="Garamond" w:hAnsi="Garamond" w:cs="Garamond"/>
          <w:b/>
          <w:bCs/>
          <w:sz w:val="20"/>
          <w:szCs w:val="20"/>
        </w:rPr>
        <w:t xml:space="preserve"> </w:t>
      </w:r>
      <w:r w:rsidRPr="00371326">
        <w:rPr>
          <w:rFonts w:ascii="Garamond" w:hAnsi="Garamond" w:cs="Garamond"/>
          <w:sz w:val="20"/>
          <w:szCs w:val="20"/>
        </w:rPr>
        <w:t xml:space="preserve">– </w:t>
      </w:r>
      <w:r w:rsidR="00397C45" w:rsidRPr="00397C45">
        <w:rPr>
          <w:rFonts w:ascii="Garamond" w:hAnsi="Garamond" w:cs="Garamond"/>
          <w:sz w:val="20"/>
          <w:szCs w:val="20"/>
        </w:rPr>
        <w:t>Ocena wstępna, której poddawani są wszyscy Wykonawcy odbędzie się na podstawie informacji zawartych</w:t>
      </w:r>
      <w:r w:rsidR="00397C45" w:rsidRPr="00397C45">
        <w:rPr>
          <w:rFonts w:ascii="Garamond" w:hAnsi="Garamond" w:cs="Garamond"/>
          <w:b/>
          <w:bCs/>
          <w:sz w:val="20"/>
          <w:szCs w:val="20"/>
        </w:rPr>
        <w:t xml:space="preserve"> </w:t>
      </w:r>
      <w:r w:rsidR="00397C45" w:rsidRPr="00397C45">
        <w:rPr>
          <w:rFonts w:ascii="Garamond" w:hAnsi="Garamond" w:cs="Garamond"/>
          <w:b/>
          <w:bCs/>
          <w:sz w:val="20"/>
          <w:szCs w:val="20"/>
        </w:rPr>
        <w:br/>
      </w:r>
      <w:r w:rsidR="00397C45" w:rsidRPr="00397C45">
        <w:rPr>
          <w:rFonts w:ascii="Garamond" w:hAnsi="Garamond" w:cs="Garamond"/>
          <w:sz w:val="20"/>
          <w:szCs w:val="20"/>
        </w:rPr>
        <w:t xml:space="preserve">w Oświadczeniach o spełnianiu warunków udziału i nie podleganiu wykluczeniu z postępowania, stanowiących </w:t>
      </w:r>
      <w:r w:rsidR="00397C45" w:rsidRPr="00397C45">
        <w:rPr>
          <w:rFonts w:ascii="Garamond" w:hAnsi="Garamond" w:cs="Garamond"/>
          <w:b/>
          <w:bCs/>
          <w:sz w:val="20"/>
          <w:szCs w:val="20"/>
          <w:u w:val="single"/>
        </w:rPr>
        <w:t>Załącznik nr 3 do SWZ</w:t>
      </w:r>
    </w:p>
    <w:p w14:paraId="4E4B20BE" w14:textId="6BE60507" w:rsidR="009046AB" w:rsidRPr="00371326" w:rsidRDefault="009046AB" w:rsidP="00371326">
      <w:pPr>
        <w:widowControl w:val="0"/>
        <w:tabs>
          <w:tab w:val="left" w:pos="0"/>
        </w:tabs>
        <w:spacing w:line="276" w:lineRule="auto"/>
        <w:jc w:val="both"/>
        <w:textAlignment w:val="auto"/>
        <w:rPr>
          <w:rFonts w:ascii="Garamond" w:hAnsi="Garamond"/>
          <w:b/>
          <w:bCs/>
          <w:sz w:val="20"/>
          <w:szCs w:val="20"/>
        </w:rPr>
      </w:pPr>
      <w:r w:rsidRPr="00371326">
        <w:rPr>
          <w:rFonts w:ascii="Garamond" w:hAnsi="Garamond" w:cs="Garamond"/>
          <w:b/>
          <w:bCs/>
          <w:sz w:val="20"/>
          <w:szCs w:val="20"/>
          <w:u w:val="single"/>
        </w:rPr>
        <w:t xml:space="preserve">Etap II - </w:t>
      </w:r>
      <w:r w:rsidR="00397C45" w:rsidRPr="00397C45">
        <w:rPr>
          <w:rFonts w:ascii="Garamond" w:hAnsi="Garamond" w:cs="Garamond"/>
          <w:sz w:val="20"/>
          <w:szCs w:val="20"/>
        </w:rPr>
        <w:t>Ostateczne potwierdzenie spełniania warunków udziału w postępowaniu zostanie dokonane na podstawie złożonych podmiotowych środków dowodowych określonych w Rozdziałach 11,12. Ocenie na tym etapie podlegać będzie wyłącznie Wykonawca, którego oferta zostanie oceniona jako najkorzystniejsza, spośród tych, które nie zostaną odrzucone.</w:t>
      </w:r>
    </w:p>
    <w:p w14:paraId="3333EA19" w14:textId="77777777" w:rsidR="009046AB" w:rsidRPr="00371326" w:rsidRDefault="009046AB" w:rsidP="00371326">
      <w:pPr>
        <w:numPr>
          <w:ilvl w:val="1"/>
          <w:numId w:val="38"/>
        </w:numPr>
        <w:spacing w:line="276" w:lineRule="auto"/>
        <w:jc w:val="both"/>
        <w:rPr>
          <w:rFonts w:ascii="Garamond" w:hAnsi="Garamond" w:cs="Garamond"/>
          <w:sz w:val="20"/>
          <w:szCs w:val="20"/>
        </w:rPr>
      </w:pPr>
      <w:r w:rsidRPr="00371326">
        <w:rPr>
          <w:rFonts w:ascii="Garamond" w:hAnsi="Garamond" w:cs="Arial"/>
          <w:sz w:val="20"/>
          <w:szCs w:val="20"/>
        </w:rPr>
        <w:t>Jeżeli wykonawca nie złożył oświadczenia, o którym mowa w art. 125 ust.1, podmiotowych środków dowodowych, innych dokumentów lub oświadczeń składanych w postępowaniu lub są one niekompletne lub zawierają błędy, zamawiający wzywa wykonawcę odpowiednio do ich złożenia, poprawienia lub uzupełnienia w</w:t>
      </w:r>
      <w:r w:rsidR="00B34DEA" w:rsidRPr="00371326">
        <w:rPr>
          <w:rFonts w:ascii="Garamond" w:hAnsi="Garamond" w:cs="Arial"/>
          <w:sz w:val="20"/>
          <w:szCs w:val="20"/>
        </w:rPr>
        <w:t xml:space="preserve"> </w:t>
      </w:r>
      <w:r w:rsidRPr="00371326">
        <w:rPr>
          <w:rFonts w:ascii="Garamond" w:hAnsi="Garamond" w:cs="Arial"/>
          <w:sz w:val="20"/>
          <w:szCs w:val="20"/>
        </w:rPr>
        <w:t>wyznaczonym terminie, chyba że wniosek o dopuszczenie do udziału w</w:t>
      </w:r>
      <w:r w:rsidR="00B34DEA" w:rsidRPr="00371326">
        <w:rPr>
          <w:rFonts w:ascii="Garamond" w:hAnsi="Garamond" w:cs="Arial"/>
          <w:sz w:val="20"/>
          <w:szCs w:val="20"/>
        </w:rPr>
        <w:t xml:space="preserve"> </w:t>
      </w:r>
      <w:r w:rsidRPr="00371326">
        <w:rPr>
          <w:rFonts w:ascii="Garamond" w:hAnsi="Garamond" w:cs="Arial"/>
          <w:sz w:val="20"/>
          <w:szCs w:val="20"/>
        </w:rPr>
        <w:t xml:space="preserve">postępowaniu albo oferta wykonawcy podlegają odrzuceniu bez względu na ich złożenie, uzupełnienie lub poprawienie lub zachodzą przesłanki unieważnienia postępowania. </w:t>
      </w:r>
    </w:p>
    <w:p w14:paraId="69A88916" w14:textId="77777777" w:rsidR="009046AB" w:rsidRPr="00371326" w:rsidRDefault="009046AB" w:rsidP="00371326">
      <w:pPr>
        <w:numPr>
          <w:ilvl w:val="1"/>
          <w:numId w:val="38"/>
        </w:numPr>
        <w:spacing w:line="276" w:lineRule="auto"/>
        <w:jc w:val="both"/>
        <w:rPr>
          <w:rFonts w:ascii="Garamond" w:hAnsi="Garamond" w:cs="Garamond"/>
          <w:sz w:val="20"/>
          <w:szCs w:val="20"/>
        </w:rPr>
      </w:pPr>
      <w:r w:rsidRPr="00371326">
        <w:rPr>
          <w:rFonts w:ascii="Garamond" w:hAnsi="Garamond" w:cs="Arial"/>
          <w:sz w:val="20"/>
          <w:szCs w:val="20"/>
        </w:rPr>
        <w:t xml:space="preserve">Wykonawca składa podmiotowe środki dowodowe na wezwanie, o którym mowa w zdaniu poprzedzającym, aktualne na dzień ich złożenia. Złożenie, uzupełnienie lub poprawienie oświadczenia, o którym mowa w art. 125 ust.1, lub podmiotowych środków dowodowych nie może służyć potwierdzeniu spełniania kryteriów selekcji. </w:t>
      </w:r>
    </w:p>
    <w:p w14:paraId="01A00031" w14:textId="77777777" w:rsidR="009046AB" w:rsidRPr="00371326" w:rsidRDefault="009046AB" w:rsidP="00371326">
      <w:pPr>
        <w:numPr>
          <w:ilvl w:val="1"/>
          <w:numId w:val="38"/>
        </w:numPr>
        <w:spacing w:line="276" w:lineRule="auto"/>
        <w:jc w:val="both"/>
        <w:rPr>
          <w:rFonts w:ascii="Garamond" w:hAnsi="Garamond" w:cs="Garamond"/>
          <w:sz w:val="20"/>
          <w:szCs w:val="20"/>
        </w:rPr>
      </w:pPr>
      <w:r w:rsidRPr="00371326">
        <w:rPr>
          <w:rFonts w:ascii="Garamond" w:hAnsi="Garamond" w:cs="Arial"/>
          <w:sz w:val="20"/>
          <w:szCs w:val="20"/>
        </w:rPr>
        <w:t>Zamawiający może żądać od wykonawców wyjaśnień dotyczących treści oświadczenia, o którym mowa w art. 125 ust.1, lub złożonych podmiotowych środków dowodowych lub innych dokumentów lub oświadczeń składanych w postępowaniu.</w:t>
      </w:r>
    </w:p>
    <w:p w14:paraId="7233FA31" w14:textId="216816F9" w:rsidR="009046AB" w:rsidRPr="00371326" w:rsidRDefault="009046AB" w:rsidP="00371326">
      <w:pPr>
        <w:numPr>
          <w:ilvl w:val="1"/>
          <w:numId w:val="38"/>
        </w:numPr>
        <w:spacing w:line="276" w:lineRule="auto"/>
        <w:jc w:val="both"/>
        <w:rPr>
          <w:rFonts w:ascii="Garamond" w:hAnsi="Garamond"/>
          <w:sz w:val="20"/>
          <w:szCs w:val="20"/>
        </w:rPr>
      </w:pPr>
      <w:r w:rsidRPr="00371326">
        <w:rPr>
          <w:rFonts w:ascii="Garamond" w:hAnsi="Garamond" w:cs="Arial"/>
          <w:sz w:val="20"/>
          <w:szCs w:val="20"/>
        </w:rPr>
        <w:t xml:space="preserve">Zgodnie z art. 107 ust. 1 </w:t>
      </w:r>
      <w:proofErr w:type="spellStart"/>
      <w:r w:rsidRPr="00371326">
        <w:rPr>
          <w:rFonts w:ascii="Garamond" w:hAnsi="Garamond" w:cs="Arial"/>
          <w:sz w:val="20"/>
          <w:szCs w:val="20"/>
        </w:rPr>
        <w:t>Pzp</w:t>
      </w:r>
      <w:proofErr w:type="spellEnd"/>
      <w:r w:rsidRPr="00371326">
        <w:rPr>
          <w:rFonts w:ascii="Garamond" w:hAnsi="Garamond" w:cs="Arial"/>
          <w:sz w:val="20"/>
          <w:szCs w:val="20"/>
        </w:rPr>
        <w:t xml:space="preserve">, W przypadku gdy w postanowieniach SWZ, zamawiający żąda złożenia przedmiotowych środków dowodowych, wykonawca składa je wraz z ofertą. </w:t>
      </w:r>
    </w:p>
    <w:p w14:paraId="4F1211F4" w14:textId="77777777" w:rsidR="009046AB" w:rsidRPr="00371326" w:rsidRDefault="009046AB" w:rsidP="00371326">
      <w:pPr>
        <w:numPr>
          <w:ilvl w:val="1"/>
          <w:numId w:val="38"/>
        </w:numPr>
        <w:spacing w:line="276" w:lineRule="auto"/>
        <w:jc w:val="both"/>
        <w:rPr>
          <w:rFonts w:ascii="Garamond" w:hAnsi="Garamond"/>
          <w:sz w:val="20"/>
          <w:szCs w:val="20"/>
        </w:rPr>
      </w:pPr>
      <w:r w:rsidRPr="00371326">
        <w:rPr>
          <w:rFonts w:ascii="Garamond" w:hAnsi="Garamond" w:cs="Arial"/>
          <w:sz w:val="20"/>
          <w:szCs w:val="20"/>
        </w:rPr>
        <w:t>Zamawiający przewiduje, że jeżeli wykonawca nie złożył przedmiotowych środków dowodowych lub złożone przedmiotowe środki dowodowe są niekompletne, zamawiający wezwie do ich złożenia lub uzupełnienia w wyznaczonym terminie.</w:t>
      </w:r>
      <w:r w:rsidRPr="00371326">
        <w:rPr>
          <w:rFonts w:ascii="Garamond" w:hAnsi="Garamond"/>
          <w:sz w:val="20"/>
          <w:szCs w:val="20"/>
        </w:rPr>
        <w:t xml:space="preserve"> Postanowienia w zdaniu poprzedzającym nie stosuje się, </w:t>
      </w:r>
      <w:r w:rsidRPr="00371326">
        <w:rPr>
          <w:rFonts w:ascii="Garamond" w:hAnsi="Garamond" w:cs="Arial"/>
          <w:sz w:val="20"/>
          <w:szCs w:val="20"/>
        </w:rPr>
        <w:t>jeżeli przedmiotowy środek dowodowy służy potwierdzeniu zgodności z cechami lub kryteriami określonymi w</w:t>
      </w:r>
      <w:r w:rsidR="00891B40" w:rsidRPr="00371326">
        <w:rPr>
          <w:rFonts w:ascii="Garamond" w:hAnsi="Garamond" w:cs="Arial"/>
          <w:sz w:val="20"/>
          <w:szCs w:val="20"/>
        </w:rPr>
        <w:t xml:space="preserve"> </w:t>
      </w:r>
      <w:r w:rsidRPr="00371326">
        <w:rPr>
          <w:rFonts w:ascii="Garamond" w:hAnsi="Garamond" w:cs="Arial"/>
          <w:sz w:val="20"/>
          <w:szCs w:val="20"/>
        </w:rPr>
        <w:t>opisie kryteriów oceny ofert lub, pomimo złożenia przedmiotowego środka dowodowego, oferta podlega odrzuceniu albo zachodzą przesłanki unieważnienia postępowania.</w:t>
      </w:r>
    </w:p>
    <w:p w14:paraId="03478F17" w14:textId="77777777" w:rsidR="009046AB" w:rsidRPr="00371326" w:rsidRDefault="009046AB" w:rsidP="00371326">
      <w:pPr>
        <w:numPr>
          <w:ilvl w:val="1"/>
          <w:numId w:val="38"/>
        </w:numPr>
        <w:spacing w:line="276" w:lineRule="auto"/>
        <w:jc w:val="both"/>
        <w:rPr>
          <w:rFonts w:ascii="Garamond" w:hAnsi="Garamond"/>
          <w:sz w:val="20"/>
          <w:szCs w:val="20"/>
        </w:rPr>
      </w:pPr>
      <w:r w:rsidRPr="00371326">
        <w:rPr>
          <w:rFonts w:ascii="Garamond" w:hAnsi="Garamond" w:cs="Arial"/>
          <w:sz w:val="20"/>
          <w:szCs w:val="20"/>
        </w:rPr>
        <w:t>Zamawiający może żądać od wykonawców wyjaśnień dotyczących treści przedmiotowych środków dowodowych.</w:t>
      </w:r>
    </w:p>
    <w:p w14:paraId="6B4929D6" w14:textId="77777777" w:rsidR="009046AB" w:rsidRPr="00371326" w:rsidRDefault="009046AB" w:rsidP="00371326">
      <w:pPr>
        <w:numPr>
          <w:ilvl w:val="1"/>
          <w:numId w:val="38"/>
        </w:numPr>
        <w:spacing w:line="276" w:lineRule="auto"/>
        <w:jc w:val="both"/>
        <w:rPr>
          <w:rFonts w:ascii="Garamond" w:hAnsi="Garamond"/>
          <w:sz w:val="20"/>
          <w:szCs w:val="20"/>
        </w:rPr>
      </w:pPr>
      <w:r w:rsidRPr="00371326">
        <w:rPr>
          <w:rFonts w:ascii="Garamond" w:hAnsi="Garamond" w:cs="Arial"/>
          <w:sz w:val="20"/>
          <w:szCs w:val="20"/>
        </w:rPr>
        <w:t>Wykonawca może w celu potwierdzenia spełniania warunków udziału w</w:t>
      </w:r>
      <w:r w:rsidR="00125459" w:rsidRPr="00371326">
        <w:rPr>
          <w:rFonts w:ascii="Garamond" w:hAnsi="Garamond" w:cs="Arial"/>
          <w:sz w:val="20"/>
          <w:szCs w:val="20"/>
        </w:rPr>
        <w:t xml:space="preserve"> </w:t>
      </w:r>
      <w:r w:rsidRPr="00371326">
        <w:rPr>
          <w:rFonts w:ascii="Garamond" w:hAnsi="Garamond" w:cs="Arial"/>
          <w:sz w:val="20"/>
          <w:szCs w:val="20"/>
        </w:rPr>
        <w:t>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70D6F7B2" w14:textId="77777777" w:rsidR="009046AB" w:rsidRPr="00371326" w:rsidRDefault="009046AB" w:rsidP="00371326">
      <w:pPr>
        <w:numPr>
          <w:ilvl w:val="2"/>
          <w:numId w:val="38"/>
        </w:numPr>
        <w:spacing w:line="276" w:lineRule="auto"/>
        <w:jc w:val="both"/>
        <w:rPr>
          <w:rFonts w:ascii="Garamond" w:hAnsi="Garamond"/>
          <w:sz w:val="20"/>
          <w:szCs w:val="20"/>
        </w:rPr>
      </w:pPr>
      <w:r w:rsidRPr="00371326">
        <w:rPr>
          <w:rFonts w:ascii="Garamond" w:hAnsi="Garamond" w:cs="Arial"/>
          <w:sz w:val="20"/>
          <w:szCs w:val="20"/>
        </w:rPr>
        <w:t>Wykonawca, który polega na zdolnościach lub sytuacji podmiotów udostępniających zasoby, składa, wraz z</w:t>
      </w:r>
      <w:r w:rsidR="00125459" w:rsidRPr="00371326">
        <w:rPr>
          <w:rFonts w:ascii="Garamond" w:hAnsi="Garamond" w:cs="Arial"/>
          <w:sz w:val="20"/>
          <w:szCs w:val="20"/>
        </w:rPr>
        <w:t xml:space="preserve"> </w:t>
      </w:r>
      <w:r w:rsidRPr="00371326">
        <w:rPr>
          <w:rFonts w:ascii="Garamond" w:hAnsi="Garamond" w:cs="Arial"/>
          <w:sz w:val="20"/>
          <w:szCs w:val="20"/>
        </w:rPr>
        <w:t>wnioskiem o dopuszczenie do udziału w</w:t>
      </w:r>
      <w:r w:rsidR="00125459" w:rsidRPr="00371326">
        <w:rPr>
          <w:rFonts w:ascii="Garamond" w:hAnsi="Garamond" w:cs="Arial"/>
          <w:sz w:val="20"/>
          <w:szCs w:val="20"/>
        </w:rPr>
        <w:t xml:space="preserve"> </w:t>
      </w:r>
      <w:r w:rsidRPr="00371326">
        <w:rPr>
          <w:rFonts w:ascii="Garamond" w:hAnsi="Garamond" w:cs="Arial"/>
          <w:sz w:val="20"/>
          <w:szCs w:val="20"/>
        </w:rPr>
        <w:t>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o którym mowa zdaniu poprzedzającym, potwierdza, że stosunek łączący wykonawcę z podmiotami udostępniającymi zasoby gwarantuje rzeczywisty dostęp do tych zasobów oraz określa w szczególności: zakres dostępnych wykonawcy zasobów podmiotu udostępniającego zasoby; sposób i okres udostępnienia wykonawcy i wykorzystania przez niego zasobów podmiotu udostępniającego te zasoby przy wykonywaniu zamówienia; czy i w jakim zakresie podmiot udostępniający zasoby, na zdolnościach którego wykonawca polega w</w:t>
      </w:r>
      <w:r w:rsidR="00125459" w:rsidRPr="00371326">
        <w:rPr>
          <w:rFonts w:ascii="Garamond" w:hAnsi="Garamond" w:cs="Arial"/>
          <w:sz w:val="20"/>
          <w:szCs w:val="20"/>
        </w:rPr>
        <w:t xml:space="preserve"> </w:t>
      </w:r>
      <w:r w:rsidRPr="00371326">
        <w:rPr>
          <w:rFonts w:ascii="Garamond" w:hAnsi="Garamond" w:cs="Arial"/>
          <w:sz w:val="20"/>
          <w:szCs w:val="20"/>
        </w:rPr>
        <w:t>odniesieniu do warunków udziału w</w:t>
      </w:r>
      <w:r w:rsidR="00125459" w:rsidRPr="00371326">
        <w:rPr>
          <w:rFonts w:ascii="Garamond" w:hAnsi="Garamond" w:cs="Arial"/>
          <w:sz w:val="20"/>
          <w:szCs w:val="20"/>
        </w:rPr>
        <w:t xml:space="preserve"> </w:t>
      </w:r>
      <w:r w:rsidRPr="00371326">
        <w:rPr>
          <w:rFonts w:ascii="Garamond" w:hAnsi="Garamond" w:cs="Arial"/>
          <w:sz w:val="20"/>
          <w:szCs w:val="20"/>
        </w:rPr>
        <w:t>postępowaniu dotyczących wykształcenia, kwalifikacji zawodowych lub doświadczenia, zrealizuje roboty budowlane lub usługi, których wskazane zdolności dotyczą.</w:t>
      </w:r>
    </w:p>
    <w:p w14:paraId="01E9494D" w14:textId="77777777" w:rsidR="009046AB" w:rsidRPr="00371326" w:rsidRDefault="009046AB" w:rsidP="00371326">
      <w:pPr>
        <w:numPr>
          <w:ilvl w:val="2"/>
          <w:numId w:val="38"/>
        </w:numPr>
        <w:spacing w:line="276" w:lineRule="auto"/>
        <w:jc w:val="both"/>
        <w:rPr>
          <w:rFonts w:ascii="Garamond" w:hAnsi="Garamond"/>
          <w:sz w:val="20"/>
          <w:szCs w:val="20"/>
        </w:rPr>
      </w:pPr>
      <w:r w:rsidRPr="00371326">
        <w:rPr>
          <w:rFonts w:ascii="Garamond" w:hAnsi="Garamond" w:cs="Arial"/>
          <w:sz w:val="20"/>
          <w:szCs w:val="20"/>
        </w:rPr>
        <w:t>Zamawiający ocenia, czy udostępniane wykonawcy przez podmioty udostępniające zasoby zdolności techniczne lub zawodowe lub ich sytuacja finansowa lub ekonomiczna, pozwalają na wykazanie przez wykonawcę spełniania warunków udziału w postępowaniu, o</w:t>
      </w:r>
      <w:r w:rsidR="00125459" w:rsidRPr="00371326">
        <w:rPr>
          <w:rFonts w:ascii="Garamond" w:hAnsi="Garamond" w:cs="Arial"/>
          <w:sz w:val="20"/>
          <w:szCs w:val="20"/>
        </w:rPr>
        <w:t xml:space="preserve"> </w:t>
      </w:r>
      <w:r w:rsidRPr="00371326">
        <w:rPr>
          <w:rFonts w:ascii="Garamond" w:hAnsi="Garamond" w:cs="Arial"/>
          <w:sz w:val="20"/>
          <w:szCs w:val="20"/>
        </w:rPr>
        <w:t xml:space="preserve">których mowa w art. 112 ust. 2 </w:t>
      </w:r>
      <w:proofErr w:type="spellStart"/>
      <w:r w:rsidRPr="00371326">
        <w:rPr>
          <w:rFonts w:ascii="Garamond" w:hAnsi="Garamond" w:cs="Arial"/>
          <w:sz w:val="20"/>
          <w:szCs w:val="20"/>
        </w:rPr>
        <w:t>pk</w:t>
      </w:r>
      <w:proofErr w:type="spellEnd"/>
      <w:r w:rsidRPr="00371326">
        <w:rPr>
          <w:rFonts w:ascii="Garamond" w:hAnsi="Garamond" w:cs="Arial"/>
          <w:sz w:val="20"/>
          <w:szCs w:val="20"/>
        </w:rPr>
        <w:t xml:space="preserve"> 3 i 4, oraz, jeżeli to dotyczy, kryteriów selekcji, a także bada, czy nie zachodzą wobec tego podmiotu podstawy wykluczenia, które zostały przewidziane względem wykonawcy.</w:t>
      </w:r>
    </w:p>
    <w:p w14:paraId="6DADB628" w14:textId="77777777" w:rsidR="009046AB" w:rsidRPr="00371326" w:rsidRDefault="009046AB" w:rsidP="00694750">
      <w:pPr>
        <w:widowControl w:val="0"/>
        <w:numPr>
          <w:ilvl w:val="0"/>
          <w:numId w:val="86"/>
        </w:numPr>
        <w:tabs>
          <w:tab w:val="left" w:pos="0"/>
        </w:tabs>
        <w:spacing w:line="276" w:lineRule="auto"/>
        <w:jc w:val="both"/>
        <w:rPr>
          <w:rFonts w:ascii="Garamond" w:hAnsi="Garamond"/>
          <w:sz w:val="20"/>
          <w:szCs w:val="20"/>
        </w:rPr>
      </w:pPr>
      <w:r w:rsidRPr="00371326">
        <w:rPr>
          <w:rFonts w:ascii="Garamond" w:hAnsi="Garamond" w:cs="Tahoma"/>
          <w:b/>
          <w:sz w:val="20"/>
          <w:szCs w:val="20"/>
          <w:lang w:eastAsia="ar-SA"/>
        </w:rPr>
        <w:t>WYKAZ OŚWIADCZEŃ I DOKUMENTÓW JAKIE WYKONAWCA ZOBOWIĄZANY JEST ZŁOŻYĆ WRAZ Z OFERTĄ!!!!!!!!!!!!!!!!!!!!!!!!!! :</w:t>
      </w:r>
    </w:p>
    <w:p w14:paraId="3C321CA9" w14:textId="77777777" w:rsidR="009046AB" w:rsidRPr="00371326" w:rsidRDefault="009046AB" w:rsidP="00BE2B2D">
      <w:pPr>
        <w:widowControl w:val="0"/>
        <w:numPr>
          <w:ilvl w:val="1"/>
          <w:numId w:val="78"/>
        </w:numPr>
        <w:tabs>
          <w:tab w:val="left" w:pos="0"/>
        </w:tabs>
        <w:spacing w:line="276" w:lineRule="auto"/>
        <w:ind w:left="0" w:firstLine="0"/>
        <w:jc w:val="both"/>
        <w:rPr>
          <w:rFonts w:ascii="Garamond" w:hAnsi="Garamond" w:cs="Tahoma"/>
          <w:b/>
          <w:sz w:val="20"/>
          <w:szCs w:val="20"/>
          <w:u w:val="single"/>
          <w:lang w:eastAsia="ar-SA"/>
        </w:rPr>
      </w:pPr>
      <w:r w:rsidRPr="00371326">
        <w:rPr>
          <w:rFonts w:ascii="Garamond" w:hAnsi="Garamond" w:cs="Tahoma"/>
          <w:b/>
          <w:sz w:val="20"/>
          <w:szCs w:val="20"/>
          <w:u w:val="single"/>
          <w:lang w:eastAsia="ar-SA"/>
        </w:rPr>
        <w:t>Dokumenty wraz z ofertą!!!!!!!!!!!!!!!!!!!! :</w:t>
      </w:r>
    </w:p>
    <w:p w14:paraId="6982612C" w14:textId="139002E8" w:rsidR="00A47669" w:rsidRPr="00371326" w:rsidRDefault="009046AB" w:rsidP="00BE2B2D">
      <w:pPr>
        <w:widowControl w:val="0"/>
        <w:numPr>
          <w:ilvl w:val="2"/>
          <w:numId w:val="78"/>
        </w:numPr>
        <w:tabs>
          <w:tab w:val="left" w:pos="0"/>
        </w:tabs>
        <w:spacing w:line="276" w:lineRule="auto"/>
        <w:ind w:left="0" w:firstLine="0"/>
        <w:jc w:val="both"/>
        <w:rPr>
          <w:rFonts w:ascii="Garamond" w:hAnsi="Garamond" w:cs="Garamond"/>
          <w:b/>
          <w:bCs/>
          <w:sz w:val="20"/>
          <w:szCs w:val="20"/>
        </w:rPr>
      </w:pPr>
      <w:r w:rsidRPr="00371326">
        <w:rPr>
          <w:rFonts w:ascii="Garamond" w:hAnsi="Garamond" w:cs="Garamond"/>
          <w:b/>
          <w:bCs/>
          <w:sz w:val="20"/>
          <w:szCs w:val="20"/>
        </w:rPr>
        <w:t xml:space="preserve">Wypełniony we wskazanych miejscach i podpisany Załącznik nr </w:t>
      </w:r>
      <w:r w:rsidR="00A47669" w:rsidRPr="00371326">
        <w:rPr>
          <w:rFonts w:ascii="Garamond" w:hAnsi="Garamond" w:cs="Garamond"/>
          <w:b/>
          <w:bCs/>
          <w:sz w:val="20"/>
          <w:szCs w:val="20"/>
        </w:rPr>
        <w:t>1</w:t>
      </w:r>
      <w:r w:rsidRPr="00371326">
        <w:rPr>
          <w:rFonts w:ascii="Garamond" w:hAnsi="Garamond" w:cs="Garamond"/>
          <w:b/>
          <w:bCs/>
          <w:sz w:val="20"/>
          <w:szCs w:val="20"/>
        </w:rPr>
        <w:t xml:space="preserve"> – </w:t>
      </w:r>
      <w:r w:rsidR="009930F7" w:rsidRPr="00371326">
        <w:rPr>
          <w:rFonts w:ascii="Garamond" w:hAnsi="Garamond" w:cs="Garamond"/>
          <w:bCs/>
          <w:sz w:val="20"/>
          <w:szCs w:val="20"/>
        </w:rPr>
        <w:t>zestawienie wymagań i zaoferowanych parametrów i przedmiotów</w:t>
      </w:r>
      <w:r w:rsidRPr="00371326">
        <w:rPr>
          <w:rFonts w:ascii="Garamond" w:hAnsi="Garamond" w:cs="Garamond"/>
          <w:bCs/>
          <w:sz w:val="20"/>
          <w:szCs w:val="20"/>
        </w:rPr>
        <w:t>,</w:t>
      </w:r>
    </w:p>
    <w:p w14:paraId="49D6D6C3" w14:textId="77777777" w:rsidR="00A47669" w:rsidRPr="00371326" w:rsidRDefault="00A47669" w:rsidP="00BE2B2D">
      <w:pPr>
        <w:widowControl w:val="0"/>
        <w:numPr>
          <w:ilvl w:val="2"/>
          <w:numId w:val="78"/>
        </w:numPr>
        <w:tabs>
          <w:tab w:val="left" w:pos="0"/>
        </w:tabs>
        <w:spacing w:line="276" w:lineRule="auto"/>
        <w:ind w:left="0" w:firstLine="0"/>
        <w:jc w:val="both"/>
        <w:rPr>
          <w:rFonts w:ascii="Garamond" w:hAnsi="Garamond" w:cs="Garamond"/>
          <w:b/>
          <w:bCs/>
          <w:sz w:val="20"/>
          <w:szCs w:val="20"/>
        </w:rPr>
      </w:pPr>
      <w:r w:rsidRPr="00371326">
        <w:rPr>
          <w:rFonts w:ascii="Garamond" w:hAnsi="Garamond" w:cs="Garamond"/>
          <w:b/>
          <w:bCs/>
          <w:sz w:val="20"/>
          <w:szCs w:val="20"/>
        </w:rPr>
        <w:t xml:space="preserve">Wypełniony we wskazanych miejscach i podpisany Załącznik nr 2 – </w:t>
      </w:r>
      <w:r w:rsidRPr="00371326">
        <w:rPr>
          <w:rFonts w:ascii="Garamond" w:hAnsi="Garamond" w:cs="Garamond"/>
          <w:bCs/>
          <w:sz w:val="20"/>
          <w:szCs w:val="20"/>
        </w:rPr>
        <w:t>formularz ofertowy,</w:t>
      </w:r>
    </w:p>
    <w:p w14:paraId="757D0F43" w14:textId="77777777" w:rsidR="009046AB" w:rsidRPr="00371326" w:rsidRDefault="009046AB" w:rsidP="00BE2B2D">
      <w:pPr>
        <w:widowControl w:val="0"/>
        <w:numPr>
          <w:ilvl w:val="2"/>
          <w:numId w:val="78"/>
        </w:numPr>
        <w:tabs>
          <w:tab w:val="left" w:pos="0"/>
        </w:tabs>
        <w:spacing w:line="276" w:lineRule="auto"/>
        <w:ind w:left="0" w:firstLine="0"/>
        <w:jc w:val="both"/>
        <w:rPr>
          <w:rFonts w:ascii="Garamond" w:hAnsi="Garamond"/>
          <w:sz w:val="20"/>
          <w:szCs w:val="20"/>
        </w:rPr>
      </w:pPr>
      <w:r w:rsidRPr="00371326">
        <w:rPr>
          <w:rFonts w:ascii="Garamond" w:hAnsi="Garamond" w:cs="Garamond"/>
          <w:b/>
          <w:sz w:val="20"/>
          <w:szCs w:val="20"/>
          <w:shd w:val="clear" w:color="auto" w:fill="FFFFFF"/>
        </w:rPr>
        <w:t>Dokumenty rejestrowe potwierdzające posiadanie uprawnień/pełnomocnictwa potwierdzające umocowanie osób do składania oferty w imieniu Wykonawcy,</w:t>
      </w:r>
    </w:p>
    <w:p w14:paraId="21B055B6" w14:textId="78A33C9E" w:rsidR="009046AB" w:rsidRDefault="00397C45" w:rsidP="00BE2B2D">
      <w:pPr>
        <w:widowControl w:val="0"/>
        <w:numPr>
          <w:ilvl w:val="2"/>
          <w:numId w:val="78"/>
        </w:numPr>
        <w:tabs>
          <w:tab w:val="left" w:pos="0"/>
        </w:tabs>
        <w:spacing w:line="276" w:lineRule="auto"/>
        <w:ind w:left="0" w:firstLine="0"/>
        <w:jc w:val="both"/>
        <w:textAlignment w:val="auto"/>
        <w:rPr>
          <w:rFonts w:ascii="Garamond" w:eastAsia="Arial" w:hAnsi="Garamond" w:cs="Arial"/>
          <w:bCs/>
          <w:sz w:val="20"/>
          <w:szCs w:val="20"/>
        </w:rPr>
      </w:pPr>
      <w:r w:rsidRPr="00397C45">
        <w:rPr>
          <w:rFonts w:ascii="Garamond" w:eastAsia="Arial" w:hAnsi="Garamond" w:cs="Arial"/>
          <w:b/>
          <w:sz w:val="20"/>
          <w:szCs w:val="20"/>
        </w:rPr>
        <w:t xml:space="preserve">Oświadczenie o braku podstaw wykluczenia z postępowania </w:t>
      </w:r>
      <w:r w:rsidRPr="00397C45">
        <w:rPr>
          <w:rFonts w:ascii="Garamond" w:eastAsia="Arial" w:hAnsi="Garamond" w:cs="Arial"/>
          <w:bCs/>
          <w:sz w:val="20"/>
          <w:szCs w:val="20"/>
        </w:rPr>
        <w:t>stanowiące wstępne potwierdzenie, że Wykonawca nie podlega wykluczeniu z postępowania według wzoru stanowiącego</w:t>
      </w:r>
      <w:r w:rsidRPr="00397C45">
        <w:rPr>
          <w:rFonts w:ascii="Garamond" w:eastAsia="Arial" w:hAnsi="Garamond" w:cs="Arial"/>
          <w:b/>
          <w:sz w:val="20"/>
          <w:szCs w:val="20"/>
        </w:rPr>
        <w:t xml:space="preserve"> Załącznik nr 3 do SWZ (wypełnić pkt 3!!!! </w:t>
      </w:r>
      <w:r w:rsidRPr="00397C45">
        <w:rPr>
          <w:rFonts w:ascii="Garamond" w:eastAsia="Arial" w:hAnsi="Garamond" w:cs="Arial"/>
          <w:bCs/>
          <w:sz w:val="20"/>
          <w:szCs w:val="20"/>
        </w:rPr>
        <w:t xml:space="preserve">ewentualnie oświadczenie z pkt 4 dotyczące wykazanie rzetelności w sytuacji podleganiu wykluczeniu, ewentualnie oświadczenie z pkt 5, czyli oświadczenie Wykonawcy dotyczące podmiotu na które zasoby lub sytuację na które się wykonawca powołuje </w:t>
      </w:r>
      <w:r w:rsidRPr="00BE4F96">
        <w:rPr>
          <w:rFonts w:ascii="Garamond" w:eastAsia="Arial" w:hAnsi="Garamond" w:cs="Arial"/>
          <w:bCs/>
          <w:sz w:val="20"/>
          <w:szCs w:val="20"/>
        </w:rPr>
        <w:t>w zakresie braku podstaw do wykluczenia tego podmiotu),</w:t>
      </w:r>
    </w:p>
    <w:p w14:paraId="66687E54" w14:textId="7F43598D" w:rsidR="00BE4F96" w:rsidRPr="00BE4F96" w:rsidRDefault="00BE4F96" w:rsidP="00BE2B2D">
      <w:pPr>
        <w:pStyle w:val="Akapitzlist"/>
        <w:numPr>
          <w:ilvl w:val="2"/>
          <w:numId w:val="78"/>
        </w:numPr>
        <w:tabs>
          <w:tab w:val="left" w:pos="0"/>
        </w:tabs>
        <w:spacing w:after="0"/>
        <w:ind w:left="0" w:firstLine="0"/>
        <w:rPr>
          <w:rFonts w:ascii="Garamond" w:eastAsia="Arial" w:hAnsi="Garamond" w:cs="Arial"/>
          <w:b/>
          <w:sz w:val="20"/>
          <w:szCs w:val="20"/>
        </w:rPr>
      </w:pPr>
      <w:r w:rsidRPr="00BE4F96">
        <w:rPr>
          <w:rFonts w:ascii="Garamond" w:eastAsia="Arial" w:hAnsi="Garamond" w:cs="Arial"/>
          <w:b/>
          <w:sz w:val="20"/>
          <w:szCs w:val="20"/>
        </w:rPr>
        <w:t>Potwierdzenie wniesienia wadium, ( o ile jest to wymagane),</w:t>
      </w:r>
    </w:p>
    <w:p w14:paraId="04D4EF5A" w14:textId="77777777" w:rsidR="009046AB" w:rsidRPr="00371326" w:rsidRDefault="009046AB" w:rsidP="00694750">
      <w:pPr>
        <w:numPr>
          <w:ilvl w:val="0"/>
          <w:numId w:val="86"/>
        </w:numPr>
        <w:tabs>
          <w:tab w:val="left" w:pos="0"/>
        </w:tabs>
        <w:spacing w:line="276" w:lineRule="auto"/>
        <w:jc w:val="both"/>
        <w:rPr>
          <w:rFonts w:ascii="Garamond" w:hAnsi="Garamond"/>
          <w:sz w:val="20"/>
          <w:szCs w:val="20"/>
        </w:rPr>
      </w:pPr>
      <w:r w:rsidRPr="00371326">
        <w:rPr>
          <w:rFonts w:ascii="Garamond" w:hAnsi="Garamond" w:cs="Garamond"/>
          <w:b/>
          <w:sz w:val="20"/>
          <w:szCs w:val="20"/>
        </w:rPr>
        <w:t>WYKAZ DOKUMENTÓW, SKŁADANYCH PRZEZ WYKONAWCĘ W POSTĘPOWANIU NA WEZWANIE!!!!!!!!!!!!!!!!!!!!!!!!!!!!! ZAMAWIAJĄCEGO NA POTWIERDZENIE OKOLICZNOŚCI, O KTÓRYCH MOWA W ART. 112 UST. 1 USTAWY PZP</w:t>
      </w:r>
    </w:p>
    <w:p w14:paraId="77EF0710" w14:textId="77777777" w:rsidR="009046AB" w:rsidRPr="00371326" w:rsidRDefault="009046AB" w:rsidP="00694750">
      <w:pPr>
        <w:numPr>
          <w:ilvl w:val="1"/>
          <w:numId w:val="86"/>
        </w:numPr>
        <w:tabs>
          <w:tab w:val="left" w:pos="0"/>
        </w:tabs>
        <w:spacing w:line="276" w:lineRule="auto"/>
        <w:jc w:val="both"/>
        <w:rPr>
          <w:rFonts w:ascii="Garamond" w:hAnsi="Garamond" w:cs="Garamond"/>
          <w:sz w:val="20"/>
          <w:szCs w:val="20"/>
        </w:rPr>
      </w:pPr>
      <w:r w:rsidRPr="00371326">
        <w:rPr>
          <w:rFonts w:ascii="Garamond" w:eastAsia="SimSun" w:hAnsi="Garamond" w:cs="Garamond"/>
          <w:sz w:val="20"/>
          <w:szCs w:val="20"/>
        </w:rPr>
        <w:t xml:space="preserve">Zamawiający </w:t>
      </w:r>
      <w:r w:rsidRPr="00371326">
        <w:rPr>
          <w:rFonts w:ascii="Garamond" w:hAnsi="Garamond" w:cs="Garamond"/>
          <w:sz w:val="20"/>
          <w:szCs w:val="20"/>
        </w:rPr>
        <w:t>nie stawia wymagań w tym zakresie – nie ma zastosowania zatem.</w:t>
      </w:r>
    </w:p>
    <w:p w14:paraId="27EEF9EF" w14:textId="77777777" w:rsidR="009046AB" w:rsidRPr="00371326" w:rsidRDefault="009046AB" w:rsidP="00694750">
      <w:pPr>
        <w:numPr>
          <w:ilvl w:val="0"/>
          <w:numId w:val="86"/>
        </w:numPr>
        <w:tabs>
          <w:tab w:val="left" w:pos="0"/>
        </w:tabs>
        <w:spacing w:line="276" w:lineRule="auto"/>
        <w:jc w:val="both"/>
        <w:rPr>
          <w:rFonts w:ascii="Garamond" w:hAnsi="Garamond"/>
          <w:sz w:val="20"/>
          <w:szCs w:val="20"/>
        </w:rPr>
      </w:pPr>
      <w:r w:rsidRPr="00371326">
        <w:rPr>
          <w:rFonts w:ascii="Garamond" w:hAnsi="Garamond" w:cs="Garamond"/>
          <w:b/>
          <w:sz w:val="20"/>
          <w:szCs w:val="20"/>
        </w:rPr>
        <w:t>WYKAZ DOKUMENTÓW, SKŁADANYCH PRZEZ WYKONAWCĘ W POSTĘPOWANIU NA WEZWANIE!!!!!!!!!!!!!!!!!!!!!!!! ZAMAWIAJĄCEGO NA POTWIERDZENIE OKOLICZNOŚCI, O KTÓRYCH MOWA W ART. 108 UST. 1 USTAWY PZP</w:t>
      </w:r>
    </w:p>
    <w:p w14:paraId="15F708E3" w14:textId="26C4784E" w:rsidR="009046AB" w:rsidRPr="00371326" w:rsidRDefault="00BE4F96" w:rsidP="00694750">
      <w:pPr>
        <w:numPr>
          <w:ilvl w:val="1"/>
          <w:numId w:val="86"/>
        </w:numPr>
        <w:tabs>
          <w:tab w:val="left" w:pos="0"/>
        </w:tabs>
        <w:spacing w:line="276" w:lineRule="auto"/>
        <w:jc w:val="both"/>
        <w:rPr>
          <w:rFonts w:ascii="Garamond" w:hAnsi="Garamond" w:cs="Garamond"/>
          <w:sz w:val="20"/>
          <w:szCs w:val="20"/>
        </w:rPr>
      </w:pPr>
      <w:r>
        <w:rPr>
          <w:rFonts w:ascii="Garamond" w:hAnsi="Garamond" w:cs="Garamond"/>
          <w:sz w:val="20"/>
          <w:szCs w:val="20"/>
        </w:rPr>
        <w:t xml:space="preserve">Zamawiający </w:t>
      </w:r>
      <w:r w:rsidRPr="00BE4F96">
        <w:rPr>
          <w:rFonts w:ascii="Garamond" w:hAnsi="Garamond" w:cs="Garamond"/>
          <w:sz w:val="20"/>
          <w:szCs w:val="20"/>
        </w:rPr>
        <w:t>nie stawia wymagań w tym zakresie – nie ma zastosowania zatem.</w:t>
      </w:r>
    </w:p>
    <w:p w14:paraId="05C07480" w14:textId="77777777" w:rsidR="009046AB" w:rsidRPr="00371326" w:rsidRDefault="009046AB" w:rsidP="00694750">
      <w:pPr>
        <w:numPr>
          <w:ilvl w:val="0"/>
          <w:numId w:val="86"/>
        </w:numPr>
        <w:tabs>
          <w:tab w:val="left" w:pos="0"/>
        </w:tabs>
        <w:spacing w:line="276" w:lineRule="auto"/>
        <w:jc w:val="both"/>
        <w:rPr>
          <w:rFonts w:ascii="Garamond" w:hAnsi="Garamond" w:cs="Garamond"/>
          <w:sz w:val="20"/>
          <w:szCs w:val="20"/>
        </w:rPr>
      </w:pPr>
      <w:bookmarkStart w:id="5" w:name="page7"/>
      <w:bookmarkEnd w:id="5"/>
      <w:r w:rsidRPr="00371326">
        <w:rPr>
          <w:rFonts w:ascii="Garamond" w:hAnsi="Garamond" w:cs="Garamond"/>
          <w:sz w:val="20"/>
          <w:szCs w:val="20"/>
        </w:rPr>
        <w:t>Wykonawcy wspólnie ubiegający się o udzielenie zamówienia zobowiązani są ustanowić pełnomocnika do reprezentowania ich w postępowaniu o udzielenie zamówienia albo reprezentowania w postępowaniu i zawarcia umowy w sprawie zamówienia publicznego.</w:t>
      </w:r>
    </w:p>
    <w:p w14:paraId="43420A53" w14:textId="77777777" w:rsidR="009046AB" w:rsidRPr="00371326" w:rsidRDefault="009046AB" w:rsidP="00694750">
      <w:pPr>
        <w:numPr>
          <w:ilvl w:val="0"/>
          <w:numId w:val="86"/>
        </w:numPr>
        <w:tabs>
          <w:tab w:val="left" w:pos="0"/>
        </w:tabs>
        <w:spacing w:line="276" w:lineRule="auto"/>
        <w:jc w:val="both"/>
        <w:rPr>
          <w:rFonts w:ascii="Garamond" w:hAnsi="Garamond"/>
          <w:sz w:val="20"/>
          <w:szCs w:val="20"/>
        </w:rPr>
      </w:pPr>
      <w:r w:rsidRPr="00371326">
        <w:rPr>
          <w:rFonts w:ascii="Garamond" w:hAnsi="Garamond" w:cs="Garamond"/>
          <w:sz w:val="20"/>
          <w:szCs w:val="20"/>
        </w:rPr>
        <w:t>W przypadku składania ofert przez podmioty ubiegające się wspólnie o udzielenie zamówienia należy dołączyć</w:t>
      </w:r>
      <w:r w:rsidRPr="00371326">
        <w:rPr>
          <w:rFonts w:ascii="Garamond" w:hAnsi="Garamond" w:cs="Garamond"/>
          <w:b/>
          <w:bCs/>
          <w:sz w:val="20"/>
          <w:szCs w:val="20"/>
        </w:rPr>
        <w:t xml:space="preserve"> </w:t>
      </w:r>
      <w:r w:rsidRPr="00371326">
        <w:rPr>
          <w:rFonts w:ascii="Garamond" w:hAnsi="Garamond" w:cs="Garamond"/>
          <w:sz w:val="20"/>
          <w:szCs w:val="20"/>
        </w:rPr>
        <w:t>pełnomocnictwo do reprezentowania ich w postępowaniu o udzielenie zamówienia publicznego albo reprezentowania w postępowaniu i zawarcia umowy w sprawie zamówienia publicznego.</w:t>
      </w:r>
    </w:p>
    <w:p w14:paraId="5792DD7D" w14:textId="77777777" w:rsidR="009046AB" w:rsidRPr="00371326" w:rsidRDefault="009046AB" w:rsidP="00694750">
      <w:pPr>
        <w:numPr>
          <w:ilvl w:val="0"/>
          <w:numId w:val="86"/>
        </w:numPr>
        <w:tabs>
          <w:tab w:val="left" w:pos="0"/>
        </w:tabs>
        <w:spacing w:line="276" w:lineRule="auto"/>
        <w:jc w:val="both"/>
        <w:rPr>
          <w:rFonts w:ascii="Garamond" w:hAnsi="Garamond"/>
          <w:sz w:val="20"/>
          <w:szCs w:val="20"/>
        </w:rPr>
      </w:pPr>
      <w:r w:rsidRPr="00371326">
        <w:rPr>
          <w:rFonts w:ascii="Garamond" w:hAnsi="Garamond" w:cs="Garamond"/>
          <w:sz w:val="20"/>
          <w:szCs w:val="20"/>
        </w:rPr>
        <w:t>Jeżeli oferta Wykonawców wspólnie ubiegających się o udzielenie zamówienia zostanie wybrana,</w:t>
      </w:r>
      <w:r w:rsidRPr="00371326">
        <w:rPr>
          <w:rFonts w:ascii="Garamond" w:hAnsi="Garamond" w:cs="Garamond"/>
          <w:b/>
          <w:bCs/>
          <w:sz w:val="20"/>
          <w:szCs w:val="20"/>
        </w:rPr>
        <w:t xml:space="preserve"> </w:t>
      </w:r>
      <w:r w:rsidRPr="00371326">
        <w:rPr>
          <w:rFonts w:ascii="Garamond" w:hAnsi="Garamond" w:cs="Garamond"/>
          <w:sz w:val="20"/>
          <w:szCs w:val="20"/>
        </w:rPr>
        <w:t>Zamawiający będzie mógł żądać przed zawarciem umowy w sprawie zamówienia publicznego umowy regulującej współpracę tych Wykonawców</w:t>
      </w:r>
    </w:p>
    <w:p w14:paraId="3847DC01" w14:textId="77777777" w:rsidR="009046AB" w:rsidRPr="00371326" w:rsidRDefault="009046AB" w:rsidP="00694750">
      <w:pPr>
        <w:numPr>
          <w:ilvl w:val="0"/>
          <w:numId w:val="86"/>
        </w:numPr>
        <w:tabs>
          <w:tab w:val="left" w:pos="0"/>
        </w:tabs>
        <w:spacing w:line="276" w:lineRule="auto"/>
        <w:jc w:val="both"/>
        <w:rPr>
          <w:rFonts w:ascii="Garamond" w:hAnsi="Garamond"/>
          <w:sz w:val="20"/>
          <w:szCs w:val="20"/>
        </w:rPr>
      </w:pPr>
      <w:r w:rsidRPr="00371326">
        <w:rPr>
          <w:rFonts w:ascii="Garamond" w:hAnsi="Garamond" w:cs="Tahoma"/>
          <w:sz w:val="20"/>
          <w:szCs w:val="20"/>
          <w:lang w:eastAsia="ar-SA"/>
        </w:rPr>
        <w:t>W przypadku, gdy Wykonawca w miejsce któregoś z dokumentów, o których mowa w SWZ dostarczy jego kopię, kopia ta musi być poświadczona za zgodność z oryginałem przez Wykonawcę. W przypadku Wykonawców wspólnie ubiegających się o udzielenie zamówienia oraz w przypadku podmiotów udostępniających Wykonawcy zasoby, kopie dokumentów dotyczących odpowiednio Wykonawcy lub tych podmiotów powinny być poświadczane za zgodność z oryginałem przez Wykonawcę lub te podmioty. Zamawiający może zażądać przedstawienia oryginałów lub notarialnie potwierdzonych kopii dokumentów (np. jeśli przedstawione kserokopie będą nieczytelne lub będą wzbudzać wątpliwości co do ich prawdziwości).</w:t>
      </w:r>
    </w:p>
    <w:p w14:paraId="37CFD2CD" w14:textId="77777777" w:rsidR="009046AB" w:rsidRPr="00371326" w:rsidRDefault="009046AB" w:rsidP="00694750">
      <w:pPr>
        <w:numPr>
          <w:ilvl w:val="0"/>
          <w:numId w:val="86"/>
        </w:numPr>
        <w:tabs>
          <w:tab w:val="left" w:pos="0"/>
        </w:tabs>
        <w:spacing w:line="276" w:lineRule="auto"/>
        <w:jc w:val="both"/>
        <w:rPr>
          <w:rFonts w:ascii="Garamond" w:hAnsi="Garamond" w:cs="Garamond"/>
          <w:sz w:val="20"/>
          <w:szCs w:val="20"/>
        </w:rPr>
      </w:pPr>
      <w:r w:rsidRPr="00371326">
        <w:rPr>
          <w:rFonts w:ascii="Garamond" w:hAnsi="Garamond" w:cs="Tahoma"/>
          <w:bCs/>
          <w:sz w:val="20"/>
          <w:szCs w:val="20"/>
          <w:lang w:eastAsia="ar-SA"/>
        </w:rPr>
        <w:t>W przypadku wspólnego ubiegania się o zamówienie przez Wykonawców, oświadczenie o niepodleganiu wykluczeniu oraz spełnianiu warunków udziału w postępowaniu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3AD6E468" w14:textId="77777777" w:rsidR="009046AB" w:rsidRPr="00371326" w:rsidRDefault="009046AB" w:rsidP="00694750">
      <w:pPr>
        <w:numPr>
          <w:ilvl w:val="0"/>
          <w:numId w:val="86"/>
        </w:numPr>
        <w:spacing w:line="276" w:lineRule="auto"/>
        <w:jc w:val="both"/>
        <w:rPr>
          <w:rFonts w:ascii="Garamond" w:hAnsi="Garamond" w:cs="Garamond"/>
          <w:b/>
          <w:bCs/>
          <w:sz w:val="20"/>
          <w:szCs w:val="20"/>
        </w:rPr>
      </w:pPr>
      <w:r w:rsidRPr="00371326">
        <w:rPr>
          <w:rFonts w:ascii="Garamond" w:eastAsia="Garamond" w:hAnsi="Garamond"/>
          <w:b/>
          <w:sz w:val="20"/>
          <w:szCs w:val="20"/>
        </w:rPr>
        <w:t>FORMA SKŁADANIA DOKUMENTÓW</w:t>
      </w:r>
    </w:p>
    <w:p w14:paraId="61052CC4" w14:textId="3B7AC507" w:rsidR="009046AB" w:rsidRPr="00371326" w:rsidRDefault="009046AB" w:rsidP="00694750">
      <w:pPr>
        <w:numPr>
          <w:ilvl w:val="2"/>
          <w:numId w:val="86"/>
        </w:numPr>
        <w:suppressAutoHyphens w:val="0"/>
        <w:autoSpaceDN/>
        <w:spacing w:line="276" w:lineRule="auto"/>
        <w:textAlignment w:val="auto"/>
        <w:rPr>
          <w:rFonts w:ascii="Garamond" w:hAnsi="Garamond" w:cs="Calibri Light"/>
          <w:i/>
          <w:sz w:val="20"/>
          <w:szCs w:val="20"/>
        </w:rPr>
      </w:pPr>
      <w:r w:rsidRPr="00371326">
        <w:rPr>
          <w:rFonts w:ascii="Garamond" w:hAnsi="Garamond" w:cs="Calibri Light"/>
          <w:iCs/>
          <w:sz w:val="20"/>
          <w:szCs w:val="20"/>
        </w:rPr>
        <w:t>Dokumenty, o których mowa w pkt 10.1.</w:t>
      </w:r>
      <w:r w:rsidR="00E77149">
        <w:rPr>
          <w:rFonts w:ascii="Garamond" w:hAnsi="Garamond" w:cs="Calibri Light"/>
          <w:iCs/>
          <w:sz w:val="20"/>
          <w:szCs w:val="20"/>
        </w:rPr>
        <w:t>2</w:t>
      </w:r>
      <w:r w:rsidRPr="00371326">
        <w:rPr>
          <w:rFonts w:ascii="Garamond" w:hAnsi="Garamond" w:cs="Calibri Light"/>
          <w:iCs/>
          <w:sz w:val="20"/>
          <w:szCs w:val="20"/>
        </w:rPr>
        <w:t xml:space="preserve"> SWZ wykonawca składa wraz z ofertą:</w:t>
      </w:r>
    </w:p>
    <w:p w14:paraId="1E9343E1" w14:textId="22F80A12" w:rsidR="009046AB" w:rsidRPr="00371326" w:rsidRDefault="009046AB" w:rsidP="00371326">
      <w:pPr>
        <w:spacing w:line="276" w:lineRule="auto"/>
        <w:jc w:val="both"/>
        <w:rPr>
          <w:rFonts w:ascii="Garamond" w:hAnsi="Garamond" w:cs="Calibri Light"/>
          <w:iCs/>
          <w:sz w:val="20"/>
          <w:szCs w:val="20"/>
        </w:rPr>
      </w:pPr>
      <w:r w:rsidRPr="00371326">
        <w:rPr>
          <w:rFonts w:ascii="Garamond" w:hAnsi="Garamond" w:cs="Calibri Light"/>
          <w:iCs/>
          <w:sz w:val="20"/>
          <w:szCs w:val="20"/>
        </w:rPr>
        <w:t>- w postaci elektronicznej opatrzonej kwalifikowanym podpisem elektronicznym</w:t>
      </w:r>
      <w:r w:rsidR="00DE5A06" w:rsidRPr="00DE5A06">
        <w:rPr>
          <w:rFonts w:ascii="Garamond" w:hAnsi="Garamond" w:cs="Arial"/>
          <w:iCs/>
          <w:sz w:val="20"/>
          <w:szCs w:val="20"/>
        </w:rPr>
        <w:t xml:space="preserve">, </w:t>
      </w:r>
      <w:r w:rsidR="00DE5A06" w:rsidRPr="00DE5A06">
        <w:rPr>
          <w:rFonts w:ascii="Garamond" w:hAnsi="Garamond" w:cs="Arial"/>
          <w:sz w:val="20"/>
          <w:szCs w:val="20"/>
        </w:rPr>
        <w:t xml:space="preserve">lub w postaci elektronicznej opatrzonej podpisem zaufanym lub podpisem osobistym, </w:t>
      </w:r>
      <w:r w:rsidR="00DE5A06" w:rsidRPr="00DE5A06">
        <w:rPr>
          <w:rFonts w:ascii="Garamond" w:hAnsi="Garamond" w:cs="Arial"/>
          <w:iCs/>
          <w:sz w:val="20"/>
          <w:szCs w:val="20"/>
        </w:rPr>
        <w:t xml:space="preserve">lub w postaci elektronicznej kopii poświadczonej za zgodność z oryginałem przez notariusza (dotyczy pełnomocnictwa) lub  w postaci elektronicznej kopii poświadczonej za zgodność z oryginałem przez wykonawcę (dotyczy wyciągów z odpowiednich rejestrów), opatrzonej kwalifikowanym podpisem elektronicznym, </w:t>
      </w:r>
      <w:r w:rsidR="00DE5A06" w:rsidRPr="00DE5A06">
        <w:rPr>
          <w:rFonts w:ascii="Garamond" w:hAnsi="Garamond" w:cs="Arial"/>
          <w:sz w:val="20"/>
          <w:szCs w:val="20"/>
        </w:rPr>
        <w:t>lub w postaci elektronicznej opatrzonej podpisem zaufanym lub podpisem osobistym,</w:t>
      </w:r>
    </w:p>
    <w:p w14:paraId="129FDF11" w14:textId="085832EA" w:rsidR="009046AB" w:rsidRPr="00371326" w:rsidRDefault="009046AB" w:rsidP="00694750">
      <w:pPr>
        <w:numPr>
          <w:ilvl w:val="2"/>
          <w:numId w:val="86"/>
        </w:numPr>
        <w:suppressAutoHyphens w:val="0"/>
        <w:autoSpaceDN/>
        <w:spacing w:line="276" w:lineRule="auto"/>
        <w:jc w:val="both"/>
        <w:textAlignment w:val="auto"/>
        <w:rPr>
          <w:rFonts w:ascii="Garamond" w:hAnsi="Garamond" w:cs="Calibri Light"/>
          <w:i/>
          <w:sz w:val="20"/>
          <w:szCs w:val="20"/>
        </w:rPr>
      </w:pPr>
      <w:r w:rsidRPr="00371326">
        <w:rPr>
          <w:rFonts w:ascii="Garamond" w:hAnsi="Garamond" w:cs="Calibri Light"/>
          <w:iCs/>
          <w:sz w:val="20"/>
          <w:szCs w:val="20"/>
        </w:rPr>
        <w:t xml:space="preserve">Dokument, o którym mowa w pkt </w:t>
      </w:r>
      <w:r w:rsidRPr="00E77149">
        <w:rPr>
          <w:rFonts w:ascii="Garamond" w:hAnsi="Garamond" w:cs="Calibri Light"/>
          <w:iCs/>
          <w:sz w:val="20"/>
          <w:szCs w:val="20"/>
        </w:rPr>
        <w:t>10.1.1 oraz 10.1.</w:t>
      </w:r>
      <w:r w:rsidR="00E77149" w:rsidRPr="00E77149">
        <w:rPr>
          <w:rFonts w:ascii="Garamond" w:hAnsi="Garamond" w:cs="Calibri Light"/>
          <w:iCs/>
          <w:sz w:val="20"/>
          <w:szCs w:val="20"/>
        </w:rPr>
        <w:t>4</w:t>
      </w:r>
      <w:r w:rsidRPr="00E77149">
        <w:rPr>
          <w:rFonts w:ascii="Garamond" w:hAnsi="Garamond" w:cs="Calibri Light"/>
          <w:iCs/>
          <w:sz w:val="20"/>
          <w:szCs w:val="20"/>
        </w:rPr>
        <w:t xml:space="preserve"> i 10.1.3 </w:t>
      </w:r>
      <w:r w:rsidR="00DE5A06" w:rsidRPr="00DE5A06">
        <w:rPr>
          <w:rFonts w:ascii="Garamond" w:hAnsi="Garamond" w:cs="Calibri Light"/>
          <w:iCs/>
          <w:sz w:val="20"/>
          <w:szCs w:val="20"/>
        </w:rPr>
        <w:t>oraz pozostałe oświadczenia wskazane w SWZ wykonawca składa w postaci elektronicznej opatrzonej kwalifikowanym podpisem elektronicznym, lub w postaci elektronicznej opatrzonej podpisem zaufanym lub podpisem osobistym</w:t>
      </w:r>
    </w:p>
    <w:p w14:paraId="1A3D37DD" w14:textId="6FD13C97" w:rsidR="009046AB" w:rsidRPr="00371326" w:rsidRDefault="009046AB" w:rsidP="00694750">
      <w:pPr>
        <w:numPr>
          <w:ilvl w:val="2"/>
          <w:numId w:val="86"/>
        </w:numPr>
        <w:suppressAutoHyphens w:val="0"/>
        <w:autoSpaceDN/>
        <w:spacing w:line="276" w:lineRule="auto"/>
        <w:jc w:val="both"/>
        <w:textAlignment w:val="auto"/>
        <w:rPr>
          <w:rFonts w:ascii="Garamond" w:hAnsi="Garamond" w:cs="Calibri Light"/>
          <w:i/>
          <w:sz w:val="20"/>
          <w:szCs w:val="20"/>
        </w:rPr>
      </w:pPr>
      <w:r w:rsidRPr="00371326">
        <w:rPr>
          <w:rFonts w:ascii="Garamond" w:hAnsi="Garamond" w:cs="Calibri Light"/>
          <w:iCs/>
          <w:sz w:val="20"/>
          <w:szCs w:val="20"/>
        </w:rPr>
        <w:t xml:space="preserve">Pozostałe dokumenty, poza wskazanymi w pkt 18.1.1 i 18.1.2 </w:t>
      </w:r>
      <w:r w:rsidR="00DE5A06" w:rsidRPr="00DE5A06">
        <w:rPr>
          <w:rFonts w:ascii="Garamond" w:hAnsi="Garamond" w:cs="Calibri Light"/>
          <w:iCs/>
          <w:sz w:val="20"/>
          <w:szCs w:val="20"/>
        </w:rPr>
        <w:t>składane są w postaci elektronicznej opatrzonej kwalifikowanym podpisem elektronicznym, lub w postaci elektronicznej opatrzonej podpisem zaufanym lub podpisem osobistym</w:t>
      </w:r>
      <w:r w:rsidR="00DE5A06" w:rsidRPr="00DE5A06">
        <w:rPr>
          <w:rFonts w:ascii="Garamond" w:hAnsi="Garamond" w:cs="Calibri Light"/>
          <w:i/>
          <w:iCs/>
          <w:sz w:val="20"/>
          <w:szCs w:val="20"/>
        </w:rPr>
        <w:t xml:space="preserve"> </w:t>
      </w:r>
      <w:r w:rsidR="00DE5A06" w:rsidRPr="00DE5A06">
        <w:rPr>
          <w:rFonts w:ascii="Garamond" w:hAnsi="Garamond" w:cs="Calibri Light"/>
          <w:iCs/>
          <w:sz w:val="20"/>
          <w:szCs w:val="20"/>
        </w:rPr>
        <w:t>lub kopii poświadczonej za zgodność z oryginałem w formie elektronicznej opatrzonej kwalifikowanym podpisem elektronicznym, lub opatrzonej podpisem zaufanym lub podpisem osobistym.</w:t>
      </w:r>
    </w:p>
    <w:p w14:paraId="3994E4F7" w14:textId="77777777" w:rsidR="009046AB" w:rsidRPr="00371326" w:rsidRDefault="009046AB" w:rsidP="00694750">
      <w:pPr>
        <w:numPr>
          <w:ilvl w:val="2"/>
          <w:numId w:val="86"/>
        </w:numPr>
        <w:suppressAutoHyphens w:val="0"/>
        <w:autoSpaceDN/>
        <w:spacing w:line="276" w:lineRule="auto"/>
        <w:jc w:val="both"/>
        <w:textAlignment w:val="auto"/>
        <w:rPr>
          <w:rFonts w:ascii="Garamond" w:hAnsi="Garamond" w:cs="Calibri Light"/>
          <w:i/>
          <w:sz w:val="20"/>
          <w:szCs w:val="20"/>
        </w:rPr>
      </w:pPr>
      <w:r w:rsidRPr="00371326">
        <w:rPr>
          <w:rFonts w:ascii="Garamond" w:hAnsi="Garamond" w:cs="Calibri Light"/>
          <w:iCs/>
          <w:sz w:val="20"/>
          <w:szCs w:val="20"/>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r w:rsidRPr="00371326">
        <w:rPr>
          <w:rFonts w:ascii="Garamond" w:hAnsi="Garamond" w:cs="Calibri Light"/>
          <w:i/>
          <w:sz w:val="20"/>
          <w:szCs w:val="20"/>
        </w:rPr>
        <w:t xml:space="preserve"> </w:t>
      </w:r>
      <w:r w:rsidRPr="00371326">
        <w:rPr>
          <w:rFonts w:ascii="Garamond" w:hAnsi="Garamond" w:cs="Calibri Light"/>
          <w:iCs/>
          <w:sz w:val="20"/>
          <w:szCs w:val="20"/>
        </w:rPr>
        <w:t>Poświadczenie za zgodność z oryginałem następuje w formie elektronicznej.</w:t>
      </w:r>
    </w:p>
    <w:p w14:paraId="20209CBE" w14:textId="77777777" w:rsidR="009046AB" w:rsidRPr="00371326" w:rsidRDefault="009046AB" w:rsidP="00694750">
      <w:pPr>
        <w:numPr>
          <w:ilvl w:val="2"/>
          <w:numId w:val="86"/>
        </w:numPr>
        <w:suppressAutoHyphens w:val="0"/>
        <w:autoSpaceDN/>
        <w:spacing w:line="276" w:lineRule="auto"/>
        <w:jc w:val="both"/>
        <w:textAlignment w:val="auto"/>
        <w:rPr>
          <w:rFonts w:ascii="Garamond" w:hAnsi="Garamond" w:cs="Calibri Light"/>
          <w:i/>
          <w:sz w:val="20"/>
          <w:szCs w:val="20"/>
        </w:rPr>
      </w:pPr>
      <w:r w:rsidRPr="00371326">
        <w:rPr>
          <w:rFonts w:ascii="Garamond" w:hAnsi="Garamond" w:cs="Calibri Light"/>
          <w:iCs/>
          <w:sz w:val="20"/>
          <w:szCs w:val="20"/>
        </w:rPr>
        <w:t>Dokumenty sporządzone w języku obcym są składane wraz z tłumaczeniem na język polski.</w:t>
      </w:r>
    </w:p>
    <w:p w14:paraId="1E29E3AA" w14:textId="77777777" w:rsidR="009046AB" w:rsidRPr="00371326" w:rsidRDefault="009046AB" w:rsidP="00694750">
      <w:pPr>
        <w:numPr>
          <w:ilvl w:val="0"/>
          <w:numId w:val="86"/>
        </w:numPr>
        <w:tabs>
          <w:tab w:val="left" w:pos="0"/>
        </w:tabs>
        <w:spacing w:line="276" w:lineRule="auto"/>
        <w:jc w:val="both"/>
        <w:rPr>
          <w:rFonts w:ascii="Garamond" w:hAnsi="Garamond" w:cs="Garamond"/>
          <w:b/>
          <w:bCs/>
          <w:sz w:val="20"/>
          <w:szCs w:val="20"/>
        </w:rPr>
      </w:pPr>
      <w:r w:rsidRPr="00371326">
        <w:rPr>
          <w:rFonts w:ascii="Garamond" w:hAnsi="Garamond" w:cs="Garamond"/>
          <w:b/>
          <w:bCs/>
          <w:sz w:val="20"/>
          <w:szCs w:val="20"/>
        </w:rPr>
        <w:t>OPIS SPOSOBU PRZYGOTOWANIA OFERTY</w:t>
      </w:r>
    </w:p>
    <w:p w14:paraId="480FC4E7" w14:textId="619E79BB"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sz w:val="20"/>
          <w:szCs w:val="20"/>
        </w:rPr>
        <w:t xml:space="preserve">Oferta musi być sporządzona według załączników nr 1 i nr 2 oraz opatrzona </w:t>
      </w:r>
      <w:r w:rsidRPr="00371326">
        <w:rPr>
          <w:rFonts w:ascii="Garamond" w:hAnsi="Garamond" w:cs="Calibri Light"/>
          <w:iCs/>
          <w:sz w:val="20"/>
          <w:szCs w:val="20"/>
        </w:rPr>
        <w:t>kwalifikowanym podpisem elektronicznym</w:t>
      </w:r>
      <w:r w:rsidR="00F9081C" w:rsidRPr="00371326">
        <w:rPr>
          <w:rFonts w:ascii="Garamond" w:hAnsi="Garamond" w:cs="Calibri Light"/>
          <w:iCs/>
          <w:sz w:val="20"/>
          <w:szCs w:val="20"/>
        </w:rPr>
        <w:t xml:space="preserve"> </w:t>
      </w:r>
      <w:r w:rsidR="00DE5A06" w:rsidRPr="00DE5A06">
        <w:rPr>
          <w:rFonts w:ascii="Garamond" w:hAnsi="Garamond"/>
          <w:sz w:val="20"/>
          <w:szCs w:val="20"/>
        </w:rPr>
        <w:t>lub w postaci elektronicznej opatrzonej podpisem zaufanym lub podpisem osobistym</w:t>
      </w:r>
      <w:r w:rsidR="00DE5A06" w:rsidRPr="00DE5A06">
        <w:rPr>
          <w:rFonts w:ascii="Garamond" w:hAnsi="Garamond"/>
          <w:iCs/>
          <w:sz w:val="20"/>
          <w:szCs w:val="20"/>
        </w:rPr>
        <w:t xml:space="preserve"> </w:t>
      </w:r>
      <w:r w:rsidR="00DE5A06" w:rsidRPr="00DE5A06">
        <w:rPr>
          <w:rFonts w:ascii="Garamond" w:hAnsi="Garamond"/>
          <w:sz w:val="20"/>
          <w:szCs w:val="20"/>
        </w:rPr>
        <w:t>przez osobę umocowaną do działania w imieniu Wykonawcy.</w:t>
      </w:r>
    </w:p>
    <w:p w14:paraId="2001AB16" w14:textId="6B405BB1" w:rsidR="009046AB"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sz w:val="20"/>
          <w:szCs w:val="20"/>
        </w:rPr>
        <w:t xml:space="preserve">Kwalifikowany podpis elektroniczny </w:t>
      </w:r>
      <w:r w:rsidRPr="00371326">
        <w:rPr>
          <w:rFonts w:ascii="Garamond" w:hAnsi="Garamond"/>
          <w:b/>
          <w:sz w:val="20"/>
          <w:szCs w:val="20"/>
        </w:rPr>
        <w:t>powinien być</w:t>
      </w:r>
      <w:r w:rsidRPr="00371326">
        <w:rPr>
          <w:rFonts w:ascii="Garamond" w:hAnsi="Garamond"/>
          <w:sz w:val="20"/>
          <w:szCs w:val="20"/>
        </w:rPr>
        <w:t xml:space="preserve"> wystawiony przez dostawcę kwalifikowanej usługi zaufania, będącego podmiotem świadczącym usługi certyfikacyjne – podpis elektroniczny, spełniające wymogi bezpieczeństwa określone w ustawie z dnia 5 września 2016</w:t>
      </w:r>
      <w:r w:rsidR="00B34DEA" w:rsidRPr="00371326">
        <w:rPr>
          <w:rFonts w:ascii="Garamond" w:hAnsi="Garamond"/>
          <w:sz w:val="20"/>
          <w:szCs w:val="20"/>
        </w:rPr>
        <w:t xml:space="preserve"> </w:t>
      </w:r>
      <w:r w:rsidRPr="00371326">
        <w:rPr>
          <w:rFonts w:ascii="Garamond" w:hAnsi="Garamond"/>
          <w:sz w:val="20"/>
          <w:szCs w:val="20"/>
        </w:rPr>
        <w:t>r</w:t>
      </w:r>
      <w:r w:rsidR="00B34DEA" w:rsidRPr="00371326">
        <w:rPr>
          <w:rFonts w:ascii="Garamond" w:hAnsi="Garamond"/>
          <w:sz w:val="20"/>
          <w:szCs w:val="20"/>
        </w:rPr>
        <w:t>.</w:t>
      </w:r>
      <w:r w:rsidRPr="00371326">
        <w:rPr>
          <w:rFonts w:ascii="Garamond" w:hAnsi="Garamond"/>
          <w:sz w:val="20"/>
          <w:szCs w:val="20"/>
        </w:rPr>
        <w:t xml:space="preserve"> o usługach zaufania oraz identyfikacji elektronicznej </w:t>
      </w:r>
      <w:r w:rsidR="00B34DEA" w:rsidRPr="00371326">
        <w:rPr>
          <w:rFonts w:ascii="Garamond" w:hAnsi="Garamond"/>
          <w:sz w:val="20"/>
          <w:szCs w:val="20"/>
        </w:rPr>
        <w:t>(tj. Dz.U. z 202</w:t>
      </w:r>
      <w:r w:rsidR="00477E25">
        <w:rPr>
          <w:rFonts w:ascii="Garamond" w:hAnsi="Garamond"/>
          <w:sz w:val="20"/>
          <w:szCs w:val="20"/>
        </w:rPr>
        <w:t>4</w:t>
      </w:r>
      <w:r w:rsidR="00B34DEA" w:rsidRPr="00371326">
        <w:rPr>
          <w:rFonts w:ascii="Garamond" w:hAnsi="Garamond"/>
          <w:sz w:val="20"/>
          <w:szCs w:val="20"/>
        </w:rPr>
        <w:t xml:space="preserve"> r. poz. 17</w:t>
      </w:r>
      <w:r w:rsidR="00477E25">
        <w:rPr>
          <w:rFonts w:ascii="Garamond" w:hAnsi="Garamond"/>
          <w:sz w:val="20"/>
          <w:szCs w:val="20"/>
        </w:rPr>
        <w:t>25</w:t>
      </w:r>
      <w:r w:rsidR="00B34DEA" w:rsidRPr="00371326">
        <w:rPr>
          <w:rFonts w:ascii="Garamond" w:hAnsi="Garamond"/>
          <w:sz w:val="20"/>
          <w:szCs w:val="20"/>
        </w:rPr>
        <w:t>)</w:t>
      </w:r>
      <w:r w:rsidRPr="00371326">
        <w:rPr>
          <w:rFonts w:ascii="Garamond" w:hAnsi="Garamond"/>
          <w:sz w:val="20"/>
          <w:szCs w:val="20"/>
        </w:rPr>
        <w:t xml:space="preserve"> oraz przesłane za pośrednictwem środków komunikacji elektronicznej</w:t>
      </w:r>
      <w:r w:rsidRPr="00371326">
        <w:rPr>
          <w:rFonts w:ascii="Garamond" w:hAnsi="Garamond"/>
          <w:b/>
          <w:sz w:val="20"/>
          <w:szCs w:val="20"/>
        </w:rPr>
        <w:t>.</w:t>
      </w:r>
      <w:r w:rsidRPr="00371326">
        <w:rPr>
          <w:rFonts w:ascii="Garamond" w:hAnsi="Garamond"/>
          <w:sz w:val="20"/>
          <w:szCs w:val="20"/>
        </w:rPr>
        <w:t xml:space="preserve"> </w:t>
      </w:r>
    </w:p>
    <w:p w14:paraId="687BC721" w14:textId="77777777" w:rsidR="00DE5A06" w:rsidRPr="00613D3D" w:rsidRDefault="00DE5A06" w:rsidP="00817C6F">
      <w:pPr>
        <w:pStyle w:val="Standard"/>
        <w:numPr>
          <w:ilvl w:val="1"/>
          <w:numId w:val="121"/>
        </w:numPr>
        <w:tabs>
          <w:tab w:val="left" w:pos="0"/>
          <w:tab w:val="left" w:pos="567"/>
        </w:tabs>
        <w:spacing w:line="276" w:lineRule="auto"/>
        <w:jc w:val="both"/>
        <w:rPr>
          <w:rFonts w:ascii="Garamond" w:hAnsi="Garamond"/>
          <w:sz w:val="20"/>
          <w:szCs w:val="20"/>
        </w:rPr>
      </w:pPr>
      <w:r w:rsidRPr="00613D3D">
        <w:rPr>
          <w:rFonts w:ascii="Garamond" w:hAnsi="Garamond"/>
          <w:sz w:val="20"/>
          <w:szCs w:val="20"/>
        </w:rPr>
        <w:t xml:space="preserve">W postępowaniach poniżej progów unijnych wykonawca może złożyć ofertę w postaci elektronicznej opatrzonej podpisem zaufanym. W przypadku formy elektronicznej opatrzonej podpisem zaufanym, postać elektroniczna oświadczenia woli jest opatrywana podpisem zaufanym. Podpis zaufany nie jest kwalifikowanym podpisem elektronicznym Jest formą, która jest dopuszczalna w postępowaniach </w:t>
      </w:r>
      <w:proofErr w:type="spellStart"/>
      <w:r w:rsidRPr="00613D3D">
        <w:rPr>
          <w:rFonts w:ascii="Garamond" w:hAnsi="Garamond"/>
          <w:sz w:val="20"/>
          <w:szCs w:val="20"/>
        </w:rPr>
        <w:t>tzw</w:t>
      </w:r>
      <w:proofErr w:type="spellEnd"/>
      <w:r w:rsidRPr="00613D3D">
        <w:rPr>
          <w:rFonts w:ascii="Garamond" w:hAnsi="Garamond"/>
          <w:sz w:val="20"/>
          <w:szCs w:val="20"/>
        </w:rPr>
        <w:t xml:space="preserve"> krajowych a korzystanie z niego możliwe jest jedynie z  wykorzystaniem systemu teleinformatycznego pozwalającego na użycie pieczęci elektronicznej ministra właściwego do spraw informatyzacji Systemem zapewniającym możliwość wykorzystania podpisu zaufanego jest w Polsce system </w:t>
      </w:r>
      <w:proofErr w:type="spellStart"/>
      <w:r w:rsidRPr="00613D3D">
        <w:rPr>
          <w:rFonts w:ascii="Garamond" w:hAnsi="Garamond"/>
          <w:sz w:val="20"/>
          <w:szCs w:val="20"/>
        </w:rPr>
        <w:t>ePUAP</w:t>
      </w:r>
      <w:proofErr w:type="spellEnd"/>
      <w:r w:rsidRPr="00613D3D">
        <w:rPr>
          <w:rFonts w:ascii="Garamond" w:hAnsi="Garamond"/>
          <w:sz w:val="20"/>
          <w:szCs w:val="20"/>
        </w:rPr>
        <w:t xml:space="preserve">. </w:t>
      </w:r>
    </w:p>
    <w:p w14:paraId="2BB40ACD" w14:textId="5747A10C" w:rsidR="00DE5A06" w:rsidRPr="00DE5A06" w:rsidRDefault="00DE5A06" w:rsidP="00817C6F">
      <w:pPr>
        <w:pStyle w:val="Standard"/>
        <w:numPr>
          <w:ilvl w:val="1"/>
          <w:numId w:val="121"/>
        </w:numPr>
        <w:tabs>
          <w:tab w:val="left" w:pos="0"/>
          <w:tab w:val="left" w:pos="567"/>
        </w:tabs>
        <w:spacing w:line="276" w:lineRule="auto"/>
        <w:jc w:val="both"/>
        <w:rPr>
          <w:rFonts w:ascii="Garamond" w:hAnsi="Garamond"/>
          <w:sz w:val="20"/>
          <w:szCs w:val="20"/>
        </w:rPr>
      </w:pPr>
      <w:r w:rsidRPr="00613D3D">
        <w:rPr>
          <w:rFonts w:ascii="Garamond" w:hAnsi="Garamond"/>
          <w:sz w:val="20"/>
          <w:szCs w:val="20"/>
        </w:rPr>
        <w:t>Z kolei podpis osobisty, to zgodnie z art 2 ust 1 pkt 9 ustawy z dnia 6 sierpnia 2010 r o dowodach osobistych (Dz.U.202</w:t>
      </w:r>
      <w:r w:rsidR="00477E25">
        <w:rPr>
          <w:rFonts w:ascii="Garamond" w:hAnsi="Garamond"/>
          <w:sz w:val="20"/>
          <w:szCs w:val="20"/>
        </w:rPr>
        <w:t>5</w:t>
      </w:r>
      <w:r w:rsidRPr="00613D3D">
        <w:rPr>
          <w:rFonts w:ascii="Garamond" w:hAnsi="Garamond"/>
          <w:sz w:val="20"/>
          <w:szCs w:val="20"/>
        </w:rPr>
        <w:t>.</w:t>
      </w:r>
      <w:r w:rsidR="00477E25">
        <w:rPr>
          <w:rFonts w:ascii="Garamond" w:hAnsi="Garamond"/>
          <w:sz w:val="20"/>
          <w:szCs w:val="20"/>
        </w:rPr>
        <w:t>1753</w:t>
      </w:r>
      <w:r w:rsidRPr="00613D3D">
        <w:rPr>
          <w:rFonts w:ascii="Garamond" w:hAnsi="Garamond"/>
          <w:sz w:val="20"/>
          <w:szCs w:val="20"/>
        </w:rPr>
        <w:t xml:space="preserve">) podpis osobisty to zaawansowany podpis elektroniczny w rozumieniu art 3 pkt 11 rozporządzenia </w:t>
      </w:r>
      <w:proofErr w:type="spellStart"/>
      <w:r w:rsidRPr="00613D3D">
        <w:rPr>
          <w:rFonts w:ascii="Garamond" w:hAnsi="Garamond"/>
          <w:sz w:val="20"/>
          <w:szCs w:val="20"/>
        </w:rPr>
        <w:t>eIDAS</w:t>
      </w:r>
      <w:proofErr w:type="spellEnd"/>
      <w:r w:rsidRPr="00613D3D">
        <w:rPr>
          <w:rFonts w:ascii="Garamond" w:hAnsi="Garamond"/>
          <w:sz w:val="20"/>
          <w:szCs w:val="20"/>
        </w:rPr>
        <w:t>, weryfikowany za pomocą certyfikatu podpisu osobistego.</w:t>
      </w:r>
    </w:p>
    <w:p w14:paraId="7B0D244F"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sz w:val="20"/>
          <w:szCs w:val="20"/>
        </w:rPr>
        <w:t>Wykonawca może złożyć jedną ofertę w języku polskim.</w:t>
      </w:r>
    </w:p>
    <w:p w14:paraId="4236E92E"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sz w:val="20"/>
          <w:szCs w:val="20"/>
        </w:rPr>
        <w:t>Wszelkie koszty związane z przygotowaniem i złożeniem oferty ponosi Wykonawca.</w:t>
      </w:r>
    </w:p>
    <w:p w14:paraId="4F9C5490"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sz w:val="20"/>
          <w:szCs w:val="20"/>
        </w:rPr>
        <w:t>Oferta powinna być sporządzona w języku polskim, z zachowaniem postaci elektronicznej w następujących formatach przesyłanych danych: .pdf, .</w:t>
      </w:r>
      <w:proofErr w:type="spellStart"/>
      <w:r w:rsidRPr="00371326">
        <w:rPr>
          <w:rFonts w:ascii="Garamond" w:hAnsi="Garamond"/>
          <w:sz w:val="20"/>
          <w:szCs w:val="20"/>
        </w:rPr>
        <w:t>doc</w:t>
      </w:r>
      <w:proofErr w:type="spellEnd"/>
      <w:r w:rsidRPr="00371326">
        <w:rPr>
          <w:rFonts w:ascii="Garamond" w:hAnsi="Garamond"/>
          <w:sz w:val="20"/>
          <w:szCs w:val="20"/>
        </w:rPr>
        <w:t>, .</w:t>
      </w:r>
      <w:proofErr w:type="spellStart"/>
      <w:r w:rsidRPr="00371326">
        <w:rPr>
          <w:rFonts w:ascii="Garamond" w:hAnsi="Garamond"/>
          <w:sz w:val="20"/>
          <w:szCs w:val="20"/>
        </w:rPr>
        <w:t>docx</w:t>
      </w:r>
      <w:proofErr w:type="spellEnd"/>
      <w:r w:rsidRPr="00371326">
        <w:rPr>
          <w:rFonts w:ascii="Garamond" w:hAnsi="Garamond"/>
          <w:sz w:val="20"/>
          <w:szCs w:val="20"/>
        </w:rPr>
        <w:t xml:space="preserve">, , i podpisana kwalifikowanym podpisem elektronicznym. Ofertę należy złożyć w oryginale. </w:t>
      </w:r>
    </w:p>
    <w:p w14:paraId="3B6503C3" w14:textId="609BCF4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sz w:val="20"/>
          <w:szCs w:val="20"/>
        </w:rPr>
        <w:t xml:space="preserve">Wszelkie informacje stanowiące tajemnicę przedsiębiorstwa w rozumieniu ustawy z dnia 16 kwietnia 1993 r. o zwalczaniu nieuczciwej konkurencji </w:t>
      </w:r>
      <w:r w:rsidR="00B34DEA" w:rsidRPr="00371326">
        <w:rPr>
          <w:rFonts w:ascii="Garamond" w:hAnsi="Garamond"/>
          <w:sz w:val="20"/>
          <w:szCs w:val="20"/>
        </w:rPr>
        <w:t>(tj. Dz.U. z 202</w:t>
      </w:r>
      <w:r w:rsidR="00477E25">
        <w:rPr>
          <w:rFonts w:ascii="Garamond" w:hAnsi="Garamond"/>
          <w:sz w:val="20"/>
          <w:szCs w:val="20"/>
        </w:rPr>
        <w:t>6</w:t>
      </w:r>
      <w:r w:rsidR="00B34DEA" w:rsidRPr="00371326">
        <w:rPr>
          <w:rFonts w:ascii="Garamond" w:hAnsi="Garamond"/>
          <w:sz w:val="20"/>
          <w:szCs w:val="20"/>
        </w:rPr>
        <w:t xml:space="preserve"> r. poz. </w:t>
      </w:r>
      <w:r w:rsidR="00477E25">
        <w:rPr>
          <w:rFonts w:ascii="Garamond" w:hAnsi="Garamond"/>
          <w:sz w:val="20"/>
          <w:szCs w:val="20"/>
        </w:rPr>
        <w:t>85</w:t>
      </w:r>
      <w:r w:rsidR="00B34DEA" w:rsidRPr="00371326">
        <w:rPr>
          <w:rFonts w:ascii="Garamond" w:hAnsi="Garamond"/>
          <w:sz w:val="20"/>
          <w:szCs w:val="20"/>
        </w:rPr>
        <w:t>),</w:t>
      </w:r>
      <w:r w:rsidRPr="00371326">
        <w:rPr>
          <w:rFonts w:ascii="Garamond" w:hAnsi="Garamond"/>
          <w:sz w:val="20"/>
          <w:szCs w:val="20"/>
        </w:rPr>
        <w:t xml:space="preserve">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t>
      </w:r>
    </w:p>
    <w:p w14:paraId="2D4E1573" w14:textId="30D9AEA4"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sz w:val="20"/>
          <w:szCs w:val="20"/>
        </w:rPr>
        <w:t xml:space="preserve">Wykonawca winien wykazać, że przedmiotowe informacje faktycznie stanowią tajemnicę przedsiębiorstwa., tzn.: zastrzeżone informacje nie są ujawnione do publicznej informacji, </w:t>
      </w:r>
      <w:r w:rsidRPr="00371326">
        <w:rPr>
          <w:rFonts w:ascii="Garamond" w:hAnsi="Garamond" w:cs="Calibri Light"/>
          <w:sz w:val="20"/>
          <w:szCs w:val="20"/>
        </w:rPr>
        <w:t xml:space="preserve">zastrzeżone informacje, stanowią informacje techniczne, technologiczne, organizacyjne przedsiębiorstwa lub inne informacje posiadające wartość gospodarczą, Wykonawca podjął odpowiednie kroki/działania mające na celu zachowanie ich poufności. </w:t>
      </w:r>
      <w:r w:rsidRPr="00371326">
        <w:rPr>
          <w:rFonts w:ascii="Garamond" w:hAnsi="Garamond"/>
          <w:sz w:val="20"/>
          <w:szCs w:val="20"/>
        </w:rPr>
        <w:t>Zamawiający nie ponosi odpowiedzialności za ujawnienie informacji stanowiących tajemnicę przedsiębiorstwa, o których Wykonawca nie poinformował Zamawiającego w sposób określony w zdaniu poprzedz</w:t>
      </w:r>
      <w:r w:rsidR="00104E78">
        <w:rPr>
          <w:rFonts w:ascii="Garamond" w:hAnsi="Garamond"/>
          <w:sz w:val="20"/>
          <w:szCs w:val="20"/>
        </w:rPr>
        <w:t>aj</w:t>
      </w:r>
      <w:r w:rsidRPr="00371326">
        <w:rPr>
          <w:rFonts w:ascii="Garamond" w:hAnsi="Garamond"/>
          <w:sz w:val="20"/>
          <w:szCs w:val="20"/>
        </w:rPr>
        <w:t xml:space="preserve">ącym. </w:t>
      </w:r>
    </w:p>
    <w:p w14:paraId="2799ACCD"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sz w:val="20"/>
          <w:szCs w:val="20"/>
        </w:rPr>
        <w:t xml:space="preserve">Pliki stanowiące ofertę należy skompresować do jednego pliku archiwum (ZIP). </w:t>
      </w:r>
    </w:p>
    <w:p w14:paraId="4D870E03"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sz w:val="20"/>
          <w:szCs w:val="20"/>
        </w:rPr>
        <w:t>Wykonawca po upływie terminu do składania ofert nie może skutecznie dokonać zmiany ani wycofać złożonej oferty.</w:t>
      </w:r>
    </w:p>
    <w:p w14:paraId="51316540"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sz w:val="20"/>
          <w:szCs w:val="20"/>
        </w:rPr>
        <w:t xml:space="preserve">We wszelkiej korespondencji związanej z niniejszym postępowaniem Zamawiający i Wykonawcy posługują się numerem ogłoszenia (BZP, TED lub ID postępowania). </w:t>
      </w:r>
    </w:p>
    <w:p w14:paraId="0F3E2E2A" w14:textId="77777777" w:rsidR="00CA5ECD" w:rsidRPr="00371326" w:rsidRDefault="00CA5ECD" w:rsidP="00694750">
      <w:pPr>
        <w:numPr>
          <w:ilvl w:val="1"/>
          <w:numId w:val="86"/>
        </w:numPr>
        <w:tabs>
          <w:tab w:val="left" w:pos="0"/>
        </w:tabs>
        <w:spacing w:line="276" w:lineRule="auto"/>
        <w:jc w:val="both"/>
        <w:rPr>
          <w:rFonts w:ascii="Garamond" w:hAnsi="Garamond"/>
          <w:sz w:val="20"/>
          <w:szCs w:val="20"/>
        </w:rPr>
      </w:pPr>
      <w:r w:rsidRPr="00371326">
        <w:rPr>
          <w:rFonts w:ascii="Garamond" w:hAnsi="Garamond"/>
          <w:sz w:val="20"/>
          <w:szCs w:val="20"/>
        </w:rPr>
        <w:t xml:space="preserve">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oraz w rozporządzeniu Ministra Rozwoju, Pracy i Technologii z dnia 23 grudnia 2020 r.  </w:t>
      </w:r>
      <w:r w:rsidRPr="00371326">
        <w:rPr>
          <w:rFonts w:ascii="Garamond" w:eastAsia="SimSun" w:hAnsi="Garamond" w:cs="TimesNewRoman,Bold"/>
          <w:kern w:val="0"/>
          <w:sz w:val="20"/>
          <w:szCs w:val="20"/>
        </w:rPr>
        <w:t>w sprawie podmiotowych środków dowodowych oraz innych dokumentów lub oświadczeń, jakich może żądać</w:t>
      </w:r>
      <w:r w:rsidRPr="00371326">
        <w:rPr>
          <w:rFonts w:ascii="Garamond" w:hAnsi="Garamond"/>
          <w:sz w:val="20"/>
          <w:szCs w:val="20"/>
        </w:rPr>
        <w:t xml:space="preserve"> </w:t>
      </w:r>
      <w:r w:rsidRPr="00371326">
        <w:rPr>
          <w:rFonts w:ascii="Garamond" w:eastAsia="SimSun" w:hAnsi="Garamond" w:cs="TimesNewRoman,Bold"/>
          <w:kern w:val="0"/>
          <w:sz w:val="20"/>
          <w:szCs w:val="20"/>
        </w:rPr>
        <w:t>zamawiający od wykonawcy (</w:t>
      </w:r>
      <w:r w:rsidRPr="00371326">
        <w:rPr>
          <w:rFonts w:ascii="Garamond" w:hAnsi="Garamond"/>
          <w:sz w:val="20"/>
          <w:szCs w:val="20"/>
        </w:rPr>
        <w:t>Dz.U.2020.2415).</w:t>
      </w:r>
    </w:p>
    <w:p w14:paraId="5BBDC25A"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cs="Arial"/>
          <w:sz w:val="20"/>
          <w:szCs w:val="20"/>
        </w:rPr>
        <w:t>Treść oferty musi być zgodna z wymaganiami Zamawiającego określonymi w dokumentach zamówienia, w szczególności zgodnie z niniejszą SWZ.</w:t>
      </w:r>
    </w:p>
    <w:p w14:paraId="19D5D089" w14:textId="013A9EC0"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cs="Calibri"/>
          <w:sz w:val="20"/>
          <w:szCs w:val="20"/>
        </w:rPr>
        <w:t xml:space="preserve">Oferta wraz z załącznikami musi być złożona przy pomocy Formularza ofertowego i </w:t>
      </w:r>
      <w:r w:rsidR="008630ED" w:rsidRPr="00371326">
        <w:rPr>
          <w:rFonts w:ascii="Garamond" w:hAnsi="Garamond" w:cs="Garamond"/>
          <w:sz w:val="20"/>
          <w:szCs w:val="20"/>
        </w:rPr>
        <w:t xml:space="preserve">opis przedmiotu zamówienia – </w:t>
      </w:r>
      <w:r w:rsidR="008630ED" w:rsidRPr="00371326">
        <w:rPr>
          <w:rFonts w:ascii="Garamond" w:hAnsi="Garamond" w:cs="Garamond"/>
          <w:bCs/>
          <w:sz w:val="20"/>
          <w:szCs w:val="20"/>
        </w:rPr>
        <w:t>zestawienie wymagań  i oferowanych przedmiotów i parametrów</w:t>
      </w:r>
      <w:r w:rsidR="008630ED" w:rsidRPr="00371326">
        <w:rPr>
          <w:rFonts w:ascii="Garamond" w:hAnsi="Garamond"/>
          <w:sz w:val="20"/>
          <w:szCs w:val="20"/>
        </w:rPr>
        <w:t xml:space="preserve"> </w:t>
      </w:r>
      <w:r w:rsidR="00D36487" w:rsidRPr="00371326">
        <w:rPr>
          <w:rFonts w:ascii="Garamond" w:hAnsi="Garamond" w:cs="Calibri"/>
          <w:sz w:val="20"/>
          <w:szCs w:val="20"/>
        </w:rPr>
        <w:t>– zaoferowane parametry</w:t>
      </w:r>
      <w:r w:rsidRPr="00371326">
        <w:rPr>
          <w:rFonts w:ascii="Garamond" w:hAnsi="Garamond" w:cs="Calibri"/>
          <w:sz w:val="20"/>
          <w:szCs w:val="20"/>
        </w:rPr>
        <w:t xml:space="preserve"> (Załącznik nr 1 i nr 2 do SWZ) udostępnionego przez Zamawiającego na Platformie e-Zamówienia. Sposób zmiany i wycofania oferty został opisany w Instrukcji użytkownika dostępnej na stronie internetowej e-zamówienia https://ezamowienia.gov.pl/pl/instrukcje/ w zakładce „składanie ofert”.</w:t>
      </w:r>
    </w:p>
    <w:p w14:paraId="3AADE971"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cs="Calibri"/>
          <w:kern w:val="0"/>
          <w:sz w:val="20"/>
          <w:szCs w:val="20"/>
          <w:lang w:eastAsia="pl-PL"/>
        </w:rPr>
        <w:t>Aby złożyć ofertę Wykonawca musi posiadać aktywne konto podmiotu „Wykonawca” na Platformie e-Zamówienia. Korzystanie z Platformy e-Zamówienia jest bezpłatne. Szczegółowe informacje na temat zakładania kont podmiotów oraz zasady i warunki korzystania z Platformy e-Zamówienia określa Regulamin Platformy e-Zamówienia, dostępny na stronie internetowej https://ezamowienia.gov.pl oraz informacje zamieszczone w zakładce „Centrum Pomocy”. Przeglądanie i pobieranie publicznej treści dokumentacji postępowania nie wymaga posiadania konta na Platformie e-Zamówienia ani logowania. 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3CE16D71"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cs="Calibri"/>
          <w:kern w:val="0"/>
          <w:sz w:val="20"/>
          <w:szCs w:val="20"/>
          <w:lang w:eastAsia="pl-PL"/>
        </w:rPr>
        <w:t>Wykonawca przystępując do niniejszego postępowania o udzielenie zamówienia publicznego, akceptuje warunki korzystania z Platformy e-Zamówienia, określone w Regulamin Platformy e-Zamówienia oraz zobowiązuje się korzystając z Platformy e-Zamówienia przestrzegać postanowień tego Regulaminu.</w:t>
      </w:r>
    </w:p>
    <w:p w14:paraId="2F305647"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cs="Calibri"/>
          <w:kern w:val="0"/>
          <w:sz w:val="20"/>
          <w:szCs w:val="20"/>
          <w:lang w:eastAsia="pl-PL"/>
        </w:rPr>
        <w:t>Maksymalny łączny rozmiar plików stanowiących ofertę lub składanych wraz z ofertą to 250 MB.</w:t>
      </w:r>
    </w:p>
    <w:p w14:paraId="6C6AAD8B"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cs="Calibri"/>
          <w:kern w:val="0"/>
          <w:sz w:val="20"/>
          <w:szCs w:val="20"/>
          <w:lang w:eastAsia="pl-PL"/>
        </w:rPr>
        <w:t>Zamawiający zamieścił link do postępowania oraz ID postępowania w Rozdziale 2 SWZ. Postępowanie można wyszukać również ze strony głównej Platformy e-Zamówienia (przycisk „Przeglądaj postępowania/konkursy”)</w:t>
      </w:r>
    </w:p>
    <w:p w14:paraId="53909FD6"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cs="Calibri"/>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71326">
        <w:rPr>
          <w:rFonts w:ascii="Garamond" w:hAnsi="Garamond" w:cs="Calibri"/>
          <w:sz w:val="20"/>
          <w:szCs w:val="20"/>
        </w:rPr>
        <w:t>drag&amp;drop</w:t>
      </w:r>
      <w:proofErr w:type="spellEnd"/>
      <w:r w:rsidRPr="00371326">
        <w:rPr>
          <w:rFonts w:ascii="Garamond" w:hAnsi="Garamond" w:cs="Calibri"/>
          <w:sz w:val="20"/>
          <w:szCs w:val="20"/>
        </w:rPr>
        <w:t xml:space="preserve"> („przeciągnij” i „upuść”) służące do dodawania plików. </w:t>
      </w:r>
    </w:p>
    <w:p w14:paraId="6E50B5C6"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cs="Calibri"/>
          <w:sz w:val="20"/>
          <w:szCs w:val="20"/>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r w:rsidRPr="00371326">
        <w:rPr>
          <w:rFonts w:ascii="Garamond" w:hAnsi="Garamond" w:cs="Calibri"/>
          <w:b/>
          <w:bCs/>
          <w:sz w:val="20"/>
          <w:szCs w:val="20"/>
        </w:rPr>
        <w:t xml:space="preserve">UWAGA: Zamawiający nie udostępnia interaktywnego formularza ofertowego na platformie e- Zamówienia i należy zignorować komunikat pojawiający się przy składaniu oferty, iż „Postępowanie nie posiada opublikowanego formularza do tego etapu postępowania. </w:t>
      </w:r>
    </w:p>
    <w:p w14:paraId="295A4F63"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cs="Calibri"/>
          <w:sz w:val="20"/>
          <w:szCs w:val="20"/>
        </w:rPr>
        <w:t>Wykonawca może przed upływem terminu składania ofert wycofać/zmienić ofertę.</w:t>
      </w:r>
    </w:p>
    <w:p w14:paraId="08A45685"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cs="Calibri"/>
          <w:sz w:val="20"/>
          <w:szCs w:val="20"/>
        </w:rPr>
        <w:t xml:space="preserve">Wykonawca wycofuje ofertę w zakładce „Oferty/wnioski” używając przycisku „Wycofaj ofertę”. </w:t>
      </w:r>
    </w:p>
    <w:p w14:paraId="2397DFB8"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cs="Calibri"/>
          <w:sz w:val="20"/>
          <w:szCs w:val="20"/>
        </w:rPr>
        <w:t>Sposób zmiany i wycofania oferty został opisany w Instrukcji użytkownika dostępnej na stronie internetowej e-zamówienia https://ezamowienia.gov.pl/pl/instrukcje/ w zakładce „składanie ofert”.</w:t>
      </w:r>
    </w:p>
    <w:p w14:paraId="146E608D" w14:textId="77777777" w:rsidR="009046AB" w:rsidRPr="00371326" w:rsidRDefault="009046AB" w:rsidP="00694750">
      <w:pPr>
        <w:numPr>
          <w:ilvl w:val="1"/>
          <w:numId w:val="86"/>
        </w:numPr>
        <w:tabs>
          <w:tab w:val="left" w:pos="0"/>
        </w:tabs>
        <w:spacing w:line="276" w:lineRule="auto"/>
        <w:jc w:val="both"/>
        <w:rPr>
          <w:rFonts w:ascii="Garamond" w:hAnsi="Garamond"/>
          <w:sz w:val="20"/>
          <w:szCs w:val="20"/>
        </w:rPr>
      </w:pPr>
      <w:r w:rsidRPr="00371326">
        <w:rPr>
          <w:rFonts w:ascii="Garamond" w:hAnsi="Garamond" w:cs="Calibri"/>
          <w:b/>
          <w:bCs/>
          <w:sz w:val="20"/>
          <w:szCs w:val="20"/>
        </w:rPr>
        <w:t xml:space="preserve">Zamawiający zaleca, aby oferta została utworzona w formacie </w:t>
      </w:r>
      <w:r w:rsidRPr="00371326">
        <w:rPr>
          <w:rFonts w:ascii="Garamond" w:hAnsi="Garamond" w:cs="Calibri"/>
          <w:bCs/>
          <w:sz w:val="20"/>
          <w:szCs w:val="20"/>
        </w:rPr>
        <w:t>pdf</w:t>
      </w:r>
      <w:r w:rsidRPr="00371326">
        <w:rPr>
          <w:rFonts w:ascii="Garamond" w:hAnsi="Garamond" w:cs="Calibri"/>
          <w:b/>
          <w:bCs/>
          <w:sz w:val="20"/>
          <w:szCs w:val="20"/>
        </w:rPr>
        <w:t xml:space="preserve"> oraz podpisana 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3F97E54B" w14:textId="57CED3CC" w:rsidR="009046AB" w:rsidRPr="00371326" w:rsidRDefault="009046AB" w:rsidP="00371326">
      <w:pPr>
        <w:spacing w:line="276" w:lineRule="auto"/>
        <w:jc w:val="both"/>
        <w:rPr>
          <w:rFonts w:ascii="Garamond" w:hAnsi="Garamond"/>
          <w:b/>
          <w:sz w:val="20"/>
          <w:szCs w:val="20"/>
        </w:rPr>
      </w:pPr>
      <w:bookmarkStart w:id="6" w:name="_Toc529078494"/>
      <w:r w:rsidRPr="00371326">
        <w:rPr>
          <w:rFonts w:ascii="Garamond" w:hAnsi="Garamond"/>
          <w:b/>
          <w:sz w:val="20"/>
          <w:szCs w:val="20"/>
        </w:rPr>
        <w:t>2</w:t>
      </w:r>
      <w:r w:rsidR="00B33113">
        <w:rPr>
          <w:rFonts w:ascii="Garamond" w:hAnsi="Garamond"/>
          <w:b/>
          <w:sz w:val="20"/>
          <w:szCs w:val="20"/>
        </w:rPr>
        <w:t>0</w:t>
      </w:r>
      <w:r w:rsidRPr="00371326">
        <w:rPr>
          <w:rFonts w:ascii="Garamond" w:hAnsi="Garamond"/>
          <w:b/>
          <w:sz w:val="20"/>
          <w:szCs w:val="20"/>
        </w:rPr>
        <w:t>.</w:t>
      </w:r>
      <w:r w:rsidRPr="00371326">
        <w:rPr>
          <w:rFonts w:ascii="Garamond" w:hAnsi="Garamond"/>
          <w:b/>
          <w:sz w:val="20"/>
          <w:szCs w:val="20"/>
        </w:rPr>
        <w:tab/>
      </w:r>
      <w:r w:rsidRPr="00371326">
        <w:rPr>
          <w:rFonts w:ascii="Garamond" w:hAnsi="Garamond"/>
          <w:b/>
          <w:bCs/>
          <w:sz w:val="20"/>
          <w:szCs w:val="20"/>
        </w:rPr>
        <w:t>SPOSÓB POROZUMIEWANIA SIĘ ZAMAWIAJĄCEGO Z WYKONAWCĄ – nie dotyczy składania oferty</w:t>
      </w:r>
      <w:bookmarkEnd w:id="6"/>
      <w:r w:rsidRPr="00371326">
        <w:rPr>
          <w:rFonts w:ascii="Garamond" w:hAnsi="Garamond" w:cs="Garamond"/>
          <w:b/>
          <w:bCs/>
          <w:sz w:val="20"/>
          <w:szCs w:val="20"/>
        </w:rPr>
        <w:t xml:space="preserve"> </w:t>
      </w:r>
    </w:p>
    <w:p w14:paraId="41445652" w14:textId="556CA091" w:rsidR="009046AB" w:rsidRPr="00371326" w:rsidRDefault="009046AB" w:rsidP="00694750">
      <w:pPr>
        <w:numPr>
          <w:ilvl w:val="0"/>
          <w:numId w:val="102"/>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371326">
        <w:rPr>
          <w:rFonts w:ascii="Garamond" w:hAnsi="Garamond" w:cs="Calibri"/>
          <w:kern w:val="0"/>
          <w:sz w:val="20"/>
          <w:szCs w:val="20"/>
          <w:lang w:eastAsia="pl-PL"/>
        </w:rPr>
        <w:t xml:space="preserve">Z zastrzeżeniem postanowień zawartych w SWZ, komunikacja między Zamawiającym, a Wykonawcami może się odbywać wyłącznie przy użyciu środków komunikacji elektronicznej w rozumieniu ustawy z dnia 18 lipca 2002 r. o świadczeniu usług drogą elektroniczną (tj. </w:t>
      </w:r>
      <w:r w:rsidR="00CA5ECD" w:rsidRPr="00371326">
        <w:rPr>
          <w:rFonts w:ascii="Garamond" w:hAnsi="Garamond" w:cs="Calibri"/>
          <w:kern w:val="0"/>
          <w:sz w:val="20"/>
          <w:szCs w:val="20"/>
          <w:lang w:eastAsia="pl-PL"/>
        </w:rPr>
        <w:t>Dz.U. z 2024 r. poz. 1513 ze zm.)</w:t>
      </w:r>
      <w:r w:rsidRPr="00371326">
        <w:rPr>
          <w:rFonts w:ascii="Garamond" w:hAnsi="Garamond" w:cs="Calibri"/>
          <w:kern w:val="0"/>
          <w:sz w:val="20"/>
          <w:szCs w:val="20"/>
          <w:lang w:eastAsia="pl-PL"/>
        </w:rPr>
        <w:t xml:space="preserve"> tj.:</w:t>
      </w:r>
    </w:p>
    <w:p w14:paraId="75B06D17" w14:textId="77777777" w:rsidR="009046AB" w:rsidRPr="00371326" w:rsidRDefault="009046AB" w:rsidP="00694750">
      <w:pPr>
        <w:numPr>
          <w:ilvl w:val="2"/>
          <w:numId w:val="103"/>
        </w:numPr>
        <w:suppressAutoHyphens w:val="0"/>
        <w:autoSpaceDN/>
        <w:spacing w:line="276" w:lineRule="auto"/>
        <w:ind w:left="0" w:firstLine="0"/>
        <w:jc w:val="both"/>
        <w:textAlignment w:val="auto"/>
        <w:rPr>
          <w:rFonts w:ascii="Garamond" w:hAnsi="Garamond" w:cs="Calibri"/>
          <w:kern w:val="0"/>
          <w:sz w:val="20"/>
          <w:szCs w:val="20"/>
          <w:lang w:eastAsia="pl-PL"/>
        </w:rPr>
      </w:pPr>
      <w:bookmarkStart w:id="7" w:name="_Hlk125126187"/>
      <w:r w:rsidRPr="00371326">
        <w:rPr>
          <w:rFonts w:ascii="Garamond" w:hAnsi="Garamond" w:cs="Calibri"/>
          <w:kern w:val="0"/>
          <w:sz w:val="20"/>
          <w:szCs w:val="20"/>
          <w:lang w:eastAsia="pl-PL"/>
        </w:rPr>
        <w:t xml:space="preserve">pocztą elektroniczną na adres e-mail: </w:t>
      </w:r>
      <w:hyperlink r:id="rId9" w:history="1">
        <w:r w:rsidRPr="00371326">
          <w:rPr>
            <w:rFonts w:ascii="Garamond" w:hAnsi="Garamond" w:cs="Calibri"/>
            <w:kern w:val="0"/>
            <w:sz w:val="20"/>
            <w:szCs w:val="20"/>
            <w:u w:val="single"/>
            <w:lang w:eastAsia="pl-PL"/>
          </w:rPr>
          <w:t>zam@5wszk.com.pl</w:t>
        </w:r>
      </w:hyperlink>
      <w:r w:rsidRPr="00371326">
        <w:rPr>
          <w:rFonts w:ascii="Garamond" w:hAnsi="Garamond" w:cs="Calibri"/>
          <w:kern w:val="0"/>
          <w:sz w:val="20"/>
          <w:szCs w:val="20"/>
          <w:u w:val="single"/>
          <w:lang w:eastAsia="pl-PL"/>
        </w:rPr>
        <w:t xml:space="preserve"> </w:t>
      </w:r>
      <w:r w:rsidRPr="00371326">
        <w:rPr>
          <w:rFonts w:ascii="Garamond" w:hAnsi="Garamond" w:cs="Calibri"/>
          <w:kern w:val="0"/>
          <w:sz w:val="20"/>
          <w:szCs w:val="20"/>
          <w:lang w:eastAsia="pl-PL"/>
        </w:rPr>
        <w:t xml:space="preserve"> lub</w:t>
      </w:r>
    </w:p>
    <w:p w14:paraId="0C55FB60" w14:textId="77777777" w:rsidR="009046AB" w:rsidRPr="00371326" w:rsidRDefault="009046AB" w:rsidP="00694750">
      <w:pPr>
        <w:numPr>
          <w:ilvl w:val="2"/>
          <w:numId w:val="103"/>
        </w:numPr>
        <w:tabs>
          <w:tab w:val="left" w:pos="0"/>
          <w:tab w:val="left" w:pos="851"/>
        </w:tabs>
        <w:suppressAutoHyphens w:val="0"/>
        <w:autoSpaceDN/>
        <w:spacing w:line="276" w:lineRule="auto"/>
        <w:ind w:left="0" w:firstLine="0"/>
        <w:jc w:val="both"/>
        <w:textAlignment w:val="auto"/>
        <w:rPr>
          <w:rFonts w:ascii="Garamond" w:hAnsi="Garamond" w:cs="Calibri"/>
          <w:b/>
          <w:bCs/>
          <w:strike/>
          <w:kern w:val="0"/>
          <w:sz w:val="20"/>
          <w:szCs w:val="20"/>
          <w:lang w:eastAsia="pl-PL"/>
        </w:rPr>
      </w:pPr>
      <w:r w:rsidRPr="00371326">
        <w:rPr>
          <w:rFonts w:ascii="Garamond" w:eastAsia="SimSun" w:hAnsi="Garamond" w:cs="Calibri"/>
          <w:kern w:val="0"/>
          <w:sz w:val="20"/>
          <w:szCs w:val="20"/>
        </w:rPr>
        <w:t xml:space="preserve">za pomocą </w:t>
      </w:r>
      <w:r w:rsidRPr="00371326">
        <w:rPr>
          <w:rFonts w:ascii="Garamond" w:hAnsi="Garamond" w:cs="Calibri"/>
          <w:kern w:val="0"/>
          <w:sz w:val="20"/>
          <w:szCs w:val="20"/>
          <w:lang w:eastAsia="pl-PL"/>
        </w:rPr>
        <w:t xml:space="preserve">Platformy e-Zamówienia, która jest dostępna pod adresem </w:t>
      </w:r>
      <w:hyperlink r:id="rId10" w:history="1">
        <w:r w:rsidRPr="00371326">
          <w:rPr>
            <w:rFonts w:ascii="Garamond" w:hAnsi="Garamond" w:cs="Calibri"/>
            <w:kern w:val="0"/>
            <w:sz w:val="20"/>
            <w:szCs w:val="20"/>
            <w:u w:val="single"/>
            <w:lang w:eastAsia="pl-PL"/>
          </w:rPr>
          <w:t>https://ezamowienia.gov.pl</w:t>
        </w:r>
      </w:hyperlink>
      <w:bookmarkEnd w:id="7"/>
      <w:r w:rsidRPr="00371326">
        <w:rPr>
          <w:rFonts w:ascii="Garamond" w:hAnsi="Garamond" w:cs="Calibri"/>
          <w:kern w:val="0"/>
          <w:sz w:val="20"/>
          <w:szCs w:val="20"/>
          <w:lang w:eastAsia="pl-PL"/>
        </w:rPr>
        <w:t>.</w:t>
      </w:r>
    </w:p>
    <w:p w14:paraId="59995AA1" w14:textId="77777777" w:rsidR="009046AB" w:rsidRPr="00371326" w:rsidRDefault="009046AB" w:rsidP="00694750">
      <w:pPr>
        <w:numPr>
          <w:ilvl w:val="0"/>
          <w:numId w:val="102"/>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371326">
        <w:rPr>
          <w:rFonts w:ascii="Garamond" w:hAnsi="Garamond" w:cs="Calibri"/>
          <w:kern w:val="0"/>
          <w:sz w:val="20"/>
          <w:szCs w:val="20"/>
          <w:lang w:eastAsia="pl-PL"/>
        </w:rPr>
        <w:t>Zamawiający lub Wykonawca przekazując oświadczenia, wnioski, zawiadomienia oraz informacje przy użyciu środków komunikacji elektronicznej w rozumieniu ustawy z dnia 18 lipca 2002 r. o świadczeniu usług drogą elektroniczną, mogą zażądać od drugiej strony niezwłocznego potwierdzenia ich otrzymania.</w:t>
      </w:r>
    </w:p>
    <w:p w14:paraId="6B36BAA3" w14:textId="77777777" w:rsidR="009046AB" w:rsidRPr="00371326" w:rsidRDefault="009046AB" w:rsidP="00694750">
      <w:pPr>
        <w:numPr>
          <w:ilvl w:val="0"/>
          <w:numId w:val="102"/>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371326">
        <w:rPr>
          <w:rFonts w:ascii="Garamond" w:hAnsi="Garamond" w:cs="Calibri"/>
          <w:kern w:val="0"/>
          <w:sz w:val="20"/>
          <w:szCs w:val="20"/>
          <w:lang w:eastAsia="pl-PL"/>
        </w:rPr>
        <w:t xml:space="preserve">Komunikacja w postępowaniu o udzielenie zamówienia komunikacja pomiędzy Zamawiającym a Wykonawcami,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r w:rsidRPr="00371326">
        <w:rPr>
          <w:rFonts w:ascii="Garamond" w:hAnsi="Garamond" w:cs="Arial"/>
          <w:sz w:val="20"/>
          <w:szCs w:val="20"/>
        </w:rPr>
        <w:t>Maksymalny rozmiar plików przesyłanych za pośrednictwem „Formularzy do komunikacji” wynosi 150 MB (wielkość ta dotyczy plików przesyłanych jako załączniki do jednego formularza).</w:t>
      </w:r>
    </w:p>
    <w:p w14:paraId="2DA2EB7D" w14:textId="77777777" w:rsidR="009046AB" w:rsidRPr="00371326" w:rsidRDefault="009046AB" w:rsidP="00694750">
      <w:pPr>
        <w:numPr>
          <w:ilvl w:val="0"/>
          <w:numId w:val="102"/>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371326">
        <w:rPr>
          <w:rFonts w:ascii="Garamond" w:hAnsi="Garamond" w:cs="Calibri"/>
          <w:kern w:val="0"/>
          <w:sz w:val="20"/>
          <w:szCs w:val="20"/>
          <w:lang w:eastAsia="pl-PL"/>
        </w:rPr>
        <w:t xml:space="preserve">Zamawiający może również komunikować się z Wykonawcami za pomocą poczty elektronicznej </w:t>
      </w:r>
      <w:hyperlink r:id="rId11" w:history="1">
        <w:r w:rsidRPr="00371326">
          <w:rPr>
            <w:rFonts w:ascii="Garamond" w:hAnsi="Garamond" w:cs="Calibri"/>
            <w:kern w:val="0"/>
            <w:sz w:val="20"/>
            <w:szCs w:val="20"/>
            <w:u w:val="single"/>
            <w:lang w:eastAsia="pl-PL"/>
          </w:rPr>
          <w:t>zam@5wszk.com.pl</w:t>
        </w:r>
      </w:hyperlink>
    </w:p>
    <w:p w14:paraId="5E30E004" w14:textId="77777777" w:rsidR="009046AB" w:rsidRPr="00371326" w:rsidRDefault="009046AB" w:rsidP="00694750">
      <w:pPr>
        <w:numPr>
          <w:ilvl w:val="0"/>
          <w:numId w:val="102"/>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371326">
        <w:rPr>
          <w:rFonts w:ascii="Garamond" w:hAnsi="Garamond" w:cs="Calibri"/>
          <w:kern w:val="0"/>
          <w:sz w:val="20"/>
          <w:szCs w:val="20"/>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Wszystkie wysłane i odebrane w postępowaniu przez wykonawcę wiadomości widoczne są po zalogowaniu w podglądzie postępowania w zakładce „Komunikacja”.</w:t>
      </w:r>
    </w:p>
    <w:p w14:paraId="140EEFD8" w14:textId="77777777" w:rsidR="009046AB" w:rsidRPr="00371326" w:rsidRDefault="009046AB" w:rsidP="00694750">
      <w:pPr>
        <w:numPr>
          <w:ilvl w:val="0"/>
          <w:numId w:val="102"/>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371326">
        <w:rPr>
          <w:rFonts w:ascii="Garamond" w:hAnsi="Garamond" w:cs="Arial"/>
          <w:sz w:val="20"/>
          <w:szCs w:val="20"/>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wystarczające jest posiadanie tzw. konta uproszczonego na Platformie e-Zamówienia.</w:t>
      </w:r>
    </w:p>
    <w:p w14:paraId="1C13E4A6" w14:textId="77777777" w:rsidR="009046AB" w:rsidRPr="00371326" w:rsidRDefault="009046AB" w:rsidP="00694750">
      <w:pPr>
        <w:numPr>
          <w:ilvl w:val="0"/>
          <w:numId w:val="102"/>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371326">
        <w:rPr>
          <w:rFonts w:ascii="Garamond" w:hAnsi="Garamond" w:cs="Arial"/>
          <w:sz w:val="20"/>
          <w:szCs w:val="20"/>
        </w:rPr>
        <w:t>Wszystkie wysłane i odebrane w postępowaniu przez wykonawcę wiadomości widoczne są po zalogowaniu w podglądzie postępowania w zakładce „Komunikacja”.</w:t>
      </w:r>
    </w:p>
    <w:p w14:paraId="42376A1A" w14:textId="77777777" w:rsidR="009046AB" w:rsidRPr="00371326" w:rsidRDefault="009046AB" w:rsidP="00694750">
      <w:pPr>
        <w:numPr>
          <w:ilvl w:val="0"/>
          <w:numId w:val="102"/>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371326">
        <w:rPr>
          <w:rFonts w:ascii="Garamond" w:hAnsi="Garamond" w:cs="Arial"/>
          <w:sz w:val="20"/>
          <w:szCs w:val="20"/>
        </w:rPr>
        <w:t>Minimalne wymagania techniczne dotyczące sprzętu używanego w celu korzystania z usług Platformy e-Zamówienia oraz informacje dotyczące specyfikacji połączenia określa Regulamin Platformy e-Zamówienia.</w:t>
      </w:r>
    </w:p>
    <w:p w14:paraId="62EE5151" w14:textId="77777777" w:rsidR="009046AB" w:rsidRPr="00371326" w:rsidRDefault="009046AB" w:rsidP="00694750">
      <w:pPr>
        <w:numPr>
          <w:ilvl w:val="0"/>
          <w:numId w:val="102"/>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371326">
        <w:rPr>
          <w:rFonts w:ascii="Garamond" w:hAnsi="Garamond" w:cs="Arial"/>
          <w:sz w:val="20"/>
          <w:szCs w:val="20"/>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6BB28383" w14:textId="77777777" w:rsidR="009046AB" w:rsidRPr="00371326" w:rsidRDefault="009046AB" w:rsidP="00694750">
      <w:pPr>
        <w:numPr>
          <w:ilvl w:val="0"/>
          <w:numId w:val="102"/>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371326">
        <w:rPr>
          <w:rFonts w:ascii="Garamond" w:hAnsi="Garamond" w:cs="Arial"/>
          <w:sz w:val="20"/>
          <w:szCs w:val="20"/>
        </w:rPr>
        <w:t>Zamawiający nie przewiduje odstąpienia od użycia środków komunikacji elektronicznej.</w:t>
      </w:r>
    </w:p>
    <w:p w14:paraId="3A6C38CB" w14:textId="77777777" w:rsidR="009046AB" w:rsidRPr="00371326" w:rsidRDefault="009046AB" w:rsidP="00694750">
      <w:pPr>
        <w:numPr>
          <w:ilvl w:val="0"/>
          <w:numId w:val="102"/>
        </w:numPr>
        <w:tabs>
          <w:tab w:val="left" w:pos="0"/>
        </w:tabs>
        <w:suppressAutoHyphens w:val="0"/>
        <w:autoSpaceDN/>
        <w:spacing w:line="276" w:lineRule="auto"/>
        <w:ind w:left="0" w:firstLine="0"/>
        <w:jc w:val="both"/>
        <w:textAlignment w:val="auto"/>
        <w:rPr>
          <w:rFonts w:ascii="Garamond" w:hAnsi="Garamond" w:cs="Calibri"/>
          <w:kern w:val="0"/>
          <w:sz w:val="20"/>
          <w:szCs w:val="20"/>
          <w:lang w:eastAsia="pl-PL"/>
        </w:rPr>
      </w:pPr>
      <w:r w:rsidRPr="00371326">
        <w:rPr>
          <w:rFonts w:ascii="Garamond" w:hAnsi="Garamond" w:cs="Arial"/>
          <w:sz w:val="20"/>
          <w:szCs w:val="20"/>
        </w:rPr>
        <w:t xml:space="preserve">Za datę przekazania dokumentów, informacji i oświadczeń oraz ich cyfrowych </w:t>
      </w:r>
      <w:proofErr w:type="spellStart"/>
      <w:r w:rsidRPr="00371326">
        <w:rPr>
          <w:rFonts w:ascii="Garamond" w:hAnsi="Garamond" w:cs="Arial"/>
          <w:sz w:val="20"/>
          <w:szCs w:val="20"/>
        </w:rPr>
        <w:t>odwzorowań</w:t>
      </w:r>
      <w:proofErr w:type="spellEnd"/>
      <w:r w:rsidRPr="00371326">
        <w:rPr>
          <w:rFonts w:ascii="Garamond" w:hAnsi="Garamond" w:cs="Arial"/>
          <w:sz w:val="20"/>
          <w:szCs w:val="20"/>
        </w:rPr>
        <w:t xml:space="preserve"> przyjmuje się datę ich wpływu na Platformę e-Zamówienia lub datę i godzinę wpływu na serwer pocztowy Zamawiającego. </w:t>
      </w:r>
    </w:p>
    <w:p w14:paraId="64CB957E" w14:textId="184A852D" w:rsidR="009046AB" w:rsidRPr="00B33113" w:rsidRDefault="009046AB" w:rsidP="00817C6F">
      <w:pPr>
        <w:pStyle w:val="Akapitzlist"/>
        <w:numPr>
          <w:ilvl w:val="0"/>
          <w:numId w:val="122"/>
        </w:numPr>
        <w:tabs>
          <w:tab w:val="left" w:pos="0"/>
        </w:tabs>
        <w:spacing w:after="0"/>
        <w:ind w:left="426" w:hanging="426"/>
        <w:rPr>
          <w:rFonts w:ascii="Garamond" w:hAnsi="Garamond" w:cs="Garamond"/>
          <w:b/>
          <w:bCs/>
          <w:sz w:val="20"/>
          <w:szCs w:val="20"/>
        </w:rPr>
      </w:pPr>
      <w:r w:rsidRPr="00B33113">
        <w:rPr>
          <w:rFonts w:ascii="Garamond" w:hAnsi="Garamond"/>
          <w:b/>
          <w:bCs/>
          <w:sz w:val="20"/>
          <w:szCs w:val="20"/>
        </w:rPr>
        <w:t>MIEJSCE ORAZ TERMIN SKŁADANIA I OTWARCIA OFERT:</w:t>
      </w:r>
    </w:p>
    <w:p w14:paraId="7132E321" w14:textId="09CB99D0" w:rsidR="009046AB" w:rsidRPr="00B33113" w:rsidRDefault="009046AB" w:rsidP="00694750">
      <w:pPr>
        <w:pStyle w:val="Akapitzlist"/>
        <w:numPr>
          <w:ilvl w:val="0"/>
          <w:numId w:val="80"/>
        </w:numPr>
        <w:tabs>
          <w:tab w:val="left" w:pos="0"/>
        </w:tabs>
        <w:suppressAutoHyphens w:val="0"/>
        <w:autoSpaceDN/>
        <w:spacing w:after="0"/>
        <w:ind w:left="357" w:hanging="357"/>
        <w:contextualSpacing/>
        <w:jc w:val="both"/>
        <w:textAlignment w:val="auto"/>
        <w:rPr>
          <w:rFonts w:ascii="Garamond" w:hAnsi="Garamond" w:cs="Arial"/>
          <w:sz w:val="20"/>
          <w:szCs w:val="20"/>
        </w:rPr>
      </w:pPr>
      <w:r w:rsidRPr="00B33113">
        <w:rPr>
          <w:rFonts w:ascii="Garamond" w:hAnsi="Garamond" w:cs="Arial"/>
          <w:sz w:val="20"/>
          <w:szCs w:val="20"/>
        </w:rPr>
        <w:t>Wykonawca może złożyć tylko jedną ofertę.</w:t>
      </w:r>
    </w:p>
    <w:p w14:paraId="48405975" w14:textId="60031437" w:rsidR="009046AB" w:rsidRPr="00605824" w:rsidRDefault="009046AB" w:rsidP="00694750">
      <w:pPr>
        <w:numPr>
          <w:ilvl w:val="0"/>
          <w:numId w:val="80"/>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605824">
        <w:rPr>
          <w:rFonts w:ascii="Garamond" w:hAnsi="Garamond" w:cs="Arial"/>
          <w:sz w:val="20"/>
          <w:szCs w:val="20"/>
        </w:rPr>
        <w:t xml:space="preserve">Ofertę wraz z wymaganymi dokumentami należy złożyć w terminie </w:t>
      </w:r>
      <w:r w:rsidRPr="00605824">
        <w:rPr>
          <w:rFonts w:ascii="Garamond" w:hAnsi="Garamond" w:cs="Arial"/>
          <w:b/>
          <w:bCs/>
          <w:sz w:val="20"/>
          <w:szCs w:val="20"/>
        </w:rPr>
        <w:t xml:space="preserve">do dnia </w:t>
      </w:r>
      <w:r w:rsidR="0093235F">
        <w:rPr>
          <w:rFonts w:ascii="Garamond" w:hAnsi="Garamond" w:cs="Arial"/>
          <w:b/>
          <w:bCs/>
          <w:sz w:val="20"/>
          <w:szCs w:val="20"/>
        </w:rPr>
        <w:t>10.03</w:t>
      </w:r>
      <w:r w:rsidR="00614E75" w:rsidRPr="00605824">
        <w:rPr>
          <w:rFonts w:ascii="Garamond" w:hAnsi="Garamond" w:cs="Arial"/>
          <w:b/>
          <w:bCs/>
          <w:sz w:val="20"/>
          <w:szCs w:val="20"/>
        </w:rPr>
        <w:t>.202</w:t>
      </w:r>
      <w:r w:rsidR="008630ED" w:rsidRPr="00605824">
        <w:rPr>
          <w:rFonts w:ascii="Garamond" w:hAnsi="Garamond" w:cs="Arial"/>
          <w:b/>
          <w:bCs/>
          <w:sz w:val="20"/>
          <w:szCs w:val="20"/>
        </w:rPr>
        <w:t>6</w:t>
      </w:r>
      <w:r w:rsidR="00BF1D27" w:rsidRPr="00605824">
        <w:rPr>
          <w:rFonts w:ascii="Garamond" w:hAnsi="Garamond" w:cs="Arial"/>
          <w:b/>
          <w:bCs/>
          <w:sz w:val="20"/>
          <w:szCs w:val="20"/>
        </w:rPr>
        <w:t xml:space="preserve"> </w:t>
      </w:r>
      <w:r w:rsidR="00D9615D" w:rsidRPr="00605824">
        <w:rPr>
          <w:rFonts w:ascii="Garamond" w:hAnsi="Garamond" w:cs="Arial"/>
          <w:b/>
          <w:bCs/>
          <w:sz w:val="20"/>
          <w:szCs w:val="20"/>
        </w:rPr>
        <w:t>roku</w:t>
      </w:r>
      <w:r w:rsidRPr="00605824">
        <w:rPr>
          <w:rFonts w:ascii="Garamond" w:hAnsi="Garamond" w:cs="Arial"/>
          <w:b/>
          <w:bCs/>
          <w:sz w:val="20"/>
          <w:szCs w:val="20"/>
        </w:rPr>
        <w:t xml:space="preserve"> do godziny </w:t>
      </w:r>
      <w:r w:rsidR="00125459" w:rsidRPr="00605824">
        <w:rPr>
          <w:rFonts w:ascii="Garamond" w:hAnsi="Garamond" w:cs="Arial"/>
          <w:b/>
          <w:bCs/>
          <w:sz w:val="20"/>
          <w:szCs w:val="20"/>
        </w:rPr>
        <w:t>0</w:t>
      </w:r>
      <w:r w:rsidR="00B33113" w:rsidRPr="00605824">
        <w:rPr>
          <w:rFonts w:ascii="Garamond" w:hAnsi="Garamond" w:cs="Arial"/>
          <w:b/>
          <w:bCs/>
          <w:sz w:val="20"/>
          <w:szCs w:val="20"/>
        </w:rPr>
        <w:t>9</w:t>
      </w:r>
      <w:r w:rsidRPr="00605824">
        <w:rPr>
          <w:rFonts w:ascii="Garamond" w:hAnsi="Garamond" w:cs="Arial"/>
          <w:b/>
          <w:bCs/>
          <w:sz w:val="20"/>
          <w:szCs w:val="20"/>
        </w:rPr>
        <w:t>:00.</w:t>
      </w:r>
    </w:p>
    <w:p w14:paraId="67B4A9B4" w14:textId="2859FBA9" w:rsidR="009046AB" w:rsidRPr="00605824" w:rsidRDefault="009046AB" w:rsidP="00694750">
      <w:pPr>
        <w:numPr>
          <w:ilvl w:val="0"/>
          <w:numId w:val="80"/>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605824">
        <w:rPr>
          <w:rFonts w:ascii="Garamond" w:hAnsi="Garamond" w:cs="Arial"/>
          <w:bCs/>
          <w:sz w:val="20"/>
          <w:szCs w:val="20"/>
        </w:rPr>
        <w:t>Otwarcie ofert nastąpi</w:t>
      </w:r>
      <w:r w:rsidRPr="00605824">
        <w:rPr>
          <w:rFonts w:ascii="Garamond" w:hAnsi="Garamond" w:cs="Arial"/>
          <w:b/>
          <w:bCs/>
          <w:sz w:val="20"/>
          <w:szCs w:val="20"/>
        </w:rPr>
        <w:t xml:space="preserve"> </w:t>
      </w:r>
      <w:r w:rsidR="0093235F">
        <w:rPr>
          <w:rFonts w:ascii="Garamond" w:hAnsi="Garamond" w:cs="Arial"/>
          <w:b/>
          <w:bCs/>
          <w:sz w:val="20"/>
          <w:szCs w:val="20"/>
        </w:rPr>
        <w:t>10.03</w:t>
      </w:r>
      <w:r w:rsidR="00614E75" w:rsidRPr="00605824">
        <w:rPr>
          <w:rFonts w:ascii="Garamond" w:hAnsi="Garamond" w:cs="Arial"/>
          <w:b/>
          <w:bCs/>
          <w:sz w:val="20"/>
          <w:szCs w:val="20"/>
        </w:rPr>
        <w:t>.202</w:t>
      </w:r>
      <w:r w:rsidR="008630ED" w:rsidRPr="00605824">
        <w:rPr>
          <w:rFonts w:ascii="Garamond" w:hAnsi="Garamond" w:cs="Arial"/>
          <w:b/>
          <w:bCs/>
          <w:sz w:val="20"/>
          <w:szCs w:val="20"/>
        </w:rPr>
        <w:t>6</w:t>
      </w:r>
      <w:r w:rsidRPr="00605824">
        <w:rPr>
          <w:rFonts w:ascii="Garamond" w:hAnsi="Garamond" w:cs="Arial"/>
          <w:b/>
          <w:bCs/>
          <w:sz w:val="20"/>
          <w:szCs w:val="20"/>
        </w:rPr>
        <w:t xml:space="preserve"> r., o godz.09:</w:t>
      </w:r>
      <w:r w:rsidR="00B33113" w:rsidRPr="00605824">
        <w:rPr>
          <w:rFonts w:ascii="Garamond" w:hAnsi="Garamond" w:cs="Arial"/>
          <w:b/>
          <w:bCs/>
          <w:sz w:val="20"/>
          <w:szCs w:val="20"/>
        </w:rPr>
        <w:t>3</w:t>
      </w:r>
      <w:r w:rsidRPr="00605824">
        <w:rPr>
          <w:rFonts w:ascii="Garamond" w:hAnsi="Garamond" w:cs="Arial"/>
          <w:b/>
          <w:bCs/>
          <w:sz w:val="20"/>
          <w:szCs w:val="20"/>
        </w:rPr>
        <w:t>0</w:t>
      </w:r>
      <w:r w:rsidRPr="00605824">
        <w:rPr>
          <w:rFonts w:ascii="Garamond" w:hAnsi="Garamond" w:cs="Arial"/>
          <w:sz w:val="20"/>
          <w:szCs w:val="20"/>
        </w:rPr>
        <w:t xml:space="preserve"> przy użyciu systemu teleinformatycznego.</w:t>
      </w:r>
    </w:p>
    <w:p w14:paraId="18DF542E" w14:textId="77777777" w:rsidR="009046AB" w:rsidRPr="00371326" w:rsidRDefault="009046AB" w:rsidP="00694750">
      <w:pPr>
        <w:numPr>
          <w:ilvl w:val="0"/>
          <w:numId w:val="80"/>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371326">
        <w:rPr>
          <w:rFonts w:ascii="Garamond" w:hAnsi="Garamond" w:cs="Arial"/>
          <w:sz w:val="20"/>
          <w:szCs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71326">
        <w:rPr>
          <w:rFonts w:ascii="Garamond" w:hAnsi="Garamond" w:cs="Arial"/>
          <w:sz w:val="20"/>
          <w:szCs w:val="20"/>
        </w:rPr>
        <w:t>drag&amp;drop</w:t>
      </w:r>
      <w:proofErr w:type="spellEnd"/>
      <w:r w:rsidRPr="00371326">
        <w:rPr>
          <w:rFonts w:ascii="Garamond" w:hAnsi="Garamond" w:cs="Arial"/>
          <w:sz w:val="20"/>
          <w:szCs w:val="20"/>
        </w:rPr>
        <w:t xml:space="preserve"> („przeciągnij” i „upuść”) służące do dodawania plików.</w:t>
      </w:r>
    </w:p>
    <w:p w14:paraId="4AAD30DE" w14:textId="77777777" w:rsidR="009046AB" w:rsidRPr="00371326" w:rsidRDefault="009046AB" w:rsidP="00694750">
      <w:pPr>
        <w:numPr>
          <w:ilvl w:val="0"/>
          <w:numId w:val="80"/>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371326">
        <w:rPr>
          <w:rFonts w:ascii="Garamond" w:hAnsi="Garamond" w:cs="Arial"/>
          <w:sz w:val="20"/>
          <w:szCs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71388B6A" w14:textId="77777777" w:rsidR="009046AB" w:rsidRPr="00371326" w:rsidRDefault="009046AB" w:rsidP="00694750">
      <w:pPr>
        <w:numPr>
          <w:ilvl w:val="0"/>
          <w:numId w:val="80"/>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371326">
        <w:rPr>
          <w:rFonts w:ascii="Garamond" w:hAnsi="Garamond" w:cs="Arial"/>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21494863" w14:textId="77777777" w:rsidR="009046AB" w:rsidRPr="00371326" w:rsidRDefault="009046AB" w:rsidP="00694750">
      <w:pPr>
        <w:numPr>
          <w:ilvl w:val="0"/>
          <w:numId w:val="80"/>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371326">
        <w:rPr>
          <w:rFonts w:ascii="Garamond" w:hAnsi="Garamond" w:cs="Arial"/>
          <w:sz w:val="20"/>
          <w:szCs w:val="20"/>
        </w:rPr>
        <w:t>Oferta może być złożona tylko do upływu terminu składania ofert.</w:t>
      </w:r>
    </w:p>
    <w:p w14:paraId="136AC094" w14:textId="77777777" w:rsidR="009046AB" w:rsidRPr="00371326" w:rsidRDefault="009046AB" w:rsidP="00694750">
      <w:pPr>
        <w:numPr>
          <w:ilvl w:val="0"/>
          <w:numId w:val="80"/>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371326">
        <w:rPr>
          <w:rFonts w:ascii="Garamond" w:hAnsi="Garamond" w:cs="Arial"/>
          <w:sz w:val="20"/>
          <w:szCs w:val="20"/>
        </w:rPr>
        <w:t>Wykonawca może przed upływem terminu składania ofert wycofać ofertę. Wykonawca wycofuje ofertę w zakładce „Oferty/wnioski” używając przycisku „Wycofaj ofertę”.</w:t>
      </w:r>
    </w:p>
    <w:p w14:paraId="016AB39A" w14:textId="77777777" w:rsidR="009046AB" w:rsidRPr="00371326" w:rsidRDefault="009046AB" w:rsidP="00694750">
      <w:pPr>
        <w:numPr>
          <w:ilvl w:val="0"/>
          <w:numId w:val="80"/>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371326">
        <w:rPr>
          <w:rFonts w:ascii="Garamond" w:hAnsi="Garamond" w:cs="Arial"/>
          <w:sz w:val="20"/>
          <w:szCs w:val="20"/>
        </w:rPr>
        <w:t>Wykonawca po upływie terminu do składania ofert nie może skutecznie dokonać zmiany ani wycofać złożonej oferty.</w:t>
      </w:r>
    </w:p>
    <w:p w14:paraId="7578D982" w14:textId="77777777" w:rsidR="009046AB" w:rsidRPr="00371326" w:rsidRDefault="009046AB" w:rsidP="00694750">
      <w:pPr>
        <w:numPr>
          <w:ilvl w:val="0"/>
          <w:numId w:val="80"/>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371326">
        <w:rPr>
          <w:rFonts w:ascii="Garamond" w:hAnsi="Garamond" w:cs="Arial"/>
          <w:sz w:val="20"/>
          <w:szCs w:val="20"/>
        </w:rPr>
        <w:t>Zamawiający odrzuci ofertę złożoną po terminie składania ofert</w:t>
      </w:r>
    </w:p>
    <w:p w14:paraId="383D43C5" w14:textId="77777777" w:rsidR="009046AB" w:rsidRPr="00371326" w:rsidRDefault="009046AB" w:rsidP="00694750">
      <w:pPr>
        <w:numPr>
          <w:ilvl w:val="0"/>
          <w:numId w:val="80"/>
        </w:numPr>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371326">
        <w:rPr>
          <w:rFonts w:ascii="Garamond" w:hAnsi="Garamond" w:cs="Arial"/>
          <w:sz w:val="20"/>
          <w:szCs w:val="20"/>
        </w:rPr>
        <w:t>O terminie złożenia oferty decyduje czas pełnego przeprocesowania transakcji na Platformie.</w:t>
      </w:r>
    </w:p>
    <w:p w14:paraId="215D9F08" w14:textId="77777777" w:rsidR="009046AB" w:rsidRPr="00371326" w:rsidRDefault="009046AB" w:rsidP="00694750">
      <w:pPr>
        <w:numPr>
          <w:ilvl w:val="0"/>
          <w:numId w:val="80"/>
        </w:numPr>
        <w:pBdr>
          <w:top w:val="nil"/>
          <w:left w:val="nil"/>
          <w:bottom w:val="nil"/>
          <w:right w:val="nil"/>
          <w:between w:val="nil"/>
        </w:pBdr>
        <w:tabs>
          <w:tab w:val="left" w:pos="0"/>
        </w:tabs>
        <w:suppressAutoHyphens w:val="0"/>
        <w:autoSpaceDN/>
        <w:spacing w:line="276" w:lineRule="auto"/>
        <w:ind w:left="0" w:firstLine="0"/>
        <w:jc w:val="both"/>
        <w:textAlignment w:val="auto"/>
        <w:rPr>
          <w:rFonts w:ascii="Garamond" w:hAnsi="Garamond" w:cs="Arial"/>
          <w:sz w:val="20"/>
          <w:szCs w:val="20"/>
        </w:rPr>
      </w:pPr>
      <w:r w:rsidRPr="00371326">
        <w:rPr>
          <w:rFonts w:ascii="Garamond" w:hAnsi="Garamond" w:cs="Arial"/>
          <w:sz w:val="20"/>
          <w:szCs w:val="20"/>
        </w:rPr>
        <w:t>W przypadku awarii systemu teleinformatycznego, która powoduje brak możliwości otwarcia ofert w terminie określonym przez zamawiającego, otwarcie ofert następuje niezwłocznie po usunięciu awarii.</w:t>
      </w:r>
    </w:p>
    <w:p w14:paraId="1FAAADCE" w14:textId="77777777" w:rsidR="009046AB" w:rsidRPr="00371326" w:rsidRDefault="009046AB" w:rsidP="00694750">
      <w:pPr>
        <w:numPr>
          <w:ilvl w:val="0"/>
          <w:numId w:val="80"/>
        </w:numPr>
        <w:pBdr>
          <w:top w:val="nil"/>
          <w:left w:val="nil"/>
          <w:bottom w:val="nil"/>
          <w:right w:val="nil"/>
          <w:between w:val="nil"/>
        </w:pBdr>
        <w:tabs>
          <w:tab w:val="left" w:pos="0"/>
        </w:tabs>
        <w:suppressAutoHyphens w:val="0"/>
        <w:autoSpaceDN/>
        <w:spacing w:line="276" w:lineRule="auto"/>
        <w:ind w:left="0" w:firstLine="0"/>
        <w:jc w:val="both"/>
        <w:textAlignment w:val="auto"/>
        <w:rPr>
          <w:rFonts w:ascii="Garamond" w:hAnsi="Garamond" w:cs="Arial"/>
          <w:sz w:val="20"/>
          <w:szCs w:val="20"/>
        </w:rPr>
      </w:pPr>
      <w:r w:rsidRPr="00371326">
        <w:rPr>
          <w:rFonts w:ascii="Garamond" w:hAnsi="Garamond" w:cs="Arial"/>
          <w:sz w:val="20"/>
          <w:szCs w:val="20"/>
        </w:rPr>
        <w:t>Zamawiający, najpóźniej przed otwarciem ofert, udostępnia na stronie internetowej prowadzonego postępowania informację o kwocie, jaką zamierza przeznaczyć na sfinansowanie zamówienia.</w:t>
      </w:r>
    </w:p>
    <w:p w14:paraId="71DA7EA4" w14:textId="77777777" w:rsidR="009046AB" w:rsidRPr="00371326" w:rsidRDefault="009046AB" w:rsidP="00694750">
      <w:pPr>
        <w:numPr>
          <w:ilvl w:val="0"/>
          <w:numId w:val="80"/>
        </w:numPr>
        <w:shd w:val="clear" w:color="auto" w:fill="FFFFFF"/>
        <w:tabs>
          <w:tab w:val="left" w:pos="0"/>
        </w:tabs>
        <w:suppressAutoHyphens w:val="0"/>
        <w:autoSpaceDN/>
        <w:spacing w:line="276" w:lineRule="auto"/>
        <w:ind w:left="0" w:firstLine="0"/>
        <w:contextualSpacing/>
        <w:jc w:val="both"/>
        <w:textAlignment w:val="auto"/>
        <w:rPr>
          <w:rFonts w:ascii="Garamond" w:hAnsi="Garamond" w:cs="Arial"/>
          <w:sz w:val="20"/>
          <w:szCs w:val="20"/>
        </w:rPr>
      </w:pPr>
      <w:r w:rsidRPr="00371326">
        <w:rPr>
          <w:rFonts w:ascii="Garamond" w:hAnsi="Garamond" w:cs="Arial"/>
          <w:sz w:val="20"/>
          <w:szCs w:val="20"/>
        </w:rPr>
        <w:t xml:space="preserve">Zgodnie z Ustawą PZP Zamawiający nie ma obowiązku przeprowadzania jawnej sesji otwarcia ofert w sposób jawny z udziałem Wykonawców lub transmitowania sesji otwarcia za pośrednictwem elektronicznych narzędzi do przekazu wideo on-line. </w:t>
      </w:r>
    </w:p>
    <w:p w14:paraId="66394C5E" w14:textId="77777777" w:rsidR="009046AB" w:rsidRPr="00371326" w:rsidRDefault="009046AB" w:rsidP="00694750">
      <w:pPr>
        <w:numPr>
          <w:ilvl w:val="0"/>
          <w:numId w:val="80"/>
        </w:numPr>
        <w:pBdr>
          <w:top w:val="nil"/>
          <w:left w:val="nil"/>
          <w:bottom w:val="nil"/>
          <w:right w:val="nil"/>
          <w:between w:val="nil"/>
        </w:pBdr>
        <w:tabs>
          <w:tab w:val="left" w:pos="0"/>
        </w:tabs>
        <w:suppressAutoHyphens w:val="0"/>
        <w:autoSpaceDN/>
        <w:spacing w:line="276" w:lineRule="auto"/>
        <w:ind w:left="0" w:firstLine="0"/>
        <w:jc w:val="both"/>
        <w:textAlignment w:val="auto"/>
        <w:rPr>
          <w:rFonts w:ascii="Garamond" w:eastAsia="Arial" w:hAnsi="Garamond" w:cs="Arial"/>
          <w:sz w:val="20"/>
          <w:szCs w:val="20"/>
        </w:rPr>
      </w:pPr>
      <w:r w:rsidRPr="00371326">
        <w:rPr>
          <w:rFonts w:ascii="Garamond" w:eastAsia="Arial" w:hAnsi="Garamond" w:cs="Arial"/>
          <w:sz w:val="20"/>
          <w:szCs w:val="20"/>
        </w:rPr>
        <w:t xml:space="preserve">Otwarcie ofert nastąpi na zasadach i w trybie art. 222 ust. 1, 2, 3 i 4 ustawy </w:t>
      </w:r>
      <w:proofErr w:type="spellStart"/>
      <w:r w:rsidRPr="00371326">
        <w:rPr>
          <w:rFonts w:ascii="Garamond" w:eastAsia="Arial" w:hAnsi="Garamond" w:cs="Arial"/>
          <w:sz w:val="20"/>
          <w:szCs w:val="20"/>
        </w:rPr>
        <w:t>Pzp</w:t>
      </w:r>
      <w:proofErr w:type="spellEnd"/>
      <w:r w:rsidRPr="00371326">
        <w:rPr>
          <w:rFonts w:ascii="Garamond" w:eastAsia="Arial" w:hAnsi="Garamond" w:cs="Arial"/>
          <w:sz w:val="20"/>
          <w:szCs w:val="20"/>
        </w:rPr>
        <w:t>.</w:t>
      </w:r>
    </w:p>
    <w:p w14:paraId="3F33967A" w14:textId="77777777" w:rsidR="009046AB" w:rsidRPr="00371326" w:rsidRDefault="009046AB" w:rsidP="00694750">
      <w:pPr>
        <w:numPr>
          <w:ilvl w:val="0"/>
          <w:numId w:val="80"/>
        </w:numPr>
        <w:pBdr>
          <w:top w:val="nil"/>
          <w:left w:val="nil"/>
          <w:bottom w:val="nil"/>
          <w:right w:val="nil"/>
          <w:between w:val="nil"/>
        </w:pBdr>
        <w:tabs>
          <w:tab w:val="left" w:pos="0"/>
        </w:tabs>
        <w:suppressAutoHyphens w:val="0"/>
        <w:autoSpaceDN/>
        <w:spacing w:line="276" w:lineRule="auto"/>
        <w:ind w:left="0" w:firstLine="0"/>
        <w:jc w:val="both"/>
        <w:textAlignment w:val="auto"/>
        <w:rPr>
          <w:rFonts w:ascii="Garamond" w:eastAsia="Arial" w:hAnsi="Garamond" w:cs="Arial"/>
          <w:sz w:val="20"/>
          <w:szCs w:val="20"/>
        </w:rPr>
      </w:pPr>
      <w:r w:rsidRPr="00371326">
        <w:rPr>
          <w:rFonts w:ascii="Garamond" w:eastAsia="Arial" w:hAnsi="Garamond" w:cs="Arial"/>
          <w:sz w:val="20"/>
          <w:szCs w:val="20"/>
        </w:rPr>
        <w:t>Niezwłocznie po otwarciu ofert Zamawiający zamieści na stronie internetowej, na której była zamieszczona SWZ wraz z załącznikami, informacje, o których mowa w art. 222 ust. 5 ustawy.</w:t>
      </w:r>
    </w:p>
    <w:p w14:paraId="3920A87A" w14:textId="77777777" w:rsidR="009046AB" w:rsidRPr="00371326" w:rsidRDefault="009046AB" w:rsidP="00694750">
      <w:pPr>
        <w:numPr>
          <w:ilvl w:val="0"/>
          <w:numId w:val="88"/>
        </w:numPr>
        <w:spacing w:line="276" w:lineRule="auto"/>
        <w:jc w:val="both"/>
        <w:rPr>
          <w:rFonts w:ascii="Garamond" w:hAnsi="Garamond" w:cs="Arial"/>
          <w:vanish/>
          <w:sz w:val="20"/>
          <w:szCs w:val="20"/>
        </w:rPr>
      </w:pPr>
    </w:p>
    <w:p w14:paraId="34EC2836" w14:textId="77777777" w:rsidR="009046AB" w:rsidRPr="00371326" w:rsidRDefault="009046AB" w:rsidP="00694750">
      <w:pPr>
        <w:numPr>
          <w:ilvl w:val="0"/>
          <w:numId w:val="88"/>
        </w:numPr>
        <w:spacing w:line="276" w:lineRule="auto"/>
        <w:jc w:val="both"/>
        <w:rPr>
          <w:rFonts w:ascii="Garamond" w:hAnsi="Garamond" w:cs="Arial"/>
          <w:vanish/>
          <w:sz w:val="20"/>
          <w:szCs w:val="20"/>
        </w:rPr>
      </w:pPr>
    </w:p>
    <w:p w14:paraId="62CF7BED" w14:textId="41658F28" w:rsidR="009046AB" w:rsidRPr="00371326" w:rsidRDefault="00A034CA" w:rsidP="00371326">
      <w:pPr>
        <w:spacing w:line="276" w:lineRule="auto"/>
        <w:rPr>
          <w:rFonts w:ascii="Garamond" w:hAnsi="Garamond"/>
          <w:b/>
          <w:bCs/>
          <w:sz w:val="20"/>
          <w:szCs w:val="20"/>
        </w:rPr>
      </w:pPr>
      <w:r>
        <w:rPr>
          <w:rFonts w:ascii="Garamond" w:hAnsi="Garamond"/>
          <w:b/>
          <w:bCs/>
          <w:sz w:val="20"/>
          <w:szCs w:val="20"/>
        </w:rPr>
        <w:t>22</w:t>
      </w:r>
      <w:r w:rsidR="00E77149">
        <w:rPr>
          <w:rFonts w:ascii="Garamond" w:hAnsi="Garamond"/>
          <w:b/>
          <w:bCs/>
          <w:sz w:val="20"/>
          <w:szCs w:val="20"/>
        </w:rPr>
        <w:t xml:space="preserve">.  </w:t>
      </w:r>
      <w:r w:rsidR="009046AB" w:rsidRPr="00371326">
        <w:rPr>
          <w:rFonts w:ascii="Garamond" w:hAnsi="Garamond"/>
          <w:b/>
          <w:bCs/>
          <w:sz w:val="20"/>
          <w:szCs w:val="20"/>
        </w:rPr>
        <w:t>TERMIN ZWIĄZANIA OFERTĄ.</w:t>
      </w:r>
    </w:p>
    <w:p w14:paraId="4CD22AE8" w14:textId="77777777" w:rsidR="009046AB" w:rsidRPr="00371326" w:rsidRDefault="009046AB" w:rsidP="00694750">
      <w:pPr>
        <w:numPr>
          <w:ilvl w:val="0"/>
          <w:numId w:val="81"/>
        </w:numPr>
        <w:spacing w:line="276" w:lineRule="auto"/>
        <w:jc w:val="both"/>
        <w:rPr>
          <w:rFonts w:ascii="Garamond" w:hAnsi="Garamond" w:cs="Garamond"/>
          <w:vanish/>
          <w:sz w:val="20"/>
          <w:szCs w:val="20"/>
        </w:rPr>
      </w:pPr>
    </w:p>
    <w:p w14:paraId="35C4F121" w14:textId="77777777" w:rsidR="009046AB" w:rsidRPr="00371326" w:rsidRDefault="009046AB" w:rsidP="00694750">
      <w:pPr>
        <w:numPr>
          <w:ilvl w:val="0"/>
          <w:numId w:val="81"/>
        </w:numPr>
        <w:spacing w:line="276" w:lineRule="auto"/>
        <w:jc w:val="both"/>
        <w:rPr>
          <w:rFonts w:ascii="Garamond" w:hAnsi="Garamond" w:cs="Garamond"/>
          <w:vanish/>
          <w:sz w:val="20"/>
          <w:szCs w:val="20"/>
        </w:rPr>
      </w:pPr>
    </w:p>
    <w:p w14:paraId="5F635993" w14:textId="6DF9D47E" w:rsidR="009046AB" w:rsidRPr="00A034CA" w:rsidRDefault="009046AB" w:rsidP="00817C6F">
      <w:pPr>
        <w:pStyle w:val="Standard"/>
        <w:numPr>
          <w:ilvl w:val="1"/>
          <w:numId w:val="119"/>
        </w:numPr>
        <w:spacing w:line="276" w:lineRule="auto"/>
        <w:ind w:left="284" w:hanging="284"/>
        <w:jc w:val="both"/>
        <w:rPr>
          <w:rFonts w:ascii="Garamond" w:hAnsi="Garamond"/>
          <w:sz w:val="20"/>
          <w:szCs w:val="20"/>
        </w:rPr>
      </w:pPr>
      <w:r w:rsidRPr="00A034CA">
        <w:rPr>
          <w:rFonts w:ascii="Garamond" w:hAnsi="Garamond" w:cs="Garamond"/>
          <w:sz w:val="20"/>
          <w:szCs w:val="20"/>
        </w:rPr>
        <w:t xml:space="preserve">Termin związania ofertą wynosi </w:t>
      </w:r>
      <w:r w:rsidR="00A034CA" w:rsidRPr="00A034CA">
        <w:rPr>
          <w:rFonts w:ascii="Garamond" w:hAnsi="Garamond" w:cs="Garamond"/>
          <w:sz w:val="20"/>
          <w:szCs w:val="20"/>
        </w:rPr>
        <w:t>3</w:t>
      </w:r>
      <w:r w:rsidRPr="00A034CA">
        <w:rPr>
          <w:rFonts w:ascii="Garamond" w:hAnsi="Garamond" w:cs="Garamond"/>
          <w:sz w:val="20"/>
          <w:szCs w:val="20"/>
        </w:rPr>
        <w:t xml:space="preserve">0 dni. Bieg terminu związania ofertą rozpoczyna się wraz z upływem terminu składania ofert i kończy się </w:t>
      </w:r>
      <w:r w:rsidR="0093235F">
        <w:rPr>
          <w:rFonts w:ascii="Garamond" w:hAnsi="Garamond" w:cs="Garamond"/>
          <w:b/>
          <w:bCs/>
          <w:sz w:val="20"/>
          <w:szCs w:val="20"/>
        </w:rPr>
        <w:t>08.04.</w:t>
      </w:r>
      <w:r w:rsidR="00614E75" w:rsidRPr="00A034CA">
        <w:rPr>
          <w:rFonts w:ascii="Garamond" w:hAnsi="Garamond" w:cs="Garamond"/>
          <w:b/>
          <w:bCs/>
          <w:sz w:val="20"/>
          <w:szCs w:val="20"/>
        </w:rPr>
        <w:t>202</w:t>
      </w:r>
      <w:r w:rsidR="00B66B71" w:rsidRPr="00A034CA">
        <w:rPr>
          <w:rFonts w:ascii="Garamond" w:hAnsi="Garamond" w:cs="Garamond"/>
          <w:b/>
          <w:bCs/>
          <w:sz w:val="20"/>
          <w:szCs w:val="20"/>
        </w:rPr>
        <w:t>6</w:t>
      </w:r>
      <w:r w:rsidRPr="00A034CA">
        <w:rPr>
          <w:rFonts w:ascii="Garamond" w:hAnsi="Garamond" w:cs="Garamond"/>
          <w:b/>
          <w:bCs/>
          <w:sz w:val="20"/>
          <w:szCs w:val="20"/>
        </w:rPr>
        <w:t xml:space="preserve"> roku.</w:t>
      </w:r>
      <w:r w:rsidRPr="00A034CA">
        <w:rPr>
          <w:rFonts w:ascii="Garamond" w:hAnsi="Garamond" w:cs="Garamond"/>
          <w:sz w:val="20"/>
          <w:szCs w:val="20"/>
        </w:rPr>
        <w:t xml:space="preserve"> </w:t>
      </w:r>
    </w:p>
    <w:p w14:paraId="01704D66" w14:textId="2D9B6B2E" w:rsidR="009046AB" w:rsidRPr="00371326" w:rsidRDefault="009046AB" w:rsidP="00817C6F">
      <w:pPr>
        <w:pStyle w:val="Standard"/>
        <w:numPr>
          <w:ilvl w:val="1"/>
          <w:numId w:val="119"/>
        </w:numPr>
        <w:spacing w:line="276" w:lineRule="auto"/>
        <w:ind w:left="284" w:hanging="284"/>
        <w:jc w:val="both"/>
        <w:rPr>
          <w:rFonts w:ascii="Garamond" w:hAnsi="Garamond"/>
          <w:sz w:val="20"/>
          <w:szCs w:val="20"/>
        </w:rPr>
      </w:pPr>
      <w:r w:rsidRPr="00371326">
        <w:rPr>
          <w:rFonts w:ascii="Garamond" w:hAnsi="Garamond" w:cs="Arial"/>
          <w:sz w:val="20"/>
          <w:szCs w:val="20"/>
        </w:rPr>
        <w:t>W</w:t>
      </w:r>
      <w:r w:rsidR="00C1382B" w:rsidRPr="00371326">
        <w:rPr>
          <w:rFonts w:ascii="Garamond" w:hAnsi="Garamond" w:cs="Arial"/>
          <w:sz w:val="20"/>
          <w:szCs w:val="20"/>
        </w:rPr>
        <w:t xml:space="preserve"> </w:t>
      </w:r>
      <w:r w:rsidRPr="00371326">
        <w:rPr>
          <w:rFonts w:ascii="Garamond" w:hAnsi="Garamond" w:cs="Arial"/>
          <w:sz w:val="20"/>
          <w:szCs w:val="20"/>
        </w:rPr>
        <w:t xml:space="preserve">przypadku gdy wybór najkorzystniejszej oferty nie nastąpi przed upływem terminu związania ofertą, o którym mowa w pkt </w:t>
      </w:r>
      <w:r w:rsidR="00A034CA">
        <w:rPr>
          <w:rFonts w:ascii="Garamond" w:hAnsi="Garamond" w:cs="Arial"/>
          <w:sz w:val="20"/>
          <w:szCs w:val="20"/>
        </w:rPr>
        <w:t>1</w:t>
      </w:r>
      <w:r w:rsidRPr="00371326">
        <w:rPr>
          <w:rFonts w:ascii="Garamond" w:hAnsi="Garamond" w:cs="Arial"/>
          <w:sz w:val="20"/>
          <w:szCs w:val="20"/>
        </w:rPr>
        <w:t xml:space="preserve"> zamawiający przed upływem terminu związania ofertą, zwraca się jednokrotnie do wykonawców o wyrażenie zgody na przedłużenie tego terminu o wskazywany przez niego okres, nie dłuższy niż 60 dni.</w:t>
      </w:r>
    </w:p>
    <w:p w14:paraId="4C55F23C" w14:textId="46A00E00" w:rsidR="009046AB" w:rsidRPr="00371326" w:rsidRDefault="009046AB" w:rsidP="00817C6F">
      <w:pPr>
        <w:pStyle w:val="Standard"/>
        <w:numPr>
          <w:ilvl w:val="1"/>
          <w:numId w:val="119"/>
        </w:numPr>
        <w:spacing w:line="276" w:lineRule="auto"/>
        <w:ind w:left="284" w:hanging="284"/>
        <w:jc w:val="both"/>
        <w:rPr>
          <w:rFonts w:ascii="Garamond" w:hAnsi="Garamond"/>
          <w:sz w:val="20"/>
          <w:szCs w:val="20"/>
        </w:rPr>
      </w:pPr>
      <w:r w:rsidRPr="00371326">
        <w:rPr>
          <w:rFonts w:ascii="Garamond" w:hAnsi="Garamond" w:cs="Arial"/>
          <w:sz w:val="20"/>
          <w:szCs w:val="20"/>
        </w:rPr>
        <w:t xml:space="preserve">Przedłużenie terminu związania ofertą, o którym mowa w pkt </w:t>
      </w:r>
      <w:r w:rsidR="00A034CA">
        <w:rPr>
          <w:rFonts w:ascii="Garamond" w:hAnsi="Garamond" w:cs="Arial"/>
          <w:sz w:val="20"/>
          <w:szCs w:val="20"/>
        </w:rPr>
        <w:t>1</w:t>
      </w:r>
      <w:r w:rsidRPr="00371326">
        <w:rPr>
          <w:rFonts w:ascii="Garamond" w:hAnsi="Garamond" w:cs="Arial"/>
          <w:sz w:val="20"/>
          <w:szCs w:val="20"/>
        </w:rPr>
        <w:t>, wymaga złożenia przez wykonawcę pisemnego oświadczenia o wyrażeniu zgody na przedłużenie terminu związania ofertą.</w:t>
      </w:r>
    </w:p>
    <w:p w14:paraId="183AB9C6" w14:textId="0FA8894C" w:rsidR="009046AB" w:rsidRPr="00371326" w:rsidRDefault="009046AB" w:rsidP="00817C6F">
      <w:pPr>
        <w:pStyle w:val="Standard"/>
        <w:numPr>
          <w:ilvl w:val="1"/>
          <w:numId w:val="119"/>
        </w:numPr>
        <w:spacing w:line="276" w:lineRule="auto"/>
        <w:ind w:left="284" w:hanging="284"/>
        <w:jc w:val="both"/>
        <w:rPr>
          <w:rFonts w:ascii="Garamond" w:hAnsi="Garamond"/>
          <w:sz w:val="20"/>
          <w:szCs w:val="20"/>
        </w:rPr>
      </w:pPr>
      <w:r w:rsidRPr="00371326">
        <w:rPr>
          <w:rFonts w:ascii="Garamond" w:hAnsi="Garamond" w:cs="Arial"/>
          <w:sz w:val="20"/>
          <w:szCs w:val="20"/>
        </w:rPr>
        <w:t>W</w:t>
      </w:r>
      <w:r w:rsidR="00C1382B" w:rsidRPr="00371326">
        <w:rPr>
          <w:rFonts w:ascii="Garamond" w:hAnsi="Garamond" w:cs="Arial"/>
          <w:sz w:val="20"/>
          <w:szCs w:val="20"/>
        </w:rPr>
        <w:t xml:space="preserve"> </w:t>
      </w:r>
      <w:r w:rsidRPr="00371326">
        <w:rPr>
          <w:rFonts w:ascii="Garamond" w:hAnsi="Garamond" w:cs="Arial"/>
          <w:sz w:val="20"/>
          <w:szCs w:val="20"/>
        </w:rPr>
        <w:t xml:space="preserve">przypadku gdy zamawiający żąda wniesienia wadium, przedłużenie terminu związania ofertą, o którym mowa w pkt </w:t>
      </w:r>
      <w:r w:rsidR="00A034CA">
        <w:rPr>
          <w:rFonts w:ascii="Garamond" w:hAnsi="Garamond" w:cs="Arial"/>
          <w:sz w:val="20"/>
          <w:szCs w:val="20"/>
        </w:rPr>
        <w:t>1</w:t>
      </w:r>
      <w:r w:rsidRPr="00371326">
        <w:rPr>
          <w:rFonts w:ascii="Garamond" w:hAnsi="Garamond" w:cs="Arial"/>
          <w:sz w:val="20"/>
          <w:szCs w:val="20"/>
        </w:rPr>
        <w:t>, następuje wraz z przedłużeniem okresu ważności wadium albo, jeżeli nie jest to możliwe, z wniesieniem nowego wadium na przedłużony okres związania ofertą.</w:t>
      </w:r>
    </w:p>
    <w:p w14:paraId="1FF594EF" w14:textId="2DF539B7" w:rsidR="009046AB" w:rsidRPr="00371326" w:rsidRDefault="00A034CA" w:rsidP="00371326">
      <w:pPr>
        <w:spacing w:line="276" w:lineRule="auto"/>
        <w:jc w:val="both"/>
        <w:rPr>
          <w:rFonts w:ascii="Garamond" w:hAnsi="Garamond"/>
          <w:sz w:val="20"/>
          <w:szCs w:val="20"/>
        </w:rPr>
      </w:pPr>
      <w:r>
        <w:rPr>
          <w:rFonts w:ascii="Garamond" w:hAnsi="Garamond" w:cs="Garamond"/>
          <w:b/>
          <w:bCs/>
          <w:sz w:val="20"/>
          <w:szCs w:val="20"/>
        </w:rPr>
        <w:t>23</w:t>
      </w:r>
      <w:r w:rsidR="009046AB" w:rsidRPr="00371326">
        <w:rPr>
          <w:rFonts w:ascii="Garamond" w:hAnsi="Garamond" w:cs="Garamond"/>
          <w:b/>
          <w:bCs/>
          <w:sz w:val="20"/>
          <w:szCs w:val="20"/>
        </w:rPr>
        <w:t>.</w:t>
      </w:r>
      <w:r w:rsidR="009046AB" w:rsidRPr="00371326">
        <w:rPr>
          <w:rFonts w:ascii="Garamond" w:hAnsi="Garamond" w:cs="Garamond"/>
          <w:b/>
          <w:bCs/>
          <w:sz w:val="20"/>
          <w:szCs w:val="20"/>
        </w:rPr>
        <w:tab/>
        <w:t>UDZIELANIE  WYJAŚNIEŃ  ORAZ  DOKONYWANIE  MODYFIKACJI DOTYCZĄCYCH SPECYFIKACJI ISTSTOTNYCH WARUNKÓW ZAMÓWIENIA</w:t>
      </w:r>
    </w:p>
    <w:p w14:paraId="2B5F4A8D" w14:textId="77777777" w:rsidR="009046AB" w:rsidRPr="00371326" w:rsidRDefault="009046AB" w:rsidP="00694750">
      <w:pPr>
        <w:numPr>
          <w:ilvl w:val="0"/>
          <w:numId w:val="82"/>
        </w:numPr>
        <w:spacing w:line="276" w:lineRule="auto"/>
        <w:jc w:val="both"/>
        <w:rPr>
          <w:rFonts w:ascii="Garamond" w:hAnsi="Garamond"/>
          <w:vanish/>
          <w:sz w:val="20"/>
          <w:szCs w:val="20"/>
        </w:rPr>
      </w:pPr>
    </w:p>
    <w:p w14:paraId="01BBBFC5" w14:textId="77777777" w:rsidR="009046AB" w:rsidRPr="00371326" w:rsidRDefault="009046AB" w:rsidP="00694750">
      <w:pPr>
        <w:numPr>
          <w:ilvl w:val="0"/>
          <w:numId w:val="82"/>
        </w:numPr>
        <w:spacing w:line="276" w:lineRule="auto"/>
        <w:jc w:val="both"/>
        <w:rPr>
          <w:rFonts w:ascii="Garamond" w:hAnsi="Garamond"/>
          <w:vanish/>
          <w:sz w:val="20"/>
          <w:szCs w:val="20"/>
        </w:rPr>
      </w:pPr>
    </w:p>
    <w:p w14:paraId="1AB8930E" w14:textId="77777777" w:rsidR="009046AB" w:rsidRPr="00E77149" w:rsidRDefault="009046AB" w:rsidP="00817C6F">
      <w:pPr>
        <w:pStyle w:val="Akapitzlist"/>
        <w:numPr>
          <w:ilvl w:val="0"/>
          <w:numId w:val="120"/>
        </w:numPr>
        <w:spacing w:after="0"/>
        <w:ind w:left="0" w:firstLine="0"/>
        <w:jc w:val="both"/>
        <w:rPr>
          <w:rFonts w:ascii="Garamond" w:hAnsi="Garamond"/>
          <w:sz w:val="20"/>
          <w:szCs w:val="20"/>
        </w:rPr>
      </w:pPr>
      <w:r w:rsidRPr="00E77149">
        <w:rPr>
          <w:rFonts w:ascii="Garamond" w:hAnsi="Garamond"/>
          <w:sz w:val="20"/>
          <w:szCs w:val="20"/>
        </w:rPr>
        <w:t>Wykonawca może zwrócić się do Zamawiającego o wyjaśnienie treści SWZ.</w:t>
      </w:r>
    </w:p>
    <w:p w14:paraId="35EE3331" w14:textId="41F4CC0F" w:rsidR="009046AB" w:rsidRPr="00E77149" w:rsidRDefault="009046AB" w:rsidP="00817C6F">
      <w:pPr>
        <w:numPr>
          <w:ilvl w:val="1"/>
          <w:numId w:val="120"/>
        </w:numPr>
        <w:spacing w:line="276" w:lineRule="auto"/>
        <w:ind w:left="0" w:firstLine="0"/>
        <w:jc w:val="both"/>
        <w:rPr>
          <w:rFonts w:ascii="Garamond" w:hAnsi="Garamond"/>
          <w:sz w:val="20"/>
          <w:szCs w:val="20"/>
        </w:rPr>
      </w:pPr>
      <w:r w:rsidRPr="00E77149">
        <w:rPr>
          <w:rFonts w:ascii="Garamond" w:hAnsi="Garamond"/>
          <w:sz w:val="20"/>
          <w:szCs w:val="20"/>
        </w:rPr>
        <w:t xml:space="preserve">Zamawiający </w:t>
      </w:r>
      <w:r w:rsidR="00A034CA" w:rsidRPr="00A034CA">
        <w:rPr>
          <w:rFonts w:ascii="Garamond" w:hAnsi="Garamond"/>
          <w:sz w:val="20"/>
          <w:szCs w:val="20"/>
        </w:rPr>
        <w:t xml:space="preserve">udzieli wyjaśnień niezwłocznie, jednak nie później niż na 2 dni przed upływem terminu składania ofert  albo ofert podlegających negocjacjom, pod warunkiem że wniosek o wyjaśnienie treści odpowiednio SWZ albo opisu potrzeb </w:t>
      </w:r>
      <w:r w:rsidR="00A034CA" w:rsidRPr="00A034CA">
        <w:rPr>
          <w:rFonts w:ascii="Garamond" w:hAnsi="Garamond"/>
          <w:sz w:val="20"/>
          <w:szCs w:val="20"/>
        </w:rPr>
        <w:br/>
        <w:t>i wymagań wpłynął do zamawiającego nie później niż na 4 dni przed upływem terminu składania odpowiednio ofert albo ofert podlegających negocjacjom.</w:t>
      </w:r>
    </w:p>
    <w:p w14:paraId="0E2EA4A3" w14:textId="59469D8F" w:rsidR="009046AB" w:rsidRPr="00E77149" w:rsidRDefault="009046AB" w:rsidP="00817C6F">
      <w:pPr>
        <w:numPr>
          <w:ilvl w:val="1"/>
          <w:numId w:val="120"/>
        </w:numPr>
        <w:spacing w:line="276" w:lineRule="auto"/>
        <w:ind w:left="0" w:firstLine="0"/>
        <w:jc w:val="both"/>
        <w:rPr>
          <w:rFonts w:ascii="Garamond" w:hAnsi="Garamond"/>
          <w:sz w:val="20"/>
          <w:szCs w:val="20"/>
        </w:rPr>
      </w:pPr>
      <w:r w:rsidRPr="00E77149">
        <w:rPr>
          <w:rFonts w:ascii="Garamond" w:hAnsi="Garamond"/>
          <w:sz w:val="20"/>
          <w:szCs w:val="20"/>
        </w:rPr>
        <w:t>W przypadku gdy wniosek o wyjaśnienie treści SWZ nie wpłynął w</w:t>
      </w:r>
      <w:r w:rsidR="00C1382B" w:rsidRPr="00E77149">
        <w:rPr>
          <w:rFonts w:ascii="Garamond" w:hAnsi="Garamond"/>
          <w:sz w:val="20"/>
          <w:szCs w:val="20"/>
        </w:rPr>
        <w:t xml:space="preserve"> </w:t>
      </w:r>
      <w:r w:rsidRPr="00E77149">
        <w:rPr>
          <w:rFonts w:ascii="Garamond" w:hAnsi="Garamond"/>
          <w:sz w:val="20"/>
          <w:szCs w:val="20"/>
        </w:rPr>
        <w:t>terminie, o</w:t>
      </w:r>
      <w:r w:rsidR="00C1382B" w:rsidRPr="00E77149">
        <w:rPr>
          <w:rFonts w:ascii="Garamond" w:hAnsi="Garamond"/>
          <w:sz w:val="20"/>
          <w:szCs w:val="20"/>
        </w:rPr>
        <w:t xml:space="preserve"> </w:t>
      </w:r>
      <w:r w:rsidRPr="00E77149">
        <w:rPr>
          <w:rFonts w:ascii="Garamond" w:hAnsi="Garamond"/>
          <w:sz w:val="20"/>
          <w:szCs w:val="20"/>
        </w:rPr>
        <w:t xml:space="preserve">którym mowa w pkt </w:t>
      </w:r>
      <w:r w:rsidR="00E77149">
        <w:rPr>
          <w:rFonts w:ascii="Garamond" w:hAnsi="Garamond"/>
          <w:sz w:val="20"/>
          <w:szCs w:val="20"/>
        </w:rPr>
        <w:t>a</w:t>
      </w:r>
      <w:r w:rsidRPr="00E77149">
        <w:rPr>
          <w:rFonts w:ascii="Garamond" w:hAnsi="Garamond"/>
          <w:sz w:val="20"/>
          <w:szCs w:val="20"/>
        </w:rPr>
        <w:t>, zamawiający nie ma obowiązku udzielania wyjaśnień SWZ oraz obowiązku przedłużenia terminu składania ofert.</w:t>
      </w:r>
    </w:p>
    <w:p w14:paraId="2E6EBFC8" w14:textId="77777777" w:rsidR="00E50E55" w:rsidRPr="00E77149" w:rsidRDefault="009046AB" w:rsidP="00817C6F">
      <w:pPr>
        <w:numPr>
          <w:ilvl w:val="1"/>
          <w:numId w:val="120"/>
        </w:numPr>
        <w:spacing w:line="276" w:lineRule="auto"/>
        <w:ind w:left="0" w:firstLine="0"/>
        <w:jc w:val="both"/>
        <w:rPr>
          <w:rFonts w:ascii="Garamond" w:hAnsi="Garamond"/>
          <w:sz w:val="20"/>
          <w:szCs w:val="20"/>
        </w:rPr>
      </w:pPr>
      <w:r w:rsidRPr="00E77149">
        <w:rPr>
          <w:rFonts w:ascii="Garamond" w:hAnsi="Garamond"/>
          <w:sz w:val="20"/>
          <w:szCs w:val="20"/>
        </w:rPr>
        <w:t xml:space="preserve">Zamawiający prześle treść wyjaśnień wszystkim Wykonawcom, którym przekazano SWZ, a także umieści je na stronie internetowej: </w:t>
      </w:r>
      <w:r w:rsidRPr="00E77149">
        <w:rPr>
          <w:rFonts w:ascii="Garamond" w:hAnsi="Garamond" w:cs="Garamond"/>
          <w:sz w:val="20"/>
          <w:szCs w:val="20"/>
        </w:rPr>
        <w:t xml:space="preserve"> </w:t>
      </w:r>
      <w:hyperlink r:id="rId12" w:history="1">
        <w:r w:rsidR="00125459" w:rsidRPr="00E77149">
          <w:rPr>
            <w:rStyle w:val="Hipercze"/>
            <w:rFonts w:ascii="Garamond" w:hAnsi="Garamond"/>
            <w:color w:val="auto"/>
            <w:sz w:val="20"/>
            <w:szCs w:val="20"/>
          </w:rPr>
          <w:t>https://ezamowienia.gov.pl/</w:t>
        </w:r>
      </w:hyperlink>
      <w:r w:rsidR="00125459" w:rsidRPr="00E77149">
        <w:rPr>
          <w:rFonts w:ascii="Garamond" w:hAnsi="Garamond"/>
          <w:sz w:val="20"/>
          <w:szCs w:val="20"/>
        </w:rPr>
        <w:t xml:space="preserve"> </w:t>
      </w:r>
      <w:r w:rsidRPr="00E77149">
        <w:rPr>
          <w:rFonts w:ascii="Garamond" w:hAnsi="Garamond" w:cs="Garamond"/>
          <w:sz w:val="20"/>
          <w:szCs w:val="20"/>
        </w:rPr>
        <w:t xml:space="preserve">oraz na stronie </w:t>
      </w:r>
      <w:r w:rsidR="00E50E55" w:rsidRPr="00E77149">
        <w:rPr>
          <w:rFonts w:ascii="Garamond" w:hAnsi="Garamond" w:cs="Garamond"/>
          <w:sz w:val="20"/>
          <w:szCs w:val="20"/>
        </w:rPr>
        <w:t>https://5wszk.com.pl/zamowienia</w:t>
      </w:r>
    </w:p>
    <w:p w14:paraId="69C028D5" w14:textId="77777777" w:rsidR="009046AB" w:rsidRPr="00E77149" w:rsidRDefault="009046AB" w:rsidP="00817C6F">
      <w:pPr>
        <w:numPr>
          <w:ilvl w:val="1"/>
          <w:numId w:val="120"/>
        </w:numPr>
        <w:spacing w:line="276" w:lineRule="auto"/>
        <w:ind w:left="0" w:firstLine="0"/>
        <w:jc w:val="both"/>
        <w:rPr>
          <w:rFonts w:ascii="Garamond" w:hAnsi="Garamond"/>
          <w:sz w:val="20"/>
          <w:szCs w:val="20"/>
        </w:rPr>
      </w:pPr>
      <w:r w:rsidRPr="00E77149">
        <w:rPr>
          <w:rFonts w:ascii="Garamond" w:hAnsi="Garamond"/>
          <w:sz w:val="20"/>
          <w:szCs w:val="20"/>
        </w:rPr>
        <w:t>Zamawiający nie organizuje spotkania z Wykonawcami w celu udzielania odpowiedzi na ewentualne pytania.</w:t>
      </w:r>
    </w:p>
    <w:p w14:paraId="0BEB50AB" w14:textId="77777777" w:rsidR="009046AB" w:rsidRPr="00E77149" w:rsidRDefault="009046AB" w:rsidP="00817C6F">
      <w:pPr>
        <w:numPr>
          <w:ilvl w:val="1"/>
          <w:numId w:val="120"/>
        </w:numPr>
        <w:spacing w:line="276" w:lineRule="auto"/>
        <w:ind w:left="0" w:firstLine="0"/>
        <w:jc w:val="both"/>
        <w:rPr>
          <w:rFonts w:ascii="Garamond" w:hAnsi="Garamond"/>
          <w:sz w:val="20"/>
          <w:szCs w:val="20"/>
        </w:rPr>
      </w:pPr>
      <w:r w:rsidRPr="00E77149">
        <w:rPr>
          <w:rFonts w:ascii="Garamond" w:hAnsi="Garamond"/>
          <w:sz w:val="20"/>
          <w:szCs w:val="20"/>
        </w:rPr>
        <w:t>Zmiana treści SWZ: W szczególnie uzasadnionych przypadkach, przed upływem terminu składania ofert,  Zamawiający może zmienić treść dokumentów składających się na SWZ.</w:t>
      </w:r>
    </w:p>
    <w:p w14:paraId="5D826911" w14:textId="77777777" w:rsidR="00E50E55" w:rsidRPr="00E77149" w:rsidRDefault="009046AB" w:rsidP="00817C6F">
      <w:pPr>
        <w:numPr>
          <w:ilvl w:val="1"/>
          <w:numId w:val="120"/>
        </w:numPr>
        <w:spacing w:line="276" w:lineRule="auto"/>
        <w:ind w:left="0" w:firstLine="0"/>
        <w:jc w:val="both"/>
        <w:rPr>
          <w:rFonts w:ascii="Garamond" w:hAnsi="Garamond"/>
          <w:sz w:val="20"/>
          <w:szCs w:val="20"/>
        </w:rPr>
      </w:pPr>
      <w:r w:rsidRPr="00E77149">
        <w:rPr>
          <w:rFonts w:ascii="Garamond" w:hAnsi="Garamond"/>
          <w:sz w:val="20"/>
          <w:szCs w:val="20"/>
        </w:rPr>
        <w:t xml:space="preserve">O każdej zmianie Zamawiający zawiadomi wszystkich Wykonawców, którym przekazano SWZ oraz umieści treść zmiany na </w:t>
      </w:r>
      <w:hyperlink r:id="rId13" w:history="1">
        <w:r w:rsidR="00125459" w:rsidRPr="00E77149">
          <w:rPr>
            <w:rStyle w:val="Hipercze"/>
            <w:rFonts w:ascii="Garamond" w:hAnsi="Garamond"/>
            <w:color w:val="auto"/>
            <w:sz w:val="20"/>
            <w:szCs w:val="20"/>
          </w:rPr>
          <w:t>https://ezamowienia.gov.pl/</w:t>
        </w:r>
      </w:hyperlink>
      <w:r w:rsidR="00125459" w:rsidRPr="00E77149">
        <w:rPr>
          <w:rFonts w:ascii="Garamond" w:hAnsi="Garamond"/>
          <w:sz w:val="20"/>
          <w:szCs w:val="20"/>
        </w:rPr>
        <w:t xml:space="preserve"> </w:t>
      </w:r>
      <w:r w:rsidRPr="00E77149">
        <w:rPr>
          <w:rFonts w:ascii="Garamond" w:hAnsi="Garamond"/>
          <w:sz w:val="20"/>
          <w:szCs w:val="20"/>
        </w:rPr>
        <w:t xml:space="preserve">oraz stronie internetowej: </w:t>
      </w:r>
      <w:r w:rsidR="00E50E55" w:rsidRPr="00E77149">
        <w:rPr>
          <w:rFonts w:ascii="Garamond" w:hAnsi="Garamond" w:cs="Garamond"/>
          <w:sz w:val="20"/>
          <w:szCs w:val="20"/>
        </w:rPr>
        <w:t>https://5wszk.com.pl/zamowienia</w:t>
      </w:r>
    </w:p>
    <w:p w14:paraId="6F058CCF" w14:textId="77777777" w:rsidR="009046AB" w:rsidRPr="00E77149" w:rsidRDefault="009046AB" w:rsidP="00817C6F">
      <w:pPr>
        <w:numPr>
          <w:ilvl w:val="1"/>
          <w:numId w:val="120"/>
        </w:numPr>
        <w:spacing w:line="276" w:lineRule="auto"/>
        <w:ind w:left="0" w:firstLine="0"/>
        <w:jc w:val="both"/>
        <w:rPr>
          <w:rFonts w:ascii="Garamond" w:hAnsi="Garamond"/>
          <w:sz w:val="20"/>
          <w:szCs w:val="20"/>
        </w:rPr>
      </w:pPr>
      <w:r w:rsidRPr="00E77149">
        <w:rPr>
          <w:rFonts w:ascii="Garamond" w:hAnsi="Garamond"/>
          <w:sz w:val="20"/>
          <w:szCs w:val="20"/>
        </w:rPr>
        <w:t>Zamawiający przedłuży termin składania ofert, jeżeli w wyniku zmiany treści SWZ niezbędny jest dodatkowy czas na wprowadzenie zmian w ofertach.</w:t>
      </w:r>
    </w:p>
    <w:p w14:paraId="42F7E705" w14:textId="111685A4" w:rsidR="009046AB" w:rsidRPr="00371326" w:rsidRDefault="00A034CA" w:rsidP="00371326">
      <w:pPr>
        <w:widowControl w:val="0"/>
        <w:tabs>
          <w:tab w:val="left" w:pos="0"/>
        </w:tabs>
        <w:suppressAutoHyphens w:val="0"/>
        <w:autoSpaceDN/>
        <w:spacing w:line="276" w:lineRule="auto"/>
        <w:jc w:val="both"/>
        <w:textAlignment w:val="auto"/>
        <w:rPr>
          <w:rFonts w:ascii="Garamond" w:hAnsi="Garamond" w:cs="Calibri Light"/>
          <w:sz w:val="20"/>
          <w:szCs w:val="20"/>
        </w:rPr>
      </w:pPr>
      <w:r>
        <w:rPr>
          <w:rFonts w:ascii="Garamond" w:hAnsi="Garamond" w:cs="Garamond"/>
          <w:b/>
          <w:bCs/>
          <w:sz w:val="20"/>
          <w:szCs w:val="20"/>
        </w:rPr>
        <w:t>24</w:t>
      </w:r>
      <w:r w:rsidR="00E77149">
        <w:rPr>
          <w:rFonts w:ascii="Garamond" w:hAnsi="Garamond" w:cs="Garamond"/>
          <w:b/>
          <w:bCs/>
          <w:sz w:val="20"/>
          <w:szCs w:val="20"/>
        </w:rPr>
        <w:t xml:space="preserve">.   </w:t>
      </w:r>
      <w:r w:rsidR="009046AB" w:rsidRPr="00371326">
        <w:rPr>
          <w:rFonts w:ascii="Garamond" w:hAnsi="Garamond" w:cs="Garamond"/>
          <w:b/>
          <w:bCs/>
          <w:sz w:val="20"/>
          <w:szCs w:val="20"/>
        </w:rPr>
        <w:t>OPIS SPOSOBU OBLICZENIA CENY</w:t>
      </w:r>
    </w:p>
    <w:p w14:paraId="400E2D3E" w14:textId="77777777" w:rsidR="00E77149" w:rsidRPr="00E77149" w:rsidRDefault="00E77149" w:rsidP="00694750">
      <w:pPr>
        <w:pStyle w:val="Akapitzlist"/>
        <w:widowControl w:val="0"/>
        <w:numPr>
          <w:ilvl w:val="0"/>
          <w:numId w:val="83"/>
        </w:numPr>
        <w:suppressAutoHyphens w:val="0"/>
        <w:autoSpaceDN/>
        <w:spacing w:after="0"/>
        <w:jc w:val="both"/>
        <w:textAlignment w:val="auto"/>
        <w:rPr>
          <w:rFonts w:ascii="Garamond" w:hAnsi="Garamond"/>
          <w:vanish/>
          <w:sz w:val="20"/>
          <w:szCs w:val="20"/>
        </w:rPr>
      </w:pPr>
    </w:p>
    <w:p w14:paraId="12F1B247" w14:textId="77777777" w:rsidR="00E77149" w:rsidRPr="00E77149" w:rsidRDefault="00E77149" w:rsidP="00694750">
      <w:pPr>
        <w:pStyle w:val="Akapitzlist"/>
        <w:widowControl w:val="0"/>
        <w:numPr>
          <w:ilvl w:val="0"/>
          <w:numId w:val="83"/>
        </w:numPr>
        <w:suppressAutoHyphens w:val="0"/>
        <w:autoSpaceDN/>
        <w:spacing w:after="0"/>
        <w:jc w:val="both"/>
        <w:textAlignment w:val="auto"/>
        <w:rPr>
          <w:rFonts w:ascii="Garamond" w:hAnsi="Garamond"/>
          <w:vanish/>
          <w:sz w:val="20"/>
          <w:szCs w:val="20"/>
        </w:rPr>
      </w:pPr>
    </w:p>
    <w:p w14:paraId="071ACC35" w14:textId="77777777" w:rsidR="00E77149" w:rsidRPr="00E77149" w:rsidRDefault="00E77149" w:rsidP="00694750">
      <w:pPr>
        <w:pStyle w:val="Akapitzlist"/>
        <w:widowControl w:val="0"/>
        <w:numPr>
          <w:ilvl w:val="0"/>
          <w:numId w:val="83"/>
        </w:numPr>
        <w:suppressAutoHyphens w:val="0"/>
        <w:autoSpaceDN/>
        <w:spacing w:after="0"/>
        <w:jc w:val="both"/>
        <w:textAlignment w:val="auto"/>
        <w:rPr>
          <w:rFonts w:ascii="Garamond" w:hAnsi="Garamond"/>
          <w:vanish/>
          <w:sz w:val="20"/>
          <w:szCs w:val="20"/>
        </w:rPr>
      </w:pPr>
    </w:p>
    <w:p w14:paraId="14B77FD0" w14:textId="77777777" w:rsidR="00E77149" w:rsidRPr="00E77149" w:rsidRDefault="00E77149" w:rsidP="00694750">
      <w:pPr>
        <w:pStyle w:val="Akapitzlist"/>
        <w:widowControl w:val="0"/>
        <w:numPr>
          <w:ilvl w:val="0"/>
          <w:numId w:val="83"/>
        </w:numPr>
        <w:suppressAutoHyphens w:val="0"/>
        <w:autoSpaceDN/>
        <w:spacing w:after="0"/>
        <w:jc w:val="both"/>
        <w:textAlignment w:val="auto"/>
        <w:rPr>
          <w:rFonts w:ascii="Garamond" w:hAnsi="Garamond"/>
          <w:vanish/>
          <w:sz w:val="20"/>
          <w:szCs w:val="20"/>
        </w:rPr>
      </w:pPr>
    </w:p>
    <w:p w14:paraId="7C35BC8F" w14:textId="77777777" w:rsidR="00E77149" w:rsidRPr="00E77149" w:rsidRDefault="00E77149" w:rsidP="00694750">
      <w:pPr>
        <w:pStyle w:val="Akapitzlist"/>
        <w:widowControl w:val="0"/>
        <w:numPr>
          <w:ilvl w:val="0"/>
          <w:numId w:val="83"/>
        </w:numPr>
        <w:suppressAutoHyphens w:val="0"/>
        <w:autoSpaceDN/>
        <w:spacing w:after="0"/>
        <w:jc w:val="both"/>
        <w:textAlignment w:val="auto"/>
        <w:rPr>
          <w:rFonts w:ascii="Garamond" w:hAnsi="Garamond"/>
          <w:vanish/>
          <w:sz w:val="20"/>
          <w:szCs w:val="20"/>
        </w:rPr>
      </w:pPr>
    </w:p>
    <w:p w14:paraId="0769CCFD" w14:textId="77777777" w:rsidR="00E77149" w:rsidRPr="00E77149" w:rsidRDefault="00E77149" w:rsidP="00694750">
      <w:pPr>
        <w:pStyle w:val="Akapitzlist"/>
        <w:widowControl w:val="0"/>
        <w:numPr>
          <w:ilvl w:val="0"/>
          <w:numId w:val="83"/>
        </w:numPr>
        <w:suppressAutoHyphens w:val="0"/>
        <w:autoSpaceDN/>
        <w:spacing w:after="0"/>
        <w:jc w:val="both"/>
        <w:textAlignment w:val="auto"/>
        <w:rPr>
          <w:rFonts w:ascii="Garamond" w:hAnsi="Garamond"/>
          <w:vanish/>
          <w:sz w:val="20"/>
          <w:szCs w:val="20"/>
        </w:rPr>
      </w:pPr>
    </w:p>
    <w:p w14:paraId="237C657D" w14:textId="77777777" w:rsidR="00E77149" w:rsidRPr="00E77149" w:rsidRDefault="00E77149" w:rsidP="00694750">
      <w:pPr>
        <w:pStyle w:val="Akapitzlist"/>
        <w:widowControl w:val="0"/>
        <w:numPr>
          <w:ilvl w:val="0"/>
          <w:numId w:val="83"/>
        </w:numPr>
        <w:suppressAutoHyphens w:val="0"/>
        <w:autoSpaceDN/>
        <w:spacing w:after="0"/>
        <w:jc w:val="both"/>
        <w:textAlignment w:val="auto"/>
        <w:rPr>
          <w:rFonts w:ascii="Garamond" w:hAnsi="Garamond"/>
          <w:vanish/>
          <w:sz w:val="20"/>
          <w:szCs w:val="20"/>
        </w:rPr>
      </w:pPr>
    </w:p>
    <w:p w14:paraId="32885255" w14:textId="77777777" w:rsidR="00E77149" w:rsidRPr="00E77149" w:rsidRDefault="00E77149" w:rsidP="00694750">
      <w:pPr>
        <w:pStyle w:val="Akapitzlist"/>
        <w:widowControl w:val="0"/>
        <w:numPr>
          <w:ilvl w:val="0"/>
          <w:numId w:val="83"/>
        </w:numPr>
        <w:suppressAutoHyphens w:val="0"/>
        <w:autoSpaceDN/>
        <w:spacing w:after="0"/>
        <w:jc w:val="both"/>
        <w:textAlignment w:val="auto"/>
        <w:rPr>
          <w:rFonts w:ascii="Garamond" w:hAnsi="Garamond"/>
          <w:vanish/>
          <w:sz w:val="20"/>
          <w:szCs w:val="20"/>
        </w:rPr>
      </w:pPr>
    </w:p>
    <w:p w14:paraId="3CE8DFEF" w14:textId="77777777" w:rsidR="00E77149" w:rsidRPr="00E77149" w:rsidRDefault="00E77149" w:rsidP="00694750">
      <w:pPr>
        <w:pStyle w:val="Akapitzlist"/>
        <w:widowControl w:val="0"/>
        <w:numPr>
          <w:ilvl w:val="0"/>
          <w:numId w:val="83"/>
        </w:numPr>
        <w:suppressAutoHyphens w:val="0"/>
        <w:autoSpaceDN/>
        <w:spacing w:after="0"/>
        <w:jc w:val="both"/>
        <w:textAlignment w:val="auto"/>
        <w:rPr>
          <w:rFonts w:ascii="Garamond" w:hAnsi="Garamond"/>
          <w:vanish/>
          <w:sz w:val="20"/>
          <w:szCs w:val="20"/>
        </w:rPr>
      </w:pPr>
    </w:p>
    <w:p w14:paraId="542B7435" w14:textId="77777777" w:rsidR="00E77149" w:rsidRPr="00E77149" w:rsidRDefault="00E77149" w:rsidP="00694750">
      <w:pPr>
        <w:pStyle w:val="Akapitzlist"/>
        <w:widowControl w:val="0"/>
        <w:numPr>
          <w:ilvl w:val="0"/>
          <w:numId w:val="83"/>
        </w:numPr>
        <w:suppressAutoHyphens w:val="0"/>
        <w:autoSpaceDN/>
        <w:spacing w:after="0"/>
        <w:jc w:val="both"/>
        <w:textAlignment w:val="auto"/>
        <w:rPr>
          <w:rFonts w:ascii="Garamond" w:hAnsi="Garamond"/>
          <w:vanish/>
          <w:sz w:val="20"/>
          <w:szCs w:val="20"/>
        </w:rPr>
      </w:pPr>
    </w:p>
    <w:p w14:paraId="3F0C372F" w14:textId="77777777" w:rsidR="00E77149" w:rsidRPr="00E77149" w:rsidRDefault="00E77149" w:rsidP="00694750">
      <w:pPr>
        <w:pStyle w:val="Akapitzlist"/>
        <w:widowControl w:val="0"/>
        <w:numPr>
          <w:ilvl w:val="0"/>
          <w:numId w:val="83"/>
        </w:numPr>
        <w:suppressAutoHyphens w:val="0"/>
        <w:autoSpaceDN/>
        <w:spacing w:after="0"/>
        <w:jc w:val="both"/>
        <w:textAlignment w:val="auto"/>
        <w:rPr>
          <w:rFonts w:ascii="Garamond" w:hAnsi="Garamond"/>
          <w:vanish/>
          <w:sz w:val="20"/>
          <w:szCs w:val="20"/>
        </w:rPr>
      </w:pPr>
    </w:p>
    <w:p w14:paraId="727CB0CD" w14:textId="77777777" w:rsidR="00E77149" w:rsidRPr="00E77149" w:rsidRDefault="00E77149" w:rsidP="00694750">
      <w:pPr>
        <w:pStyle w:val="Akapitzlist"/>
        <w:widowControl w:val="0"/>
        <w:numPr>
          <w:ilvl w:val="0"/>
          <w:numId w:val="83"/>
        </w:numPr>
        <w:suppressAutoHyphens w:val="0"/>
        <w:autoSpaceDN/>
        <w:spacing w:after="0"/>
        <w:jc w:val="both"/>
        <w:textAlignment w:val="auto"/>
        <w:rPr>
          <w:rFonts w:ascii="Garamond" w:hAnsi="Garamond"/>
          <w:vanish/>
          <w:sz w:val="20"/>
          <w:szCs w:val="20"/>
        </w:rPr>
      </w:pPr>
    </w:p>
    <w:p w14:paraId="34BC79CF" w14:textId="77777777" w:rsidR="00E77149" w:rsidRPr="00E77149" w:rsidRDefault="00E77149" w:rsidP="00694750">
      <w:pPr>
        <w:pStyle w:val="Akapitzlist"/>
        <w:widowControl w:val="0"/>
        <w:numPr>
          <w:ilvl w:val="0"/>
          <w:numId w:val="83"/>
        </w:numPr>
        <w:suppressAutoHyphens w:val="0"/>
        <w:autoSpaceDN/>
        <w:spacing w:after="0"/>
        <w:jc w:val="both"/>
        <w:textAlignment w:val="auto"/>
        <w:rPr>
          <w:rFonts w:ascii="Garamond" w:hAnsi="Garamond"/>
          <w:vanish/>
          <w:sz w:val="20"/>
          <w:szCs w:val="20"/>
        </w:rPr>
      </w:pPr>
    </w:p>
    <w:p w14:paraId="4FBC0893" w14:textId="77777777" w:rsidR="00E77149" w:rsidRPr="00E77149" w:rsidRDefault="00E77149" w:rsidP="00694750">
      <w:pPr>
        <w:pStyle w:val="Akapitzlist"/>
        <w:widowControl w:val="0"/>
        <w:numPr>
          <w:ilvl w:val="0"/>
          <w:numId w:val="83"/>
        </w:numPr>
        <w:suppressAutoHyphens w:val="0"/>
        <w:autoSpaceDN/>
        <w:spacing w:after="0"/>
        <w:jc w:val="both"/>
        <w:textAlignment w:val="auto"/>
        <w:rPr>
          <w:rFonts w:ascii="Garamond" w:hAnsi="Garamond"/>
          <w:vanish/>
          <w:sz w:val="20"/>
          <w:szCs w:val="20"/>
        </w:rPr>
      </w:pPr>
    </w:p>
    <w:p w14:paraId="08A98196" w14:textId="77777777" w:rsidR="00E77149" w:rsidRPr="00E77149" w:rsidRDefault="00E77149" w:rsidP="00694750">
      <w:pPr>
        <w:pStyle w:val="Akapitzlist"/>
        <w:widowControl w:val="0"/>
        <w:numPr>
          <w:ilvl w:val="0"/>
          <w:numId w:val="83"/>
        </w:numPr>
        <w:suppressAutoHyphens w:val="0"/>
        <w:autoSpaceDN/>
        <w:spacing w:after="0"/>
        <w:jc w:val="both"/>
        <w:textAlignment w:val="auto"/>
        <w:rPr>
          <w:rFonts w:ascii="Garamond" w:hAnsi="Garamond"/>
          <w:vanish/>
          <w:sz w:val="20"/>
          <w:szCs w:val="20"/>
        </w:rPr>
      </w:pPr>
    </w:p>
    <w:p w14:paraId="61C68912" w14:textId="77777777" w:rsidR="00E77149" w:rsidRPr="00E77149" w:rsidRDefault="00E77149" w:rsidP="00694750">
      <w:pPr>
        <w:pStyle w:val="Akapitzlist"/>
        <w:widowControl w:val="0"/>
        <w:numPr>
          <w:ilvl w:val="0"/>
          <w:numId w:val="83"/>
        </w:numPr>
        <w:suppressAutoHyphens w:val="0"/>
        <w:autoSpaceDN/>
        <w:spacing w:after="0"/>
        <w:jc w:val="both"/>
        <w:textAlignment w:val="auto"/>
        <w:rPr>
          <w:rFonts w:ascii="Garamond" w:hAnsi="Garamond"/>
          <w:vanish/>
          <w:sz w:val="20"/>
          <w:szCs w:val="20"/>
        </w:rPr>
      </w:pPr>
    </w:p>
    <w:p w14:paraId="3CEA6D9A" w14:textId="1395BC4E" w:rsidR="009046AB" w:rsidRPr="00A034CA" w:rsidRDefault="009046AB" w:rsidP="00694750">
      <w:pPr>
        <w:pStyle w:val="Akapitzlist"/>
        <w:widowControl w:val="0"/>
        <w:numPr>
          <w:ilvl w:val="1"/>
          <w:numId w:val="83"/>
        </w:numPr>
        <w:suppressAutoHyphens w:val="0"/>
        <w:autoSpaceDN/>
        <w:spacing w:after="0"/>
        <w:ind w:left="391" w:hanging="391"/>
        <w:jc w:val="both"/>
        <w:textAlignment w:val="auto"/>
        <w:rPr>
          <w:rFonts w:ascii="Garamond" w:hAnsi="Garamond"/>
          <w:sz w:val="20"/>
          <w:szCs w:val="20"/>
        </w:rPr>
      </w:pPr>
      <w:r w:rsidRPr="00A034CA">
        <w:rPr>
          <w:rFonts w:ascii="Garamond" w:hAnsi="Garamond"/>
          <w:sz w:val="20"/>
          <w:szCs w:val="20"/>
        </w:rPr>
        <w:t>Wykonawca określi cenę realizacji zamówienia podając w formularzu ofertowym kwotę cyfrowo i słownie dla całości zamówienia, w którym Wykonawca składa ofertę.</w:t>
      </w:r>
    </w:p>
    <w:p w14:paraId="087B7DDF" w14:textId="7265BBF3" w:rsidR="009046AB" w:rsidRPr="00371326" w:rsidRDefault="009046AB" w:rsidP="00694750">
      <w:pPr>
        <w:widowControl w:val="0"/>
        <w:numPr>
          <w:ilvl w:val="1"/>
          <w:numId w:val="83"/>
        </w:numPr>
        <w:tabs>
          <w:tab w:val="left" w:pos="0"/>
        </w:tabs>
        <w:suppressAutoHyphens w:val="0"/>
        <w:autoSpaceDN/>
        <w:spacing w:line="276" w:lineRule="auto"/>
        <w:ind w:left="0" w:firstLine="0"/>
        <w:jc w:val="both"/>
        <w:textAlignment w:val="auto"/>
        <w:rPr>
          <w:rFonts w:ascii="Garamond" w:hAnsi="Garamond" w:cs="Calibri"/>
          <w:sz w:val="20"/>
          <w:szCs w:val="20"/>
        </w:rPr>
      </w:pPr>
      <w:r w:rsidRPr="00371326">
        <w:rPr>
          <w:rFonts w:ascii="Garamond" w:hAnsi="Garamond" w:cs="Calibri"/>
          <w:sz w:val="20"/>
          <w:szCs w:val="20"/>
        </w:rPr>
        <w:t xml:space="preserve">Cena zamówienia zostanie obliczona z wykorzystaniem formularza zestawienia asortymentowo-ilościowego stanowiącego załącznik nr </w:t>
      </w:r>
      <w:r w:rsidR="00F9081C" w:rsidRPr="00371326">
        <w:rPr>
          <w:rFonts w:ascii="Garamond" w:hAnsi="Garamond" w:cs="Calibri"/>
          <w:sz w:val="20"/>
          <w:szCs w:val="20"/>
        </w:rPr>
        <w:t>2</w:t>
      </w:r>
      <w:r w:rsidRPr="00371326">
        <w:rPr>
          <w:rFonts w:ascii="Garamond" w:hAnsi="Garamond" w:cs="Calibri"/>
          <w:sz w:val="20"/>
          <w:szCs w:val="20"/>
        </w:rPr>
        <w:t xml:space="preserve"> do SWZ.</w:t>
      </w:r>
    </w:p>
    <w:p w14:paraId="04988E16" w14:textId="77777777" w:rsidR="009046AB" w:rsidRPr="00371326" w:rsidRDefault="009046AB" w:rsidP="00694750">
      <w:pPr>
        <w:widowControl w:val="0"/>
        <w:numPr>
          <w:ilvl w:val="1"/>
          <w:numId w:val="83"/>
        </w:numPr>
        <w:tabs>
          <w:tab w:val="left" w:pos="0"/>
        </w:tabs>
        <w:suppressAutoHyphens w:val="0"/>
        <w:autoSpaceDN/>
        <w:spacing w:line="276" w:lineRule="auto"/>
        <w:ind w:left="0" w:firstLine="0"/>
        <w:jc w:val="both"/>
        <w:textAlignment w:val="auto"/>
        <w:rPr>
          <w:rFonts w:ascii="Garamond" w:hAnsi="Garamond" w:cs="Calibri"/>
          <w:sz w:val="20"/>
          <w:szCs w:val="20"/>
        </w:rPr>
      </w:pPr>
      <w:r w:rsidRPr="00371326">
        <w:rPr>
          <w:rFonts w:ascii="Garamond" w:hAnsi="Garamond" w:cs="Calibri"/>
          <w:sz w:val="20"/>
          <w:szCs w:val="20"/>
        </w:rPr>
        <w:t>Wykazywane kwoty zaokrągla się do pełnych groszy, przy czym końcówki poniżej 0,5 grosza pomija się, a końcówki 0,5 grosza i wyższe zaokrągla się do 1 grosza.</w:t>
      </w:r>
    </w:p>
    <w:p w14:paraId="6B8F8CB3" w14:textId="77777777" w:rsidR="009046AB" w:rsidRPr="00371326" w:rsidRDefault="009046AB" w:rsidP="00694750">
      <w:pPr>
        <w:widowControl w:val="0"/>
        <w:numPr>
          <w:ilvl w:val="1"/>
          <w:numId w:val="83"/>
        </w:numPr>
        <w:tabs>
          <w:tab w:val="left" w:pos="0"/>
        </w:tabs>
        <w:suppressAutoHyphens w:val="0"/>
        <w:autoSpaceDN/>
        <w:spacing w:line="276" w:lineRule="auto"/>
        <w:ind w:left="0" w:firstLine="0"/>
        <w:jc w:val="both"/>
        <w:textAlignment w:val="auto"/>
        <w:rPr>
          <w:rFonts w:ascii="Garamond" w:hAnsi="Garamond" w:cs="Calibri"/>
          <w:sz w:val="20"/>
          <w:szCs w:val="20"/>
        </w:rPr>
      </w:pPr>
      <w:r w:rsidRPr="00371326">
        <w:rPr>
          <w:rFonts w:ascii="Garamond" w:hAnsi="Garamond" w:cs="Calibri"/>
          <w:sz w:val="20"/>
          <w:szCs w:val="20"/>
        </w:rPr>
        <w:t>Wszystkie wartości pieniężne wyrażone w złotych podane są z dokładnością do dwóch miejsc po przecinku.</w:t>
      </w:r>
    </w:p>
    <w:p w14:paraId="7D159D65" w14:textId="77777777" w:rsidR="009046AB" w:rsidRPr="00371326" w:rsidRDefault="009046AB" w:rsidP="00694750">
      <w:pPr>
        <w:widowControl w:val="0"/>
        <w:numPr>
          <w:ilvl w:val="1"/>
          <w:numId w:val="83"/>
        </w:numPr>
        <w:tabs>
          <w:tab w:val="left" w:pos="0"/>
        </w:tabs>
        <w:suppressAutoHyphens w:val="0"/>
        <w:autoSpaceDN/>
        <w:spacing w:line="276" w:lineRule="auto"/>
        <w:ind w:left="0" w:firstLine="0"/>
        <w:jc w:val="both"/>
        <w:textAlignment w:val="auto"/>
        <w:rPr>
          <w:rFonts w:ascii="Garamond" w:hAnsi="Garamond" w:cs="Calibri"/>
          <w:sz w:val="20"/>
          <w:szCs w:val="20"/>
        </w:rPr>
      </w:pPr>
      <w:r w:rsidRPr="00371326">
        <w:rPr>
          <w:rFonts w:ascii="Garamond" w:hAnsi="Garamond" w:cs="Calibri"/>
          <w:sz w:val="20"/>
          <w:szCs w:val="20"/>
        </w:rPr>
        <w:t>Rozliczenia  pomiędzy  Zamawiającym  a Wykonawcą  będą  prowadzone  w  walucie  PLN.  Nie przewiduje się rozliczeń w walutach obcych.</w:t>
      </w:r>
    </w:p>
    <w:p w14:paraId="41441AF6" w14:textId="77777777" w:rsidR="009046AB" w:rsidRPr="00371326" w:rsidRDefault="009046AB" w:rsidP="00694750">
      <w:pPr>
        <w:widowControl w:val="0"/>
        <w:numPr>
          <w:ilvl w:val="1"/>
          <w:numId w:val="83"/>
        </w:numPr>
        <w:tabs>
          <w:tab w:val="left" w:pos="0"/>
        </w:tabs>
        <w:suppressAutoHyphens w:val="0"/>
        <w:autoSpaceDN/>
        <w:spacing w:line="276" w:lineRule="auto"/>
        <w:ind w:left="0" w:firstLine="0"/>
        <w:jc w:val="both"/>
        <w:textAlignment w:val="auto"/>
        <w:rPr>
          <w:rFonts w:ascii="Garamond" w:hAnsi="Garamond" w:cs="Calibri"/>
          <w:sz w:val="20"/>
          <w:szCs w:val="20"/>
        </w:rPr>
      </w:pPr>
      <w:r w:rsidRPr="00371326">
        <w:rPr>
          <w:rFonts w:ascii="Garamond" w:hAnsi="Garamond" w:cs="Calibri"/>
          <w:sz w:val="20"/>
          <w:szCs w:val="20"/>
        </w:rPr>
        <w:t>Cena musi być wyrażona w złotych polskich.</w:t>
      </w:r>
    </w:p>
    <w:p w14:paraId="6CCB1F2A" w14:textId="77777777" w:rsidR="009046AB" w:rsidRPr="00371326" w:rsidRDefault="009046AB" w:rsidP="00694750">
      <w:pPr>
        <w:widowControl w:val="0"/>
        <w:numPr>
          <w:ilvl w:val="1"/>
          <w:numId w:val="83"/>
        </w:numPr>
        <w:tabs>
          <w:tab w:val="left" w:pos="0"/>
        </w:tabs>
        <w:suppressAutoHyphens w:val="0"/>
        <w:autoSpaceDN/>
        <w:spacing w:line="276" w:lineRule="auto"/>
        <w:ind w:left="0" w:firstLine="0"/>
        <w:jc w:val="both"/>
        <w:textAlignment w:val="auto"/>
        <w:rPr>
          <w:rFonts w:ascii="Garamond" w:hAnsi="Garamond" w:cs="Calibri"/>
          <w:sz w:val="20"/>
          <w:szCs w:val="20"/>
        </w:rPr>
      </w:pPr>
      <w:r w:rsidRPr="00371326">
        <w:rPr>
          <w:rFonts w:ascii="Garamond" w:hAnsi="Garamond" w:cs="Calibri"/>
          <w:sz w:val="20"/>
          <w:szCs w:val="20"/>
        </w:rPr>
        <w:t>Cena ofertowa brutto musi uwzględniać wszystkie koszty związane z realizacją przedmiotu zamówienia zgodnie z opisem przedmiotu zamówienia.</w:t>
      </w:r>
    </w:p>
    <w:p w14:paraId="47777941" w14:textId="77777777" w:rsidR="009046AB" w:rsidRPr="00371326" w:rsidRDefault="009046AB" w:rsidP="00694750">
      <w:pPr>
        <w:widowControl w:val="0"/>
        <w:numPr>
          <w:ilvl w:val="1"/>
          <w:numId w:val="83"/>
        </w:numPr>
        <w:tabs>
          <w:tab w:val="left" w:pos="0"/>
        </w:tabs>
        <w:suppressAutoHyphens w:val="0"/>
        <w:autoSpaceDN/>
        <w:spacing w:line="276" w:lineRule="auto"/>
        <w:ind w:left="0" w:firstLine="0"/>
        <w:jc w:val="both"/>
        <w:textAlignment w:val="auto"/>
        <w:rPr>
          <w:rFonts w:ascii="Garamond" w:hAnsi="Garamond" w:cs="Calibri"/>
          <w:sz w:val="20"/>
          <w:szCs w:val="20"/>
        </w:rPr>
      </w:pPr>
      <w:r w:rsidRPr="00371326">
        <w:rPr>
          <w:rFonts w:ascii="Garamond" w:hAnsi="Garamond" w:cs="Calibri"/>
          <w:sz w:val="20"/>
          <w:szCs w:val="20"/>
        </w:rPr>
        <w:t>Cena oferty i składniki cenotwórcze podane przez Wykonawcę będą stałe przez okres realizacji Umowy i nie będą mogły podlegać zmianie (z zastrzeżeniem postanowień zawartych we Wzorze Umowy).</w:t>
      </w:r>
    </w:p>
    <w:p w14:paraId="4D739B23" w14:textId="77777777" w:rsidR="009046AB" w:rsidRPr="00371326" w:rsidRDefault="009046AB" w:rsidP="00694750">
      <w:pPr>
        <w:widowControl w:val="0"/>
        <w:numPr>
          <w:ilvl w:val="1"/>
          <w:numId w:val="83"/>
        </w:numPr>
        <w:tabs>
          <w:tab w:val="left" w:pos="0"/>
        </w:tabs>
        <w:suppressAutoHyphens w:val="0"/>
        <w:autoSpaceDN/>
        <w:spacing w:line="276" w:lineRule="auto"/>
        <w:ind w:left="0" w:firstLine="0"/>
        <w:jc w:val="both"/>
        <w:textAlignment w:val="auto"/>
        <w:rPr>
          <w:rFonts w:ascii="Garamond" w:hAnsi="Garamond" w:cs="Calibri"/>
          <w:sz w:val="20"/>
          <w:szCs w:val="20"/>
        </w:rPr>
      </w:pPr>
      <w:r w:rsidRPr="00371326">
        <w:rPr>
          <w:rFonts w:ascii="Garamond" w:hAnsi="Garamond" w:cs="Calibri"/>
          <w:sz w:val="20"/>
          <w:szCs w:val="20"/>
        </w:rPr>
        <w:t>Wszystkie czynności związane z obliczeniem wynagrodzenia i mające wpływ na jego wysokość Wykonawca powinien wykonać z należytą starannością.</w:t>
      </w:r>
    </w:p>
    <w:p w14:paraId="67137676" w14:textId="77777777" w:rsidR="009046AB" w:rsidRPr="00371326" w:rsidRDefault="009046AB" w:rsidP="00694750">
      <w:pPr>
        <w:widowControl w:val="0"/>
        <w:numPr>
          <w:ilvl w:val="1"/>
          <w:numId w:val="83"/>
        </w:numPr>
        <w:tabs>
          <w:tab w:val="left" w:pos="0"/>
        </w:tabs>
        <w:suppressAutoHyphens w:val="0"/>
        <w:autoSpaceDN/>
        <w:spacing w:line="276" w:lineRule="auto"/>
        <w:ind w:left="0" w:firstLine="0"/>
        <w:jc w:val="both"/>
        <w:textAlignment w:val="auto"/>
        <w:rPr>
          <w:rFonts w:ascii="Garamond" w:hAnsi="Garamond" w:cs="Calibri"/>
          <w:sz w:val="20"/>
          <w:szCs w:val="20"/>
        </w:rPr>
      </w:pPr>
      <w:r w:rsidRPr="00371326">
        <w:rPr>
          <w:rFonts w:ascii="Garamond" w:hAnsi="Garamond" w:cs="Calibri"/>
          <w:sz w:val="20"/>
          <w:szCs w:val="20"/>
        </w:rPr>
        <w:t>Prawidłowe ustalenie podatku VAT należy do obowiązków wykonawcy, zgodnie z przepisami ustawy o podatku od towarów i usług oraz podatku akcyzowym.</w:t>
      </w:r>
    </w:p>
    <w:p w14:paraId="70B48A85" w14:textId="77777777" w:rsidR="009046AB" w:rsidRPr="00371326" w:rsidRDefault="009046AB" w:rsidP="00694750">
      <w:pPr>
        <w:widowControl w:val="0"/>
        <w:numPr>
          <w:ilvl w:val="1"/>
          <w:numId w:val="83"/>
        </w:numPr>
        <w:tabs>
          <w:tab w:val="left" w:pos="0"/>
        </w:tabs>
        <w:suppressAutoHyphens w:val="0"/>
        <w:autoSpaceDN/>
        <w:spacing w:line="276" w:lineRule="auto"/>
        <w:ind w:left="0" w:firstLine="0"/>
        <w:jc w:val="both"/>
        <w:textAlignment w:val="auto"/>
        <w:rPr>
          <w:rFonts w:ascii="Garamond" w:hAnsi="Garamond" w:cs="Calibri"/>
          <w:sz w:val="20"/>
          <w:szCs w:val="20"/>
        </w:rPr>
      </w:pPr>
      <w:r w:rsidRPr="00371326">
        <w:rPr>
          <w:rFonts w:ascii="Garamond" w:hAnsi="Garamond" w:cs="Calibri"/>
          <w:sz w:val="20"/>
          <w:szCs w:val="20"/>
        </w:rPr>
        <w:t>Wynagrodzenie należy obliczyć w taki sposób, by obejmowało wszelkie koszty jakie poniesie Wykonawca w celu należytego wykonania przedmiotu zamówienia, w tym także wszelkie koszty nie wynikające bezpośrednio z opisu przedmiotu zamówienia i wzoru umowy, ale możliwe do przewidzenia przez Wykonawcę przed złożeniem oferty.</w:t>
      </w:r>
    </w:p>
    <w:p w14:paraId="5933019B" w14:textId="77777777" w:rsidR="009046AB" w:rsidRPr="00371326" w:rsidRDefault="009046AB" w:rsidP="00694750">
      <w:pPr>
        <w:widowControl w:val="0"/>
        <w:numPr>
          <w:ilvl w:val="1"/>
          <w:numId w:val="83"/>
        </w:numPr>
        <w:tabs>
          <w:tab w:val="left" w:pos="0"/>
        </w:tabs>
        <w:suppressAutoHyphens w:val="0"/>
        <w:autoSpaceDN/>
        <w:spacing w:line="276" w:lineRule="auto"/>
        <w:ind w:left="0" w:firstLine="0"/>
        <w:jc w:val="both"/>
        <w:textAlignment w:val="auto"/>
        <w:rPr>
          <w:rFonts w:ascii="Garamond" w:hAnsi="Garamond" w:cs="Calibri"/>
          <w:sz w:val="20"/>
          <w:szCs w:val="20"/>
        </w:rPr>
      </w:pPr>
      <w:r w:rsidRPr="00371326">
        <w:rPr>
          <w:rFonts w:ascii="Garamond" w:hAnsi="Garamond" w:cs="Calibri"/>
          <w:sz w:val="20"/>
          <w:szCs w:val="20"/>
        </w:rPr>
        <w:t>Przy ustaleniu ceny oferty należy uwzględnić ryzyko wykonawcy z tytułu oszacowania wszelkich kosztów związanych z realizacją przedmiotu zamówienia. Niedoszacowanie, pominięcie oraz brak rozpoznania zakresu przedmiotu zamówienia nie może być podstawą do zmiany wynagrodzenia wykonawcy</w:t>
      </w:r>
    </w:p>
    <w:p w14:paraId="14D189BA" w14:textId="77777777" w:rsidR="009046AB" w:rsidRPr="00371326" w:rsidRDefault="009046AB" w:rsidP="00694750">
      <w:pPr>
        <w:widowControl w:val="0"/>
        <w:numPr>
          <w:ilvl w:val="1"/>
          <w:numId w:val="83"/>
        </w:numPr>
        <w:tabs>
          <w:tab w:val="left" w:pos="0"/>
        </w:tabs>
        <w:suppressAutoHyphens w:val="0"/>
        <w:autoSpaceDN/>
        <w:spacing w:line="276" w:lineRule="auto"/>
        <w:ind w:left="0" w:firstLine="0"/>
        <w:jc w:val="both"/>
        <w:textAlignment w:val="auto"/>
        <w:rPr>
          <w:rFonts w:ascii="Garamond" w:hAnsi="Garamond" w:cs="Calibri"/>
          <w:sz w:val="20"/>
          <w:szCs w:val="20"/>
        </w:rPr>
      </w:pPr>
      <w:r w:rsidRPr="00371326">
        <w:rPr>
          <w:rFonts w:ascii="Garamond" w:hAnsi="Garamond" w:cs="Calibri"/>
          <w:sz w:val="20"/>
          <w:szCs w:val="20"/>
        </w:rPr>
        <w:t>Prawidłowe ustalenie podatku VAT należy do obowiązków wykonawcy, zgodnie z przepisami ustawy o podatku od towarów i usług oraz podatku akcyzowym. Zastosowanie przez wykonawcę stawki podatku VAT niezgodnej z obowiązującymi przepisami Zamawiający potraktuje jako błąd w obliczeniu ceny, skutkujący odrzuceniem oferty</w:t>
      </w:r>
    </w:p>
    <w:p w14:paraId="6388DCD6" w14:textId="52A0DA5E" w:rsidR="00FF6F03" w:rsidRPr="00605824" w:rsidRDefault="009046AB" w:rsidP="00694750">
      <w:pPr>
        <w:widowControl w:val="0"/>
        <w:numPr>
          <w:ilvl w:val="1"/>
          <w:numId w:val="83"/>
        </w:numPr>
        <w:tabs>
          <w:tab w:val="left" w:pos="0"/>
        </w:tabs>
        <w:suppressAutoHyphens w:val="0"/>
        <w:autoSpaceDN/>
        <w:spacing w:line="276" w:lineRule="auto"/>
        <w:ind w:left="0" w:firstLine="0"/>
        <w:jc w:val="both"/>
        <w:textAlignment w:val="auto"/>
        <w:rPr>
          <w:rFonts w:ascii="Garamond" w:hAnsi="Garamond" w:cs="Calibri"/>
          <w:sz w:val="20"/>
          <w:szCs w:val="20"/>
        </w:rPr>
      </w:pPr>
      <w:r w:rsidRPr="00371326">
        <w:rPr>
          <w:rFonts w:ascii="Garamond" w:hAnsi="Garamond" w:cs="Calibri"/>
          <w:sz w:val="20"/>
          <w:szCs w:val="20"/>
        </w:rPr>
        <w:t xml:space="preserve">Jeżeli złożono ofertę, której wybór prowadziłby do powstania </w:t>
      </w:r>
      <w:r w:rsidRPr="00371326">
        <w:rPr>
          <w:rFonts w:ascii="Garamond" w:hAnsi="Garamond" w:cs="Calibri"/>
          <w:b/>
          <w:bCs/>
          <w:sz w:val="20"/>
          <w:szCs w:val="20"/>
        </w:rPr>
        <w:t>u zamawiającego obowiązku podatkowego</w:t>
      </w:r>
      <w:r w:rsidRPr="00371326">
        <w:rPr>
          <w:rFonts w:ascii="Garamond" w:hAnsi="Garamond" w:cs="Calibri"/>
          <w:sz w:val="20"/>
          <w:szCs w:val="20"/>
        </w:rPr>
        <w:t xml:space="preserve"> zgodnie z przepisami o podatku od towarów i usług, Zamawiający w celu oceny takiej oferty dolicza do przedstawionej w niej ceny podatek od towarów i usług </w:t>
      </w:r>
      <w:r w:rsidR="00B34DEA" w:rsidRPr="00371326">
        <w:rPr>
          <w:rFonts w:ascii="Garamond" w:hAnsi="Garamond" w:cs="Arial"/>
          <w:sz w:val="20"/>
          <w:szCs w:val="20"/>
        </w:rPr>
        <w:t>(Dz.U. z 2022 r. poz. 931 ze zm.)</w:t>
      </w:r>
      <w:r w:rsidRPr="00371326">
        <w:rPr>
          <w:rFonts w:ascii="Garamond" w:hAnsi="Garamond" w:cs="Calibri"/>
          <w:sz w:val="20"/>
          <w:szCs w:val="20"/>
        </w:rPr>
        <w:t xml:space="preserve">, który miałby obowiązek </w:t>
      </w:r>
      <w:r w:rsidRPr="00371326">
        <w:rPr>
          <w:rFonts w:ascii="Garamond" w:hAnsi="Garamond" w:cs="Calibri"/>
          <w:b/>
          <w:bCs/>
          <w:sz w:val="20"/>
          <w:szCs w:val="20"/>
        </w:rPr>
        <w:t>rozliczyć zgodnie z tymi przepisami.</w:t>
      </w:r>
      <w:r w:rsidRPr="00371326">
        <w:rPr>
          <w:rFonts w:ascii="Garamond" w:hAnsi="Garamond" w:cs="Calibri"/>
          <w:sz w:val="20"/>
          <w:szCs w:val="20"/>
        </w:rPr>
        <w:t xml:space="preserve"> </w:t>
      </w:r>
      <w:r w:rsidRPr="00371326">
        <w:rPr>
          <w:rFonts w:ascii="Garamond" w:hAnsi="Garamond" w:cs="Calibri"/>
          <w:b/>
          <w:bCs/>
          <w:sz w:val="20"/>
          <w:szCs w:val="20"/>
          <w:u w:val="single"/>
        </w:rPr>
        <w:t>Wykonawca,</w:t>
      </w:r>
      <w:bookmarkStart w:id="8" w:name="page13"/>
      <w:bookmarkEnd w:id="8"/>
      <w:r w:rsidRPr="00371326">
        <w:rPr>
          <w:rFonts w:ascii="Garamond" w:hAnsi="Garamond" w:cs="Calibri"/>
          <w:sz w:val="20"/>
          <w:szCs w:val="20"/>
        </w:rPr>
        <w:t xml:space="preserve"> </w:t>
      </w:r>
      <w:r w:rsidRPr="00371326">
        <w:rPr>
          <w:rFonts w:ascii="Garamond" w:hAnsi="Garamond" w:cs="Calibri"/>
          <w:b/>
          <w:bCs/>
          <w:sz w:val="20"/>
          <w:szCs w:val="20"/>
          <w:u w:val="single"/>
        </w:rPr>
        <w:t>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371326">
        <w:rPr>
          <w:rFonts w:ascii="Garamond" w:hAnsi="Garamond" w:cs="Calibri"/>
          <w:sz w:val="20"/>
          <w:szCs w:val="20"/>
        </w:rPr>
        <w:t>.</w:t>
      </w:r>
    </w:p>
    <w:p w14:paraId="42611DD9" w14:textId="01A66AAE" w:rsidR="009046AB" w:rsidRPr="00FF6F03" w:rsidRDefault="00FF6F03" w:rsidP="00371326">
      <w:pPr>
        <w:widowControl w:val="0"/>
        <w:tabs>
          <w:tab w:val="left" w:pos="0"/>
        </w:tabs>
        <w:suppressAutoHyphens w:val="0"/>
        <w:autoSpaceDN/>
        <w:spacing w:line="276" w:lineRule="auto"/>
        <w:jc w:val="both"/>
        <w:textAlignment w:val="auto"/>
        <w:rPr>
          <w:rFonts w:ascii="Garamond" w:hAnsi="Garamond" w:cs="Calibri"/>
          <w:b/>
          <w:bCs/>
          <w:sz w:val="20"/>
          <w:szCs w:val="20"/>
        </w:rPr>
      </w:pPr>
      <w:r>
        <w:rPr>
          <w:rFonts w:ascii="Garamond" w:hAnsi="Garamond" w:cs="Calibri"/>
          <w:b/>
          <w:bCs/>
          <w:sz w:val="20"/>
          <w:szCs w:val="20"/>
        </w:rPr>
        <w:t xml:space="preserve">25. </w:t>
      </w:r>
      <w:r w:rsidR="009046AB" w:rsidRPr="00FF6F03">
        <w:rPr>
          <w:rFonts w:ascii="Garamond" w:hAnsi="Garamond" w:cs="Calibri"/>
          <w:b/>
          <w:bCs/>
          <w:sz w:val="20"/>
          <w:szCs w:val="20"/>
        </w:rPr>
        <w:t>OPIS KRYTERIÓW KTÓRYMI ZAMAWIAJĄCY BĘDZIE SIĘ KIEROWAŁ PRZY WYBORZE OFERTY WRAZ Z WAGĄ TYCH KRYTERIÓW I SPOSOBU OCENY OFERT</w:t>
      </w:r>
    </w:p>
    <w:p w14:paraId="22C2E3DA" w14:textId="77777777" w:rsidR="009046AB" w:rsidRPr="00371326" w:rsidRDefault="009046AB" w:rsidP="00694750">
      <w:pPr>
        <w:widowControl w:val="0"/>
        <w:numPr>
          <w:ilvl w:val="0"/>
          <w:numId w:val="84"/>
        </w:numPr>
        <w:tabs>
          <w:tab w:val="left" w:pos="0"/>
        </w:tabs>
        <w:suppressAutoHyphens w:val="0"/>
        <w:autoSpaceDN/>
        <w:spacing w:line="276" w:lineRule="auto"/>
        <w:jc w:val="both"/>
        <w:textAlignment w:val="auto"/>
        <w:rPr>
          <w:rFonts w:ascii="Garamond" w:hAnsi="Garamond" w:cs="Calibri"/>
          <w:vanish/>
          <w:sz w:val="20"/>
          <w:szCs w:val="20"/>
        </w:rPr>
      </w:pPr>
    </w:p>
    <w:p w14:paraId="29ABE9C1" w14:textId="77777777" w:rsidR="009046AB" w:rsidRPr="00371326" w:rsidRDefault="009046AB" w:rsidP="00694750">
      <w:pPr>
        <w:widowControl w:val="0"/>
        <w:numPr>
          <w:ilvl w:val="0"/>
          <w:numId w:val="84"/>
        </w:numPr>
        <w:tabs>
          <w:tab w:val="left" w:pos="0"/>
        </w:tabs>
        <w:suppressAutoHyphens w:val="0"/>
        <w:autoSpaceDN/>
        <w:spacing w:line="276" w:lineRule="auto"/>
        <w:jc w:val="both"/>
        <w:textAlignment w:val="auto"/>
        <w:rPr>
          <w:rFonts w:ascii="Garamond" w:hAnsi="Garamond" w:cs="Calibri"/>
          <w:vanish/>
          <w:sz w:val="20"/>
          <w:szCs w:val="20"/>
        </w:rPr>
      </w:pPr>
    </w:p>
    <w:p w14:paraId="767FEFED" w14:textId="77777777" w:rsidR="00FF6F03" w:rsidRDefault="009046AB" w:rsidP="00817C6F">
      <w:pPr>
        <w:pStyle w:val="Akapitzlist"/>
        <w:widowControl w:val="0"/>
        <w:numPr>
          <w:ilvl w:val="0"/>
          <w:numId w:val="123"/>
        </w:numPr>
        <w:tabs>
          <w:tab w:val="left" w:pos="0"/>
        </w:tabs>
        <w:suppressAutoHyphens w:val="0"/>
        <w:autoSpaceDN/>
        <w:spacing w:after="0"/>
        <w:ind w:left="284" w:hanging="284"/>
        <w:jc w:val="both"/>
        <w:textAlignment w:val="auto"/>
        <w:rPr>
          <w:rFonts w:ascii="Garamond" w:hAnsi="Garamond"/>
          <w:sz w:val="20"/>
          <w:szCs w:val="20"/>
        </w:rPr>
      </w:pPr>
      <w:r w:rsidRPr="00FF6F03">
        <w:rPr>
          <w:rFonts w:ascii="Garamond" w:hAnsi="Garamond"/>
          <w:sz w:val="20"/>
          <w:szCs w:val="20"/>
        </w:rPr>
        <w:t>Najkorzystniejszą ofertą będzie oferta, która przedstawia najkorzystniejszy bilans ceny i innych kryteriów odnoszących się do przedmiotu zamówienia publicznego</w:t>
      </w:r>
      <w:r w:rsidR="00FF6F03">
        <w:rPr>
          <w:rFonts w:ascii="Garamond" w:hAnsi="Garamond"/>
          <w:sz w:val="20"/>
          <w:szCs w:val="20"/>
        </w:rPr>
        <w:t>.</w:t>
      </w:r>
    </w:p>
    <w:p w14:paraId="0CFC13B9" w14:textId="77777777" w:rsidR="00FF6F03" w:rsidRDefault="009046AB" w:rsidP="00817C6F">
      <w:pPr>
        <w:pStyle w:val="Akapitzlist"/>
        <w:widowControl w:val="0"/>
        <w:numPr>
          <w:ilvl w:val="0"/>
          <w:numId w:val="123"/>
        </w:numPr>
        <w:tabs>
          <w:tab w:val="left" w:pos="0"/>
        </w:tabs>
        <w:suppressAutoHyphens w:val="0"/>
        <w:autoSpaceDN/>
        <w:spacing w:after="0"/>
        <w:ind w:left="284" w:hanging="284"/>
        <w:jc w:val="both"/>
        <w:textAlignment w:val="auto"/>
        <w:rPr>
          <w:rFonts w:ascii="Garamond" w:hAnsi="Garamond"/>
          <w:sz w:val="20"/>
          <w:szCs w:val="20"/>
        </w:rPr>
      </w:pPr>
      <w:r w:rsidRPr="00FF6F03">
        <w:rPr>
          <w:rFonts w:ascii="Garamond" w:hAnsi="Garamond"/>
          <w:sz w:val="20"/>
          <w:szCs w:val="20"/>
        </w:rPr>
        <w:t>Ocenie ofert podlegają tylko oferty niepodlegające odrzuceniu.</w:t>
      </w:r>
    </w:p>
    <w:p w14:paraId="061EBE4E" w14:textId="68B543EF" w:rsidR="009046AB" w:rsidRPr="00FF6F03" w:rsidRDefault="009046AB" w:rsidP="00817C6F">
      <w:pPr>
        <w:pStyle w:val="Akapitzlist"/>
        <w:widowControl w:val="0"/>
        <w:numPr>
          <w:ilvl w:val="0"/>
          <w:numId w:val="123"/>
        </w:numPr>
        <w:tabs>
          <w:tab w:val="left" w:pos="0"/>
        </w:tabs>
        <w:suppressAutoHyphens w:val="0"/>
        <w:autoSpaceDN/>
        <w:spacing w:after="0"/>
        <w:ind w:left="284" w:hanging="284"/>
        <w:jc w:val="both"/>
        <w:textAlignment w:val="auto"/>
        <w:rPr>
          <w:rFonts w:ascii="Garamond" w:hAnsi="Garamond"/>
          <w:sz w:val="20"/>
          <w:szCs w:val="20"/>
        </w:rPr>
      </w:pPr>
      <w:r w:rsidRPr="00FF6F03">
        <w:rPr>
          <w:rFonts w:ascii="Garamond" w:hAnsi="Garamond"/>
          <w:sz w:val="20"/>
          <w:szCs w:val="20"/>
        </w:rPr>
        <w:t>Kryterium oceny ofert i jego znaczenie oraz opis sposobu oceny ofert:</w:t>
      </w:r>
    </w:p>
    <w:p w14:paraId="6315C7B1" w14:textId="77777777" w:rsidR="001E524A" w:rsidRDefault="001E524A">
      <w:pPr>
        <w:suppressAutoHyphens w:val="0"/>
        <w:autoSpaceDN/>
        <w:spacing w:line="240" w:lineRule="auto"/>
        <w:textAlignment w:val="auto"/>
        <w:rPr>
          <w:rFonts w:ascii="Garamond" w:hAnsi="Garamond"/>
          <w:sz w:val="20"/>
          <w:szCs w:val="20"/>
        </w:rPr>
      </w:pPr>
    </w:p>
    <w:tbl>
      <w:tblPr>
        <w:tblpPr w:leftFromText="141" w:rightFromText="141" w:vertAnchor="text" w:tblpY="1"/>
        <w:tblOverlap w:val="never"/>
        <w:tblW w:w="4740" w:type="dxa"/>
        <w:tblLayout w:type="fixed"/>
        <w:tblCellMar>
          <w:left w:w="10" w:type="dxa"/>
          <w:right w:w="10" w:type="dxa"/>
        </w:tblCellMar>
        <w:tblLook w:val="04A0" w:firstRow="1" w:lastRow="0" w:firstColumn="1" w:lastColumn="0" w:noHBand="0" w:noVBand="1"/>
      </w:tblPr>
      <w:tblGrid>
        <w:gridCol w:w="3180"/>
        <w:gridCol w:w="1560"/>
      </w:tblGrid>
      <w:tr w:rsidR="001E524A" w:rsidRPr="005230B5" w14:paraId="6A7A7C18" w14:textId="77777777" w:rsidTr="002E67CB">
        <w:trPr>
          <w:trHeight w:val="230"/>
        </w:trPr>
        <w:tc>
          <w:tcPr>
            <w:tcW w:w="3180" w:type="dxa"/>
            <w:tcMar>
              <w:top w:w="0" w:type="dxa"/>
              <w:left w:w="0" w:type="dxa"/>
              <w:bottom w:w="0" w:type="dxa"/>
              <w:right w:w="0" w:type="dxa"/>
            </w:tcMar>
            <w:vAlign w:val="bottom"/>
          </w:tcPr>
          <w:p w14:paraId="559AAB8C" w14:textId="77777777" w:rsidR="001E524A" w:rsidRPr="00611936" w:rsidRDefault="001E524A" w:rsidP="002E67CB">
            <w:pPr>
              <w:pStyle w:val="Standard"/>
              <w:spacing w:line="276" w:lineRule="auto"/>
              <w:jc w:val="both"/>
              <w:rPr>
                <w:rFonts w:ascii="Garamond" w:hAnsi="Garamond" w:cs="Garamond"/>
                <w:b/>
                <w:bCs/>
                <w:sz w:val="20"/>
                <w:szCs w:val="20"/>
              </w:rPr>
            </w:pPr>
          </w:p>
          <w:p w14:paraId="29B3F712" w14:textId="6785C73C" w:rsidR="001E524A" w:rsidRPr="00611936" w:rsidRDefault="001E524A" w:rsidP="002E67CB">
            <w:pPr>
              <w:pStyle w:val="Standard"/>
              <w:spacing w:line="276" w:lineRule="auto"/>
              <w:jc w:val="both"/>
              <w:rPr>
                <w:rFonts w:ascii="Garamond" w:hAnsi="Garamond" w:cs="Garamond"/>
                <w:b/>
                <w:bCs/>
                <w:sz w:val="20"/>
                <w:szCs w:val="20"/>
              </w:rPr>
            </w:pPr>
            <w:r w:rsidRPr="00611936">
              <w:rPr>
                <w:rFonts w:ascii="Garamond" w:hAnsi="Garamond" w:cs="Garamond"/>
                <w:b/>
                <w:bCs/>
                <w:sz w:val="20"/>
                <w:szCs w:val="20"/>
              </w:rPr>
              <w:t>Pakiet nr 1</w:t>
            </w:r>
            <w:r>
              <w:rPr>
                <w:rFonts w:ascii="Garamond" w:hAnsi="Garamond" w:cs="Garamond"/>
                <w:b/>
                <w:bCs/>
                <w:sz w:val="20"/>
                <w:szCs w:val="20"/>
              </w:rPr>
              <w:t xml:space="preserve"> i 3</w:t>
            </w:r>
            <w:r w:rsidRPr="00611936">
              <w:rPr>
                <w:rFonts w:ascii="Garamond" w:hAnsi="Garamond" w:cs="Garamond"/>
                <w:b/>
                <w:bCs/>
                <w:sz w:val="20"/>
                <w:szCs w:val="20"/>
              </w:rPr>
              <w:t xml:space="preserve"> </w:t>
            </w:r>
          </w:p>
          <w:p w14:paraId="781A45E0" w14:textId="77777777" w:rsidR="001E524A" w:rsidRPr="00611936" w:rsidRDefault="001E524A" w:rsidP="002E67CB">
            <w:pPr>
              <w:widowControl w:val="0"/>
              <w:spacing w:line="276" w:lineRule="auto"/>
              <w:jc w:val="both"/>
              <w:rPr>
                <w:rFonts w:ascii="Garamond" w:hAnsi="Garamond" w:cs="Garamond"/>
                <w:bCs/>
                <w:sz w:val="20"/>
                <w:szCs w:val="20"/>
              </w:rPr>
            </w:pPr>
            <w:r w:rsidRPr="00611936">
              <w:rPr>
                <w:rFonts w:ascii="Garamond" w:hAnsi="Garamond" w:cs="Garamond"/>
                <w:b/>
                <w:bCs/>
                <w:sz w:val="20"/>
                <w:szCs w:val="20"/>
              </w:rPr>
              <w:t>1)</w:t>
            </w:r>
            <w:r w:rsidRPr="00611936">
              <w:rPr>
                <w:rFonts w:ascii="Garamond" w:hAnsi="Garamond" w:cs="Garamond"/>
                <w:b/>
                <w:bCs/>
                <w:sz w:val="20"/>
                <w:szCs w:val="20"/>
              </w:rPr>
              <w:tab/>
              <w:t>Kryterium Cena – 100 % znaczenia (</w:t>
            </w:r>
            <w:proofErr w:type="spellStart"/>
            <w:r w:rsidRPr="00611936">
              <w:rPr>
                <w:rFonts w:ascii="Garamond" w:hAnsi="Garamond" w:cs="Garamond"/>
                <w:b/>
                <w:bCs/>
                <w:sz w:val="20"/>
                <w:szCs w:val="20"/>
              </w:rPr>
              <w:t>Wc</w:t>
            </w:r>
            <w:proofErr w:type="spellEnd"/>
            <w:r w:rsidRPr="00611936">
              <w:rPr>
                <w:rFonts w:ascii="Garamond" w:hAnsi="Garamond" w:cs="Garamond"/>
                <w:b/>
                <w:bCs/>
                <w:sz w:val="20"/>
                <w:szCs w:val="20"/>
              </w:rPr>
              <w:t>)</w:t>
            </w:r>
          </w:p>
          <w:p w14:paraId="22F7A880" w14:textId="77777777" w:rsidR="001E524A" w:rsidRPr="00611936" w:rsidRDefault="001E524A" w:rsidP="002E67CB">
            <w:pPr>
              <w:widowControl w:val="0"/>
              <w:spacing w:line="276" w:lineRule="auto"/>
              <w:jc w:val="both"/>
              <w:rPr>
                <w:rFonts w:ascii="Garamond" w:hAnsi="Garamond" w:cs="Garamond"/>
                <w:bCs/>
                <w:sz w:val="20"/>
                <w:szCs w:val="20"/>
              </w:rPr>
            </w:pPr>
            <w:r w:rsidRPr="00611936">
              <w:rPr>
                <w:rFonts w:ascii="Garamond" w:hAnsi="Garamond" w:cs="Garamond"/>
                <w:bCs/>
                <w:sz w:val="20"/>
                <w:szCs w:val="20"/>
              </w:rPr>
              <w:t>Sposób dokonania oceny wg wzoru:</w:t>
            </w:r>
          </w:p>
          <w:p w14:paraId="1207EF60" w14:textId="71FA35DA" w:rsidR="001E524A" w:rsidRPr="00611936" w:rsidRDefault="001E524A" w:rsidP="002E67CB">
            <w:pPr>
              <w:widowControl w:val="0"/>
              <w:spacing w:line="276" w:lineRule="auto"/>
              <w:jc w:val="both"/>
              <w:rPr>
                <w:rFonts w:ascii="Garamond" w:hAnsi="Garamond" w:cs="Garamond"/>
                <w:bCs/>
                <w:sz w:val="20"/>
                <w:szCs w:val="20"/>
              </w:rPr>
            </w:pPr>
            <w:proofErr w:type="spellStart"/>
            <w:r w:rsidRPr="00611936">
              <w:rPr>
                <w:rFonts w:ascii="Garamond" w:hAnsi="Garamond" w:cs="Garamond"/>
                <w:bCs/>
                <w:sz w:val="20"/>
                <w:szCs w:val="20"/>
              </w:rPr>
              <w:t>Wc</w:t>
            </w:r>
            <w:proofErr w:type="spellEnd"/>
            <w:r w:rsidRPr="00611936">
              <w:rPr>
                <w:rFonts w:ascii="Garamond" w:hAnsi="Garamond" w:cs="Garamond"/>
                <w:bCs/>
                <w:sz w:val="20"/>
                <w:szCs w:val="20"/>
              </w:rPr>
              <w:t xml:space="preserve"> = ( </w:t>
            </w:r>
            <w:proofErr w:type="spellStart"/>
            <w:r w:rsidRPr="00611936">
              <w:rPr>
                <w:rFonts w:ascii="Garamond" w:hAnsi="Garamond" w:cs="Garamond"/>
                <w:bCs/>
                <w:sz w:val="20"/>
                <w:szCs w:val="20"/>
              </w:rPr>
              <w:t>Cn</w:t>
            </w:r>
            <w:proofErr w:type="spellEnd"/>
            <w:r w:rsidRPr="00611936">
              <w:rPr>
                <w:rFonts w:ascii="Garamond" w:hAnsi="Garamond" w:cs="Garamond"/>
                <w:bCs/>
                <w:sz w:val="20"/>
                <w:szCs w:val="20"/>
              </w:rPr>
              <w:t xml:space="preserve"> : </w:t>
            </w:r>
            <w:proofErr w:type="spellStart"/>
            <w:r w:rsidRPr="00611936">
              <w:rPr>
                <w:rFonts w:ascii="Garamond" w:hAnsi="Garamond" w:cs="Garamond"/>
                <w:bCs/>
                <w:sz w:val="20"/>
                <w:szCs w:val="20"/>
              </w:rPr>
              <w:t>Cb</w:t>
            </w:r>
            <w:proofErr w:type="spellEnd"/>
            <w:r w:rsidRPr="00611936">
              <w:rPr>
                <w:rFonts w:ascii="Garamond" w:hAnsi="Garamond" w:cs="Garamond"/>
                <w:bCs/>
                <w:sz w:val="20"/>
                <w:szCs w:val="20"/>
              </w:rPr>
              <w:t xml:space="preserve"> ) x 100 </w:t>
            </w:r>
          </w:p>
          <w:p w14:paraId="5576E42E" w14:textId="77777777" w:rsidR="001E524A" w:rsidRPr="00611936" w:rsidRDefault="001E524A" w:rsidP="002E67CB">
            <w:pPr>
              <w:widowControl w:val="0"/>
              <w:spacing w:line="276" w:lineRule="auto"/>
              <w:jc w:val="both"/>
              <w:rPr>
                <w:rFonts w:ascii="Garamond" w:hAnsi="Garamond" w:cs="Garamond"/>
                <w:bCs/>
                <w:sz w:val="20"/>
                <w:szCs w:val="20"/>
              </w:rPr>
            </w:pPr>
            <w:proofErr w:type="spellStart"/>
            <w:r w:rsidRPr="00611936">
              <w:rPr>
                <w:rFonts w:ascii="Garamond" w:hAnsi="Garamond" w:cs="Garamond"/>
                <w:bCs/>
                <w:sz w:val="20"/>
                <w:szCs w:val="20"/>
              </w:rPr>
              <w:t>Wc</w:t>
            </w:r>
            <w:proofErr w:type="spellEnd"/>
            <w:r w:rsidRPr="00611936">
              <w:rPr>
                <w:rFonts w:ascii="Garamond" w:hAnsi="Garamond" w:cs="Garamond"/>
                <w:bCs/>
                <w:sz w:val="20"/>
                <w:szCs w:val="20"/>
              </w:rPr>
              <w:t xml:space="preserve"> – wartość punktowa ceny brutto</w:t>
            </w:r>
          </w:p>
          <w:p w14:paraId="4D1C9C4A" w14:textId="77777777" w:rsidR="001E524A" w:rsidRPr="00611936" w:rsidRDefault="001E524A" w:rsidP="002E67CB">
            <w:pPr>
              <w:widowControl w:val="0"/>
              <w:spacing w:line="276" w:lineRule="auto"/>
              <w:jc w:val="both"/>
              <w:rPr>
                <w:rFonts w:ascii="Garamond" w:hAnsi="Garamond" w:cs="Garamond"/>
                <w:bCs/>
                <w:sz w:val="20"/>
                <w:szCs w:val="20"/>
              </w:rPr>
            </w:pPr>
            <w:proofErr w:type="spellStart"/>
            <w:r w:rsidRPr="00611936">
              <w:rPr>
                <w:rFonts w:ascii="Garamond" w:hAnsi="Garamond" w:cs="Garamond"/>
                <w:bCs/>
                <w:sz w:val="20"/>
                <w:szCs w:val="20"/>
              </w:rPr>
              <w:t>Cn</w:t>
            </w:r>
            <w:proofErr w:type="spellEnd"/>
            <w:r w:rsidRPr="00611936">
              <w:rPr>
                <w:rFonts w:ascii="Garamond" w:hAnsi="Garamond" w:cs="Garamond"/>
                <w:bCs/>
                <w:sz w:val="20"/>
                <w:szCs w:val="20"/>
              </w:rPr>
              <w:t xml:space="preserve"> – cena najniższa</w:t>
            </w:r>
          </w:p>
          <w:p w14:paraId="5DA4AC15" w14:textId="77777777" w:rsidR="001E524A" w:rsidRPr="00611936" w:rsidRDefault="001E524A" w:rsidP="002E67CB">
            <w:pPr>
              <w:widowControl w:val="0"/>
              <w:spacing w:line="276" w:lineRule="auto"/>
              <w:jc w:val="both"/>
              <w:rPr>
                <w:rFonts w:ascii="Garamond" w:hAnsi="Garamond" w:cs="Garamond"/>
                <w:b/>
                <w:bCs/>
                <w:sz w:val="20"/>
                <w:szCs w:val="20"/>
              </w:rPr>
            </w:pPr>
            <w:proofErr w:type="spellStart"/>
            <w:r w:rsidRPr="00611936">
              <w:rPr>
                <w:rFonts w:ascii="Garamond" w:hAnsi="Garamond" w:cs="Garamond"/>
                <w:bCs/>
                <w:sz w:val="20"/>
                <w:szCs w:val="20"/>
              </w:rPr>
              <w:t>Cb</w:t>
            </w:r>
            <w:proofErr w:type="spellEnd"/>
            <w:r w:rsidRPr="00611936">
              <w:rPr>
                <w:rFonts w:ascii="Garamond" w:hAnsi="Garamond" w:cs="Garamond"/>
                <w:bCs/>
                <w:sz w:val="20"/>
                <w:szCs w:val="20"/>
              </w:rPr>
              <w:t xml:space="preserve"> – cena badanej oferty</w:t>
            </w:r>
          </w:p>
          <w:p w14:paraId="116A7C5F" w14:textId="77777777" w:rsidR="001E524A" w:rsidRPr="00611936" w:rsidRDefault="001E524A" w:rsidP="002E67CB">
            <w:pPr>
              <w:pStyle w:val="Standard"/>
              <w:spacing w:line="276" w:lineRule="auto"/>
              <w:jc w:val="both"/>
              <w:rPr>
                <w:rFonts w:ascii="Garamond" w:hAnsi="Garamond" w:cs="Garamond"/>
                <w:b/>
                <w:bCs/>
                <w:sz w:val="20"/>
                <w:szCs w:val="20"/>
              </w:rPr>
            </w:pPr>
          </w:p>
          <w:p w14:paraId="3D31FAB7" w14:textId="7630B952" w:rsidR="001E524A" w:rsidRPr="00611936" w:rsidRDefault="001E524A" w:rsidP="002E67CB">
            <w:pPr>
              <w:pStyle w:val="Standard"/>
              <w:spacing w:line="276" w:lineRule="auto"/>
              <w:jc w:val="both"/>
              <w:rPr>
                <w:rFonts w:ascii="Garamond" w:hAnsi="Garamond" w:cs="Garamond"/>
                <w:b/>
                <w:bCs/>
                <w:sz w:val="20"/>
                <w:szCs w:val="20"/>
              </w:rPr>
            </w:pPr>
            <w:r w:rsidRPr="00611936">
              <w:rPr>
                <w:rFonts w:ascii="Garamond" w:hAnsi="Garamond" w:cs="Garamond"/>
                <w:b/>
                <w:bCs/>
                <w:sz w:val="20"/>
                <w:szCs w:val="20"/>
              </w:rPr>
              <w:t>Pakiet nr 2</w:t>
            </w:r>
          </w:p>
          <w:p w14:paraId="416C0CC8" w14:textId="77777777" w:rsidR="001E524A" w:rsidRPr="00611936" w:rsidRDefault="001E524A" w:rsidP="002E67CB">
            <w:pPr>
              <w:pStyle w:val="Standard"/>
              <w:spacing w:line="276" w:lineRule="auto"/>
              <w:jc w:val="both"/>
              <w:rPr>
                <w:rFonts w:ascii="Garamond" w:hAnsi="Garamond" w:cs="Garamond"/>
                <w:b/>
                <w:bCs/>
                <w:sz w:val="20"/>
                <w:szCs w:val="20"/>
              </w:rPr>
            </w:pPr>
            <w:r w:rsidRPr="00611936">
              <w:rPr>
                <w:rFonts w:ascii="Garamond" w:hAnsi="Garamond" w:cs="Garamond"/>
                <w:b/>
                <w:bCs/>
                <w:sz w:val="20"/>
                <w:szCs w:val="20"/>
              </w:rPr>
              <w:t>KRYTERIUM:</w:t>
            </w:r>
          </w:p>
        </w:tc>
        <w:tc>
          <w:tcPr>
            <w:tcW w:w="1560" w:type="dxa"/>
            <w:tcMar>
              <w:top w:w="0" w:type="dxa"/>
              <w:left w:w="0" w:type="dxa"/>
              <w:bottom w:w="0" w:type="dxa"/>
              <w:right w:w="0" w:type="dxa"/>
            </w:tcMar>
            <w:vAlign w:val="bottom"/>
          </w:tcPr>
          <w:p w14:paraId="69332760" w14:textId="77777777" w:rsidR="001E524A" w:rsidRPr="00611936" w:rsidRDefault="001E524A" w:rsidP="002E67CB">
            <w:pPr>
              <w:pStyle w:val="Standard"/>
              <w:spacing w:line="276" w:lineRule="auto"/>
              <w:jc w:val="both"/>
              <w:rPr>
                <w:rFonts w:ascii="Garamond" w:hAnsi="Garamond"/>
                <w:sz w:val="20"/>
                <w:szCs w:val="20"/>
              </w:rPr>
            </w:pPr>
            <w:r w:rsidRPr="00611936">
              <w:rPr>
                <w:rFonts w:ascii="Garamond" w:hAnsi="Garamond" w:cs="Garamond"/>
                <w:b/>
                <w:bCs/>
                <w:w w:val="94"/>
                <w:sz w:val="20"/>
                <w:szCs w:val="20"/>
              </w:rPr>
              <w:t>WAGA</w:t>
            </w:r>
            <w:r w:rsidRPr="00611936">
              <w:rPr>
                <w:rFonts w:ascii="Garamond" w:hAnsi="Garamond" w:cs="Garamond"/>
                <w:w w:val="94"/>
                <w:sz w:val="20"/>
                <w:szCs w:val="20"/>
              </w:rPr>
              <w:t>:</w:t>
            </w:r>
          </w:p>
        </w:tc>
      </w:tr>
      <w:tr w:rsidR="001E524A" w:rsidRPr="005230B5" w14:paraId="1C827167" w14:textId="77777777" w:rsidTr="002E67CB">
        <w:trPr>
          <w:trHeight w:val="348"/>
        </w:trPr>
        <w:tc>
          <w:tcPr>
            <w:tcW w:w="3180" w:type="dxa"/>
            <w:tcMar>
              <w:top w:w="0" w:type="dxa"/>
              <w:left w:w="0" w:type="dxa"/>
              <w:bottom w:w="0" w:type="dxa"/>
              <w:right w:w="0" w:type="dxa"/>
            </w:tcMar>
            <w:vAlign w:val="bottom"/>
          </w:tcPr>
          <w:p w14:paraId="77F785F9" w14:textId="77777777" w:rsidR="001E524A" w:rsidRPr="00611936" w:rsidRDefault="001E524A" w:rsidP="002E67CB">
            <w:pPr>
              <w:pStyle w:val="Standard"/>
              <w:spacing w:line="276" w:lineRule="auto"/>
              <w:jc w:val="both"/>
              <w:rPr>
                <w:rFonts w:ascii="Garamond" w:hAnsi="Garamond" w:cs="Garamond"/>
                <w:bCs/>
                <w:sz w:val="20"/>
                <w:szCs w:val="20"/>
              </w:rPr>
            </w:pPr>
            <w:r w:rsidRPr="00611936">
              <w:rPr>
                <w:rFonts w:ascii="Garamond" w:hAnsi="Garamond" w:cs="Garamond"/>
                <w:bCs/>
                <w:sz w:val="20"/>
                <w:szCs w:val="20"/>
              </w:rPr>
              <w:t>CENA</w:t>
            </w:r>
          </w:p>
        </w:tc>
        <w:tc>
          <w:tcPr>
            <w:tcW w:w="1560" w:type="dxa"/>
            <w:tcMar>
              <w:top w:w="0" w:type="dxa"/>
              <w:left w:w="0" w:type="dxa"/>
              <w:bottom w:w="0" w:type="dxa"/>
              <w:right w:w="0" w:type="dxa"/>
            </w:tcMar>
            <w:vAlign w:val="bottom"/>
          </w:tcPr>
          <w:p w14:paraId="6DDB98D1" w14:textId="77777777" w:rsidR="001E524A" w:rsidRPr="00611936" w:rsidRDefault="001E524A" w:rsidP="002E67CB">
            <w:pPr>
              <w:pStyle w:val="Standard"/>
              <w:spacing w:line="276" w:lineRule="auto"/>
              <w:jc w:val="both"/>
              <w:rPr>
                <w:rFonts w:ascii="Garamond" w:hAnsi="Garamond" w:cs="Garamond"/>
                <w:bCs/>
                <w:w w:val="98"/>
                <w:sz w:val="20"/>
                <w:szCs w:val="20"/>
              </w:rPr>
            </w:pPr>
            <w:r w:rsidRPr="00611936">
              <w:rPr>
                <w:rFonts w:ascii="Garamond" w:hAnsi="Garamond" w:cs="Garamond"/>
                <w:bCs/>
                <w:w w:val="98"/>
                <w:sz w:val="20"/>
                <w:szCs w:val="20"/>
              </w:rPr>
              <w:t>- 60 %</w:t>
            </w:r>
          </w:p>
        </w:tc>
      </w:tr>
      <w:tr w:rsidR="001E524A" w:rsidRPr="005230B5" w14:paraId="73BDBD38" w14:textId="77777777" w:rsidTr="002E67CB">
        <w:trPr>
          <w:trHeight w:val="346"/>
        </w:trPr>
        <w:tc>
          <w:tcPr>
            <w:tcW w:w="3180" w:type="dxa"/>
            <w:tcMar>
              <w:top w:w="0" w:type="dxa"/>
              <w:left w:w="0" w:type="dxa"/>
              <w:bottom w:w="0" w:type="dxa"/>
              <w:right w:w="0" w:type="dxa"/>
            </w:tcMar>
            <w:vAlign w:val="bottom"/>
          </w:tcPr>
          <w:p w14:paraId="53455069" w14:textId="77777777" w:rsidR="001E524A" w:rsidRPr="00611936" w:rsidRDefault="001E524A" w:rsidP="002E67CB">
            <w:pPr>
              <w:pStyle w:val="Standard"/>
              <w:spacing w:line="276" w:lineRule="auto"/>
              <w:jc w:val="both"/>
              <w:rPr>
                <w:rFonts w:ascii="Garamond" w:hAnsi="Garamond"/>
                <w:sz w:val="20"/>
                <w:szCs w:val="20"/>
              </w:rPr>
            </w:pPr>
            <w:r w:rsidRPr="00611936">
              <w:rPr>
                <w:rFonts w:ascii="Garamond" w:hAnsi="Garamond" w:cs="Garamond"/>
                <w:sz w:val="20"/>
                <w:szCs w:val="20"/>
              </w:rPr>
              <w:t xml:space="preserve">TERMIN GWARANCJI na sprzęt </w:t>
            </w:r>
          </w:p>
        </w:tc>
        <w:tc>
          <w:tcPr>
            <w:tcW w:w="1560" w:type="dxa"/>
            <w:tcMar>
              <w:top w:w="0" w:type="dxa"/>
              <w:left w:w="0" w:type="dxa"/>
              <w:bottom w:w="0" w:type="dxa"/>
              <w:right w:w="0" w:type="dxa"/>
            </w:tcMar>
            <w:vAlign w:val="bottom"/>
          </w:tcPr>
          <w:p w14:paraId="252ABDBD" w14:textId="77777777" w:rsidR="001E524A" w:rsidRPr="00611936" w:rsidRDefault="001E524A" w:rsidP="002E67CB">
            <w:pPr>
              <w:pStyle w:val="Standard"/>
              <w:spacing w:line="276" w:lineRule="auto"/>
              <w:jc w:val="both"/>
              <w:rPr>
                <w:rFonts w:ascii="Garamond" w:hAnsi="Garamond" w:cs="Garamond"/>
                <w:sz w:val="20"/>
                <w:szCs w:val="20"/>
              </w:rPr>
            </w:pPr>
            <w:r w:rsidRPr="00611936">
              <w:rPr>
                <w:rFonts w:ascii="Garamond" w:hAnsi="Garamond" w:cs="Garamond"/>
                <w:sz w:val="20"/>
                <w:szCs w:val="20"/>
              </w:rPr>
              <w:t>- 40 %</w:t>
            </w:r>
          </w:p>
        </w:tc>
      </w:tr>
    </w:tbl>
    <w:p w14:paraId="51110B13" w14:textId="77777777" w:rsidR="001E524A" w:rsidRPr="003F688C" w:rsidRDefault="001E524A" w:rsidP="001E524A">
      <w:pPr>
        <w:pStyle w:val="Standard"/>
        <w:spacing w:line="276" w:lineRule="auto"/>
        <w:jc w:val="both"/>
        <w:rPr>
          <w:rFonts w:ascii="Garamond" w:hAnsi="Garamond" w:cs="Garamond"/>
          <w:sz w:val="20"/>
          <w:szCs w:val="20"/>
        </w:rPr>
      </w:pPr>
      <w:r w:rsidRPr="003F688C">
        <w:rPr>
          <w:rFonts w:ascii="Garamond" w:hAnsi="Garamond" w:cs="Garamond"/>
          <w:sz w:val="20"/>
          <w:szCs w:val="20"/>
        </w:rPr>
        <w:br w:type="textWrapping" w:clear="all"/>
      </w:r>
    </w:p>
    <w:p w14:paraId="15E2A9F4" w14:textId="77777777" w:rsidR="001E524A" w:rsidRPr="003F688C" w:rsidRDefault="001E524A" w:rsidP="001E524A">
      <w:pPr>
        <w:pStyle w:val="Akapitzlist"/>
        <w:widowControl w:val="0"/>
        <w:numPr>
          <w:ilvl w:val="1"/>
          <w:numId w:val="83"/>
        </w:numPr>
        <w:tabs>
          <w:tab w:val="left" w:pos="0"/>
        </w:tabs>
        <w:suppressAutoHyphens w:val="0"/>
        <w:autoSpaceDN/>
        <w:spacing w:after="0"/>
        <w:ind w:left="0" w:firstLine="0"/>
        <w:jc w:val="both"/>
        <w:textAlignment w:val="auto"/>
        <w:rPr>
          <w:rFonts w:ascii="Garamond" w:hAnsi="Garamond"/>
          <w:sz w:val="20"/>
          <w:szCs w:val="20"/>
        </w:rPr>
      </w:pPr>
      <w:r w:rsidRPr="003F688C">
        <w:rPr>
          <w:rFonts w:ascii="Garamond" w:hAnsi="Garamond"/>
          <w:sz w:val="20"/>
          <w:szCs w:val="20"/>
        </w:rPr>
        <w:t>Oferty będą oceniane w odniesieniu do najkorzystniejszych warunków przedstawionych przez Wykonawców w zakresie każdego ww. kryterium.</w:t>
      </w:r>
    </w:p>
    <w:p w14:paraId="339EA525" w14:textId="77777777" w:rsidR="001E524A" w:rsidRPr="003F688C" w:rsidRDefault="001E524A" w:rsidP="001E524A">
      <w:pPr>
        <w:widowControl w:val="0"/>
        <w:spacing w:line="276" w:lineRule="auto"/>
        <w:jc w:val="both"/>
        <w:rPr>
          <w:rFonts w:ascii="Garamond" w:hAnsi="Garamond" w:cs="Garamond"/>
          <w:bCs/>
          <w:sz w:val="20"/>
          <w:szCs w:val="20"/>
        </w:rPr>
      </w:pPr>
      <w:r w:rsidRPr="003F688C">
        <w:rPr>
          <w:rFonts w:ascii="Garamond" w:hAnsi="Garamond" w:cs="Garamond"/>
          <w:b/>
          <w:bCs/>
          <w:sz w:val="20"/>
          <w:szCs w:val="20"/>
        </w:rPr>
        <w:t>1)</w:t>
      </w:r>
      <w:r w:rsidRPr="003F688C">
        <w:rPr>
          <w:rFonts w:ascii="Garamond" w:hAnsi="Garamond" w:cs="Garamond"/>
          <w:b/>
          <w:bCs/>
          <w:sz w:val="20"/>
          <w:szCs w:val="20"/>
        </w:rPr>
        <w:tab/>
        <w:t>Kryterium Cena – 60 % znaczenia (</w:t>
      </w:r>
      <w:proofErr w:type="spellStart"/>
      <w:r w:rsidRPr="003F688C">
        <w:rPr>
          <w:rFonts w:ascii="Garamond" w:hAnsi="Garamond" w:cs="Garamond"/>
          <w:b/>
          <w:bCs/>
          <w:sz w:val="20"/>
          <w:szCs w:val="20"/>
        </w:rPr>
        <w:t>Wc</w:t>
      </w:r>
      <w:proofErr w:type="spellEnd"/>
      <w:r w:rsidRPr="003F688C">
        <w:rPr>
          <w:rFonts w:ascii="Garamond" w:hAnsi="Garamond" w:cs="Garamond"/>
          <w:b/>
          <w:bCs/>
          <w:sz w:val="20"/>
          <w:szCs w:val="20"/>
        </w:rPr>
        <w:t>)</w:t>
      </w:r>
    </w:p>
    <w:p w14:paraId="68325C6C" w14:textId="77777777" w:rsidR="001E524A" w:rsidRPr="003F688C" w:rsidRDefault="001E524A" w:rsidP="001E524A">
      <w:pPr>
        <w:widowControl w:val="0"/>
        <w:spacing w:line="276" w:lineRule="auto"/>
        <w:jc w:val="both"/>
        <w:rPr>
          <w:rFonts w:ascii="Garamond" w:hAnsi="Garamond" w:cs="Garamond"/>
          <w:bCs/>
          <w:sz w:val="20"/>
          <w:szCs w:val="20"/>
        </w:rPr>
      </w:pPr>
      <w:r w:rsidRPr="003F688C">
        <w:rPr>
          <w:rFonts w:ascii="Garamond" w:hAnsi="Garamond" w:cs="Garamond"/>
          <w:bCs/>
          <w:sz w:val="20"/>
          <w:szCs w:val="20"/>
        </w:rPr>
        <w:t>Sposób dokonania oceny wg wzoru:</w:t>
      </w:r>
    </w:p>
    <w:p w14:paraId="6F108F39" w14:textId="26F0ED00" w:rsidR="001E524A" w:rsidRPr="003F688C" w:rsidRDefault="001E524A" w:rsidP="001E524A">
      <w:pPr>
        <w:widowControl w:val="0"/>
        <w:spacing w:line="276" w:lineRule="auto"/>
        <w:jc w:val="both"/>
        <w:rPr>
          <w:rFonts w:ascii="Garamond" w:hAnsi="Garamond" w:cs="Garamond"/>
          <w:bCs/>
          <w:sz w:val="20"/>
          <w:szCs w:val="20"/>
        </w:rPr>
      </w:pPr>
      <w:proofErr w:type="spellStart"/>
      <w:r w:rsidRPr="003F688C">
        <w:rPr>
          <w:rFonts w:ascii="Garamond" w:hAnsi="Garamond" w:cs="Garamond"/>
          <w:bCs/>
          <w:sz w:val="20"/>
          <w:szCs w:val="20"/>
        </w:rPr>
        <w:t>Wc</w:t>
      </w:r>
      <w:proofErr w:type="spellEnd"/>
      <w:r w:rsidRPr="003F688C">
        <w:rPr>
          <w:rFonts w:ascii="Garamond" w:hAnsi="Garamond" w:cs="Garamond"/>
          <w:bCs/>
          <w:sz w:val="20"/>
          <w:szCs w:val="20"/>
        </w:rPr>
        <w:t xml:space="preserve"> = ( </w:t>
      </w:r>
      <w:proofErr w:type="spellStart"/>
      <w:r w:rsidRPr="003F688C">
        <w:rPr>
          <w:rFonts w:ascii="Garamond" w:hAnsi="Garamond" w:cs="Garamond"/>
          <w:bCs/>
          <w:sz w:val="20"/>
          <w:szCs w:val="20"/>
        </w:rPr>
        <w:t>Cn</w:t>
      </w:r>
      <w:proofErr w:type="spellEnd"/>
      <w:r w:rsidRPr="003F688C">
        <w:rPr>
          <w:rFonts w:ascii="Garamond" w:hAnsi="Garamond" w:cs="Garamond"/>
          <w:bCs/>
          <w:sz w:val="20"/>
          <w:szCs w:val="20"/>
        </w:rPr>
        <w:t xml:space="preserve"> : </w:t>
      </w:r>
      <w:proofErr w:type="spellStart"/>
      <w:r w:rsidRPr="003F688C">
        <w:rPr>
          <w:rFonts w:ascii="Garamond" w:hAnsi="Garamond" w:cs="Garamond"/>
          <w:bCs/>
          <w:sz w:val="20"/>
          <w:szCs w:val="20"/>
        </w:rPr>
        <w:t>Cb</w:t>
      </w:r>
      <w:proofErr w:type="spellEnd"/>
      <w:r w:rsidRPr="003F688C">
        <w:rPr>
          <w:rFonts w:ascii="Garamond" w:hAnsi="Garamond" w:cs="Garamond"/>
          <w:bCs/>
          <w:sz w:val="20"/>
          <w:szCs w:val="20"/>
        </w:rPr>
        <w:t xml:space="preserve"> ) x 60 </w:t>
      </w:r>
    </w:p>
    <w:p w14:paraId="69535E70" w14:textId="77777777" w:rsidR="001E524A" w:rsidRPr="003F688C" w:rsidRDefault="001E524A" w:rsidP="001E524A">
      <w:pPr>
        <w:widowControl w:val="0"/>
        <w:spacing w:line="276" w:lineRule="auto"/>
        <w:jc w:val="both"/>
        <w:rPr>
          <w:rFonts w:ascii="Garamond" w:hAnsi="Garamond" w:cs="Garamond"/>
          <w:bCs/>
          <w:sz w:val="20"/>
          <w:szCs w:val="20"/>
        </w:rPr>
      </w:pPr>
      <w:proofErr w:type="spellStart"/>
      <w:r w:rsidRPr="003F688C">
        <w:rPr>
          <w:rFonts w:ascii="Garamond" w:hAnsi="Garamond" w:cs="Garamond"/>
          <w:bCs/>
          <w:sz w:val="20"/>
          <w:szCs w:val="20"/>
        </w:rPr>
        <w:t>Wc</w:t>
      </w:r>
      <w:proofErr w:type="spellEnd"/>
      <w:r w:rsidRPr="003F688C">
        <w:rPr>
          <w:rFonts w:ascii="Garamond" w:hAnsi="Garamond" w:cs="Garamond"/>
          <w:bCs/>
          <w:sz w:val="20"/>
          <w:szCs w:val="20"/>
        </w:rPr>
        <w:t xml:space="preserve"> – wartość punktowa ceny brutto</w:t>
      </w:r>
    </w:p>
    <w:p w14:paraId="3E5ADBB5" w14:textId="77777777" w:rsidR="001E524A" w:rsidRPr="003F688C" w:rsidRDefault="001E524A" w:rsidP="001E524A">
      <w:pPr>
        <w:widowControl w:val="0"/>
        <w:spacing w:line="276" w:lineRule="auto"/>
        <w:jc w:val="both"/>
        <w:rPr>
          <w:rFonts w:ascii="Garamond" w:hAnsi="Garamond" w:cs="Garamond"/>
          <w:bCs/>
          <w:sz w:val="20"/>
          <w:szCs w:val="20"/>
        </w:rPr>
      </w:pPr>
      <w:proofErr w:type="spellStart"/>
      <w:r w:rsidRPr="003F688C">
        <w:rPr>
          <w:rFonts w:ascii="Garamond" w:hAnsi="Garamond" w:cs="Garamond"/>
          <w:bCs/>
          <w:sz w:val="20"/>
          <w:szCs w:val="20"/>
        </w:rPr>
        <w:t>Cn</w:t>
      </w:r>
      <w:proofErr w:type="spellEnd"/>
      <w:r w:rsidRPr="003F688C">
        <w:rPr>
          <w:rFonts w:ascii="Garamond" w:hAnsi="Garamond" w:cs="Garamond"/>
          <w:bCs/>
          <w:sz w:val="20"/>
          <w:szCs w:val="20"/>
        </w:rPr>
        <w:t xml:space="preserve"> – cena najniższa</w:t>
      </w:r>
    </w:p>
    <w:p w14:paraId="3EAB939C" w14:textId="77777777" w:rsidR="001E524A" w:rsidRPr="003F688C" w:rsidRDefault="001E524A" w:rsidP="001E524A">
      <w:pPr>
        <w:widowControl w:val="0"/>
        <w:spacing w:line="276" w:lineRule="auto"/>
        <w:jc w:val="both"/>
        <w:rPr>
          <w:rFonts w:ascii="Garamond" w:hAnsi="Garamond" w:cs="Garamond"/>
          <w:b/>
          <w:bCs/>
          <w:sz w:val="20"/>
          <w:szCs w:val="20"/>
        </w:rPr>
      </w:pPr>
      <w:proofErr w:type="spellStart"/>
      <w:r w:rsidRPr="003F688C">
        <w:rPr>
          <w:rFonts w:ascii="Garamond" w:hAnsi="Garamond" w:cs="Garamond"/>
          <w:bCs/>
          <w:sz w:val="20"/>
          <w:szCs w:val="20"/>
        </w:rPr>
        <w:t>Cb</w:t>
      </w:r>
      <w:proofErr w:type="spellEnd"/>
      <w:r w:rsidRPr="003F688C">
        <w:rPr>
          <w:rFonts w:ascii="Garamond" w:hAnsi="Garamond" w:cs="Garamond"/>
          <w:bCs/>
          <w:sz w:val="20"/>
          <w:szCs w:val="20"/>
        </w:rPr>
        <w:t xml:space="preserve"> – cena badanej oferty</w:t>
      </w:r>
    </w:p>
    <w:p w14:paraId="574A8DE1" w14:textId="77777777" w:rsidR="001E524A" w:rsidRPr="003F688C" w:rsidRDefault="001E524A" w:rsidP="001E524A">
      <w:pPr>
        <w:widowControl w:val="0"/>
        <w:autoSpaceDN/>
        <w:spacing w:line="276" w:lineRule="auto"/>
        <w:jc w:val="both"/>
        <w:textAlignment w:val="auto"/>
        <w:rPr>
          <w:rFonts w:ascii="Garamond" w:hAnsi="Garamond" w:cs="Garamond"/>
          <w:b/>
          <w:bCs/>
          <w:sz w:val="20"/>
          <w:szCs w:val="20"/>
        </w:rPr>
      </w:pPr>
      <w:r w:rsidRPr="003F688C">
        <w:rPr>
          <w:rFonts w:ascii="Garamond" w:hAnsi="Garamond" w:cs="Garamond"/>
          <w:b/>
          <w:bCs/>
          <w:sz w:val="20"/>
          <w:szCs w:val="20"/>
        </w:rPr>
        <w:t xml:space="preserve">2)      </w:t>
      </w:r>
      <w:r w:rsidRPr="003F688C">
        <w:rPr>
          <w:rFonts w:ascii="Garamond" w:hAnsi="Garamond" w:cs="Garamond"/>
          <w:b/>
          <w:kern w:val="2"/>
          <w:sz w:val="20"/>
          <w:szCs w:val="20"/>
        </w:rPr>
        <w:t xml:space="preserve">kryterium „TERMIN GWARANCJI na sprzęt” - maksymalną ilość punktów tj. 40 pkt,- otrzyma oferta z najdłuższym okresem gwarancji, pozostałym Wykonawcom przyznana zostanie odpowiednio mniejsza liczba punktów, określona na podstawie następującego wzoru: </w:t>
      </w:r>
    </w:p>
    <w:p w14:paraId="6231D225" w14:textId="77777777" w:rsidR="001E524A" w:rsidRPr="003F688C" w:rsidRDefault="001E524A" w:rsidP="001E524A">
      <w:pPr>
        <w:pStyle w:val="Standard"/>
        <w:spacing w:line="276" w:lineRule="auto"/>
        <w:contextualSpacing/>
        <w:jc w:val="center"/>
        <w:rPr>
          <w:rFonts w:ascii="Garamond" w:hAnsi="Garamond" w:cs="Garamond"/>
          <w:b/>
          <w:kern w:val="2"/>
          <w:sz w:val="20"/>
          <w:szCs w:val="20"/>
        </w:rPr>
      </w:pPr>
      <w:r w:rsidRPr="003F688C">
        <w:rPr>
          <w:rFonts w:ascii="Garamond" w:hAnsi="Garamond" w:cs="Garamond"/>
          <w:b/>
          <w:kern w:val="2"/>
          <w:sz w:val="20"/>
          <w:szCs w:val="20"/>
        </w:rPr>
        <w:t xml:space="preserve">ilość punktów = </w:t>
      </w:r>
    </w:p>
    <w:p w14:paraId="2C57B461" w14:textId="77777777" w:rsidR="001E524A" w:rsidRPr="003F688C" w:rsidRDefault="001E524A" w:rsidP="001E524A">
      <w:pPr>
        <w:pStyle w:val="Standard"/>
        <w:spacing w:line="276" w:lineRule="auto"/>
        <w:contextualSpacing/>
        <w:jc w:val="center"/>
        <w:rPr>
          <w:rFonts w:ascii="Garamond" w:hAnsi="Garamond"/>
          <w:kern w:val="2"/>
          <w:sz w:val="20"/>
          <w:szCs w:val="20"/>
        </w:rPr>
      </w:pPr>
      <w:r w:rsidRPr="003F688C">
        <w:rPr>
          <w:rFonts w:ascii="Garamond" w:hAnsi="Garamond" w:cs="Garamond"/>
          <w:b/>
          <w:kern w:val="2"/>
          <w:sz w:val="20"/>
          <w:szCs w:val="20"/>
        </w:rPr>
        <w:t>termin gwarancji oferowanego asortymentu oferty badanej w danym Pakiecie/ najdłuższy termin gwarancji oferowanego asortymentu spośród wszystkich ofert podlegających ocenie w danym Pakiecie x 100 x 40%</w:t>
      </w:r>
    </w:p>
    <w:p w14:paraId="3BAFA609" w14:textId="77777777" w:rsidR="001E524A" w:rsidRPr="003F688C" w:rsidRDefault="001E524A" w:rsidP="001E524A">
      <w:pPr>
        <w:autoSpaceDN/>
        <w:spacing w:line="276" w:lineRule="auto"/>
        <w:contextualSpacing/>
        <w:jc w:val="both"/>
        <w:rPr>
          <w:rFonts w:ascii="Garamond" w:hAnsi="Garamond" w:cs="Garamond"/>
          <w:kern w:val="2"/>
          <w:sz w:val="20"/>
          <w:szCs w:val="20"/>
        </w:rPr>
      </w:pPr>
    </w:p>
    <w:p w14:paraId="5C8174F8" w14:textId="77777777" w:rsidR="001E524A" w:rsidRPr="003F688C" w:rsidRDefault="001E524A" w:rsidP="001E524A">
      <w:pPr>
        <w:autoSpaceDN/>
        <w:spacing w:line="276" w:lineRule="auto"/>
        <w:contextualSpacing/>
        <w:jc w:val="both"/>
        <w:rPr>
          <w:rFonts w:ascii="Garamond" w:hAnsi="Garamond"/>
          <w:kern w:val="2"/>
          <w:sz w:val="20"/>
          <w:szCs w:val="20"/>
        </w:rPr>
      </w:pPr>
      <w:r w:rsidRPr="003F688C">
        <w:rPr>
          <w:rFonts w:ascii="Garamond" w:hAnsi="Garamond" w:cs="Garamond"/>
          <w:kern w:val="2"/>
          <w:sz w:val="20"/>
          <w:szCs w:val="20"/>
        </w:rPr>
        <w:t>UWAGA!!!! Termin gwarancji wyraża się w miesiącach. Brak wyrażenia tego terminu w miesiącach przez Wykonawcę będzie skutkować odrzuceniem oferty.</w:t>
      </w:r>
    </w:p>
    <w:p w14:paraId="6D7135CB" w14:textId="77777777" w:rsidR="001E524A" w:rsidRPr="005230B5" w:rsidRDefault="001E524A" w:rsidP="001E524A">
      <w:pPr>
        <w:autoSpaceDN/>
        <w:spacing w:line="276" w:lineRule="auto"/>
        <w:contextualSpacing/>
        <w:jc w:val="both"/>
        <w:rPr>
          <w:rFonts w:ascii="Garamond" w:hAnsi="Garamond" w:cs="Garamond"/>
          <w:color w:val="C00000"/>
          <w:kern w:val="2"/>
          <w:sz w:val="20"/>
          <w:szCs w:val="20"/>
        </w:rPr>
      </w:pPr>
    </w:p>
    <w:p w14:paraId="2B299593" w14:textId="0673AB44" w:rsidR="001E524A" w:rsidRPr="00611936" w:rsidRDefault="001E524A" w:rsidP="001E524A">
      <w:pPr>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 xml:space="preserve">UWAGA!!!! Zgodnie z warunkami SWZ minimalny termin gwarancji został dla </w:t>
      </w:r>
      <w:r w:rsidR="00AD1AC2">
        <w:rPr>
          <w:rFonts w:ascii="Garamond" w:hAnsi="Garamond" w:cs="Garamond"/>
          <w:kern w:val="2"/>
          <w:sz w:val="20"/>
          <w:szCs w:val="20"/>
        </w:rPr>
        <w:t>tego p</w:t>
      </w:r>
      <w:r w:rsidRPr="00611936">
        <w:rPr>
          <w:rFonts w:ascii="Garamond" w:hAnsi="Garamond" w:cs="Garamond"/>
          <w:kern w:val="2"/>
          <w:sz w:val="20"/>
          <w:szCs w:val="20"/>
        </w:rPr>
        <w:t>akietu określony w załączniku nr 1 i nr 2. Zaoferowanie krótszego terminu aniżeli określony w załączniku nr 1 i nr 2</w:t>
      </w:r>
      <w:ins w:id="9" w:author="Marcin Brańka" w:date="2026-01-12T11:05:00Z">
        <w:r w:rsidRPr="00611936">
          <w:rPr>
            <w:rFonts w:ascii="Garamond" w:hAnsi="Garamond" w:cs="Garamond"/>
            <w:kern w:val="2"/>
            <w:sz w:val="20"/>
            <w:szCs w:val="20"/>
          </w:rPr>
          <w:t>,</w:t>
        </w:r>
      </w:ins>
      <w:r w:rsidRPr="00611936">
        <w:rPr>
          <w:rFonts w:ascii="Garamond" w:hAnsi="Garamond" w:cs="Garamond"/>
          <w:kern w:val="2"/>
          <w:sz w:val="20"/>
          <w:szCs w:val="20"/>
        </w:rPr>
        <w:t xml:space="preserve"> skutkować będzie odrzuceniem oferty. W przypadku zaoferowania dłuższego terminu gwarancji aniżeli określony w załączniku nr 1 i nr 2 Zamawiający obliczy punkty w ramach tego kryterium biorąc pod uwagę maksymalny punktowany okres gwarancji wskazany przez Zamawiającego. </w:t>
      </w:r>
    </w:p>
    <w:p w14:paraId="755BE05F" w14:textId="77777777" w:rsidR="001E524A" w:rsidRPr="005230B5" w:rsidRDefault="001E524A" w:rsidP="001E524A">
      <w:pPr>
        <w:widowControl w:val="0"/>
        <w:autoSpaceDN/>
        <w:spacing w:line="276" w:lineRule="auto"/>
        <w:jc w:val="both"/>
        <w:textAlignment w:val="auto"/>
        <w:rPr>
          <w:rFonts w:ascii="Garamond" w:hAnsi="Garamond" w:cs="Garamond"/>
          <w:b/>
          <w:bCs/>
          <w:color w:val="C00000"/>
          <w:sz w:val="20"/>
          <w:szCs w:val="20"/>
        </w:rPr>
      </w:pPr>
    </w:p>
    <w:p w14:paraId="60BB90A6" w14:textId="137121E1" w:rsidR="001E524A" w:rsidRPr="003F688C" w:rsidRDefault="001E524A" w:rsidP="001E524A">
      <w:pPr>
        <w:autoSpaceDN/>
        <w:spacing w:line="276" w:lineRule="auto"/>
        <w:contextualSpacing/>
        <w:jc w:val="both"/>
        <w:rPr>
          <w:rFonts w:ascii="Garamond" w:hAnsi="Garamond" w:cs="Garamond"/>
          <w:kern w:val="2"/>
          <w:sz w:val="20"/>
          <w:szCs w:val="20"/>
        </w:rPr>
      </w:pPr>
      <w:r w:rsidRPr="003F688C">
        <w:rPr>
          <w:rFonts w:ascii="Garamond" w:hAnsi="Garamond" w:cs="Garamond"/>
          <w:kern w:val="2"/>
          <w:sz w:val="20"/>
          <w:szCs w:val="20"/>
        </w:rPr>
        <w:t>Ocena wg kryterium ,,Termin gwarancji” dokonana zostanie w oparciu o informację Wykonawcy zawartą w ,,Formularz</w:t>
      </w:r>
      <w:r w:rsidR="00326D12">
        <w:rPr>
          <w:rFonts w:ascii="Garamond" w:hAnsi="Garamond" w:cs="Garamond"/>
          <w:kern w:val="2"/>
          <w:sz w:val="20"/>
          <w:szCs w:val="20"/>
        </w:rPr>
        <w:t>u</w:t>
      </w:r>
      <w:r w:rsidRPr="003F688C">
        <w:rPr>
          <w:rFonts w:ascii="Garamond" w:hAnsi="Garamond" w:cs="Garamond"/>
          <w:kern w:val="2"/>
          <w:sz w:val="20"/>
          <w:szCs w:val="20"/>
        </w:rPr>
        <w:t>” - Załącznik nr 2 do SIWZ.</w:t>
      </w:r>
    </w:p>
    <w:p w14:paraId="26148FD8" w14:textId="77777777" w:rsidR="00562E3F" w:rsidRPr="00FF6F03" w:rsidRDefault="00562E3F" w:rsidP="00FF6F03">
      <w:pPr>
        <w:widowControl w:val="0"/>
        <w:tabs>
          <w:tab w:val="left" w:pos="0"/>
        </w:tabs>
        <w:suppressAutoHyphens w:val="0"/>
        <w:autoSpaceDN/>
        <w:jc w:val="both"/>
        <w:textAlignment w:val="auto"/>
        <w:rPr>
          <w:rFonts w:ascii="Garamond" w:hAnsi="Garamond"/>
          <w:sz w:val="20"/>
          <w:szCs w:val="20"/>
        </w:rPr>
      </w:pPr>
    </w:p>
    <w:p w14:paraId="35019899" w14:textId="77777777" w:rsidR="00FF6F03" w:rsidRDefault="00FF6F03" w:rsidP="00FF6F03">
      <w:pPr>
        <w:widowControl w:val="0"/>
        <w:tabs>
          <w:tab w:val="left" w:pos="0"/>
        </w:tabs>
        <w:suppressAutoHyphens w:val="0"/>
        <w:autoSpaceDN/>
        <w:spacing w:line="276" w:lineRule="auto"/>
        <w:jc w:val="both"/>
        <w:textAlignment w:val="auto"/>
        <w:rPr>
          <w:rFonts w:ascii="Garamond" w:hAnsi="Garamond"/>
          <w:sz w:val="20"/>
          <w:szCs w:val="20"/>
        </w:rPr>
      </w:pPr>
    </w:p>
    <w:p w14:paraId="632657B5" w14:textId="1762D163" w:rsidR="00FF6F03" w:rsidRDefault="009046AB" w:rsidP="00817C6F">
      <w:pPr>
        <w:pStyle w:val="Akapitzlist"/>
        <w:widowControl w:val="0"/>
        <w:numPr>
          <w:ilvl w:val="0"/>
          <w:numId w:val="124"/>
        </w:numPr>
        <w:tabs>
          <w:tab w:val="left" w:pos="0"/>
        </w:tabs>
        <w:suppressAutoHyphens w:val="0"/>
        <w:autoSpaceDN/>
        <w:spacing w:after="0"/>
        <w:ind w:left="284" w:hanging="284"/>
        <w:jc w:val="both"/>
        <w:textAlignment w:val="auto"/>
        <w:rPr>
          <w:rFonts w:ascii="Garamond" w:hAnsi="Garamond"/>
          <w:sz w:val="20"/>
          <w:szCs w:val="20"/>
        </w:rPr>
      </w:pPr>
      <w:r w:rsidRPr="00FF6F03">
        <w:rPr>
          <w:rFonts w:ascii="Garamond" w:hAnsi="Garamond"/>
          <w:sz w:val="20"/>
          <w:szCs w:val="20"/>
        </w:rPr>
        <w:t>Najkorzystniejszą ofertę w postępowaniu będzie miała oferta która zdobędzie najwięcej punktów z kryteriów określonych w pkt. 3. Każdy Wykonawca może zdobyć maksymalnie 100 punktów.</w:t>
      </w:r>
    </w:p>
    <w:p w14:paraId="0541FC9A" w14:textId="77777777" w:rsidR="00FF6F03" w:rsidRDefault="009046AB" w:rsidP="00817C6F">
      <w:pPr>
        <w:pStyle w:val="Akapitzlist"/>
        <w:widowControl w:val="0"/>
        <w:numPr>
          <w:ilvl w:val="0"/>
          <w:numId w:val="124"/>
        </w:numPr>
        <w:tabs>
          <w:tab w:val="left" w:pos="0"/>
        </w:tabs>
        <w:suppressAutoHyphens w:val="0"/>
        <w:autoSpaceDN/>
        <w:spacing w:after="0"/>
        <w:ind w:left="284" w:hanging="284"/>
        <w:jc w:val="both"/>
        <w:textAlignment w:val="auto"/>
        <w:rPr>
          <w:rFonts w:ascii="Garamond" w:hAnsi="Garamond"/>
          <w:sz w:val="20"/>
          <w:szCs w:val="20"/>
        </w:rPr>
      </w:pPr>
      <w:r w:rsidRPr="00FF6F03">
        <w:rPr>
          <w:rFonts w:ascii="Garamond" w:hAnsi="Garamond"/>
          <w:sz w:val="20"/>
          <w:szCs w:val="20"/>
        </w:rPr>
        <w:t>W</w:t>
      </w:r>
      <w:r w:rsidRPr="00FF6F03">
        <w:rPr>
          <w:rFonts w:ascii="Garamond" w:hAnsi="Garamond"/>
          <w:sz w:val="20"/>
          <w:szCs w:val="20"/>
        </w:rPr>
        <w:tab/>
        <w:t>przypadku omyłek rachunkowych tj. wadliwego wyniku działania arytmetycznego oczywistym dla Zamawiającego będzie, iż cena jednostkowa netto została podana prawidłowo.</w:t>
      </w:r>
    </w:p>
    <w:p w14:paraId="4365DF79" w14:textId="77777777" w:rsidR="00FF6F03" w:rsidRDefault="009046AB" w:rsidP="00817C6F">
      <w:pPr>
        <w:pStyle w:val="Akapitzlist"/>
        <w:widowControl w:val="0"/>
        <w:numPr>
          <w:ilvl w:val="0"/>
          <w:numId w:val="124"/>
        </w:numPr>
        <w:tabs>
          <w:tab w:val="left" w:pos="0"/>
        </w:tabs>
        <w:suppressAutoHyphens w:val="0"/>
        <w:autoSpaceDN/>
        <w:spacing w:after="0"/>
        <w:ind w:left="284" w:hanging="284"/>
        <w:jc w:val="both"/>
        <w:textAlignment w:val="auto"/>
        <w:rPr>
          <w:rFonts w:ascii="Garamond" w:hAnsi="Garamond"/>
          <w:sz w:val="20"/>
          <w:szCs w:val="20"/>
        </w:rPr>
      </w:pPr>
      <w:r w:rsidRPr="00FF6F03">
        <w:rPr>
          <w:rFonts w:ascii="Garamond" w:hAnsi="Garamond"/>
          <w:sz w:val="20"/>
          <w:szCs w:val="20"/>
        </w:rPr>
        <w:t>Zamawiający poprawi również inne omyłki polegające na niezgodności oferty z przedmiotową SWZ, niepowodujące istotnych zmian w treści oferty.</w:t>
      </w:r>
    </w:p>
    <w:p w14:paraId="615E9248" w14:textId="6C02D302" w:rsidR="009046AB" w:rsidRPr="00FF6F03" w:rsidRDefault="009046AB" w:rsidP="00817C6F">
      <w:pPr>
        <w:pStyle w:val="Akapitzlist"/>
        <w:widowControl w:val="0"/>
        <w:numPr>
          <w:ilvl w:val="0"/>
          <w:numId w:val="124"/>
        </w:numPr>
        <w:tabs>
          <w:tab w:val="left" w:pos="0"/>
        </w:tabs>
        <w:suppressAutoHyphens w:val="0"/>
        <w:autoSpaceDN/>
        <w:spacing w:after="0"/>
        <w:ind w:left="284" w:hanging="284"/>
        <w:jc w:val="both"/>
        <w:textAlignment w:val="auto"/>
        <w:rPr>
          <w:rFonts w:ascii="Garamond" w:hAnsi="Garamond"/>
          <w:sz w:val="20"/>
          <w:szCs w:val="20"/>
        </w:rPr>
      </w:pPr>
      <w:r w:rsidRPr="00FF6F03">
        <w:rPr>
          <w:rFonts w:ascii="Garamond" w:hAnsi="Garamond"/>
          <w:sz w:val="20"/>
          <w:szCs w:val="20"/>
        </w:rPr>
        <w:t>O poprawionych omyłkach Zamawiający powiadomi niezwłocznie wykonawcę, którego oferta została poprawiona. Spośród ofert nie podlegających odrzuceniu Zamawiający wybierze ofertę najkorzystniejszą, która z punktu widzenia kryteriów określonych w niniejszym postępowaniu uzyska największą liczbę punków, udzielając zamówienie Wykonawcy, który je złożył.</w:t>
      </w:r>
    </w:p>
    <w:p w14:paraId="041ED0B1" w14:textId="3A38D090" w:rsidR="009046AB" w:rsidRPr="00371326" w:rsidRDefault="00FF6F03" w:rsidP="00371326">
      <w:pPr>
        <w:widowControl w:val="0"/>
        <w:tabs>
          <w:tab w:val="left" w:pos="0"/>
        </w:tabs>
        <w:suppressAutoHyphens w:val="0"/>
        <w:autoSpaceDN/>
        <w:spacing w:line="276" w:lineRule="auto"/>
        <w:jc w:val="both"/>
        <w:textAlignment w:val="auto"/>
        <w:rPr>
          <w:rFonts w:ascii="Garamond" w:hAnsi="Garamond" w:cs="Calibri"/>
          <w:b/>
          <w:bCs/>
          <w:sz w:val="20"/>
          <w:szCs w:val="20"/>
        </w:rPr>
      </w:pPr>
      <w:r>
        <w:rPr>
          <w:rFonts w:ascii="Garamond" w:hAnsi="Garamond" w:cs="Calibri"/>
          <w:b/>
          <w:bCs/>
          <w:sz w:val="20"/>
          <w:szCs w:val="20"/>
        </w:rPr>
        <w:t>26</w:t>
      </w:r>
      <w:r w:rsidR="009046AB" w:rsidRPr="00371326">
        <w:rPr>
          <w:rFonts w:ascii="Garamond" w:hAnsi="Garamond" w:cs="Calibri"/>
          <w:b/>
          <w:bCs/>
          <w:sz w:val="20"/>
          <w:szCs w:val="20"/>
        </w:rPr>
        <w:t>.</w:t>
      </w:r>
      <w:r w:rsidR="009046AB" w:rsidRPr="00371326">
        <w:rPr>
          <w:rFonts w:ascii="Garamond" w:hAnsi="Garamond" w:cs="Calibri"/>
          <w:b/>
          <w:bCs/>
          <w:sz w:val="20"/>
          <w:szCs w:val="20"/>
        </w:rPr>
        <w:tab/>
        <w:t xml:space="preserve">WYMAGANIA DOTYCZĄCE WADIUM </w:t>
      </w:r>
      <w:r w:rsidR="00BF1D27" w:rsidRPr="00371326">
        <w:rPr>
          <w:rFonts w:ascii="Garamond" w:hAnsi="Garamond" w:cs="Calibri"/>
          <w:b/>
          <w:bCs/>
          <w:sz w:val="20"/>
          <w:szCs w:val="20"/>
        </w:rPr>
        <w:t xml:space="preserve">– nie dotyczy </w:t>
      </w:r>
    </w:p>
    <w:p w14:paraId="059A91AC" w14:textId="719EF4FA" w:rsidR="009046AB" w:rsidRPr="00371326" w:rsidRDefault="00FF6F03" w:rsidP="00371326">
      <w:pPr>
        <w:widowControl w:val="0"/>
        <w:tabs>
          <w:tab w:val="left" w:pos="0"/>
        </w:tabs>
        <w:suppressAutoHyphens w:val="0"/>
        <w:autoSpaceDN/>
        <w:spacing w:line="276" w:lineRule="auto"/>
        <w:jc w:val="both"/>
        <w:textAlignment w:val="auto"/>
        <w:rPr>
          <w:rFonts w:ascii="Garamond" w:hAnsi="Garamond" w:cs="Calibri"/>
          <w:b/>
          <w:bCs/>
          <w:sz w:val="20"/>
          <w:szCs w:val="20"/>
        </w:rPr>
      </w:pPr>
      <w:r>
        <w:rPr>
          <w:rFonts w:ascii="Garamond" w:hAnsi="Garamond" w:cs="Calibri"/>
          <w:b/>
          <w:bCs/>
          <w:sz w:val="20"/>
          <w:szCs w:val="20"/>
        </w:rPr>
        <w:t>27</w:t>
      </w:r>
      <w:r w:rsidR="009046AB" w:rsidRPr="00371326">
        <w:rPr>
          <w:rFonts w:ascii="Garamond" w:hAnsi="Garamond" w:cs="Calibri"/>
          <w:b/>
          <w:bCs/>
          <w:sz w:val="20"/>
          <w:szCs w:val="20"/>
        </w:rPr>
        <w:t>.</w:t>
      </w:r>
      <w:r w:rsidR="009046AB" w:rsidRPr="00371326">
        <w:rPr>
          <w:rFonts w:ascii="Garamond" w:hAnsi="Garamond" w:cs="Calibri"/>
          <w:b/>
          <w:bCs/>
          <w:sz w:val="20"/>
          <w:szCs w:val="20"/>
        </w:rPr>
        <w:tab/>
        <w:t>WYMAGANIA DOTYCZĄCE ZABEZPIECZENIA NALEŻTEGO WYKONANIA UMOWY SPRAWIE ZAMÓWIENIA PUBLICZNEGO - Zamawiający nie wymaga wniesienia zabezpieczenia należytego wykonania umowy.</w:t>
      </w:r>
    </w:p>
    <w:p w14:paraId="15D32D42" w14:textId="294EE6D9" w:rsidR="009046AB" w:rsidRPr="00371326" w:rsidRDefault="00FF6F03" w:rsidP="00371326">
      <w:pPr>
        <w:widowControl w:val="0"/>
        <w:tabs>
          <w:tab w:val="left" w:pos="0"/>
        </w:tabs>
        <w:suppressAutoHyphens w:val="0"/>
        <w:autoSpaceDN/>
        <w:spacing w:line="276" w:lineRule="auto"/>
        <w:jc w:val="both"/>
        <w:textAlignment w:val="auto"/>
        <w:rPr>
          <w:rFonts w:ascii="Garamond" w:hAnsi="Garamond" w:cs="Calibri"/>
          <w:b/>
          <w:bCs/>
          <w:sz w:val="20"/>
          <w:szCs w:val="20"/>
        </w:rPr>
      </w:pPr>
      <w:r>
        <w:rPr>
          <w:rFonts w:ascii="Garamond" w:hAnsi="Garamond" w:cs="Calibri"/>
          <w:b/>
          <w:bCs/>
          <w:sz w:val="20"/>
          <w:szCs w:val="20"/>
        </w:rPr>
        <w:t>28</w:t>
      </w:r>
      <w:r w:rsidR="009046AB" w:rsidRPr="00371326">
        <w:rPr>
          <w:rFonts w:ascii="Garamond" w:hAnsi="Garamond" w:cs="Calibri"/>
          <w:b/>
          <w:bCs/>
          <w:sz w:val="20"/>
          <w:szCs w:val="20"/>
        </w:rPr>
        <w:t>.</w:t>
      </w:r>
      <w:r w:rsidR="009046AB" w:rsidRPr="00371326">
        <w:rPr>
          <w:rFonts w:ascii="Garamond" w:hAnsi="Garamond" w:cs="Calibri"/>
          <w:b/>
          <w:bCs/>
          <w:sz w:val="20"/>
          <w:szCs w:val="20"/>
        </w:rPr>
        <w:tab/>
        <w:t>INFORMACJA O FORMALNOŚCIACH, JAKIE POWINNY ZOSTAĆ DOPEŁNIONE PO WYBORZE OFERTY W CELU ZAWARCIA UMOWY W SPRAWIE ZAMÓWIENIA PUBLICZNEGO</w:t>
      </w:r>
    </w:p>
    <w:p w14:paraId="6DB40619" w14:textId="77777777" w:rsidR="00E77149" w:rsidRPr="00E77149" w:rsidRDefault="00E77149" w:rsidP="00694750">
      <w:pPr>
        <w:pStyle w:val="Akapitzlist"/>
        <w:widowControl w:val="0"/>
        <w:numPr>
          <w:ilvl w:val="0"/>
          <w:numId w:val="85"/>
        </w:numPr>
        <w:tabs>
          <w:tab w:val="num" w:pos="720"/>
        </w:tabs>
        <w:suppressAutoHyphens w:val="0"/>
        <w:autoSpaceDN/>
        <w:spacing w:after="0"/>
        <w:jc w:val="both"/>
        <w:textAlignment w:val="auto"/>
        <w:rPr>
          <w:rFonts w:ascii="Garamond" w:hAnsi="Garamond"/>
          <w:vanish/>
          <w:sz w:val="20"/>
          <w:szCs w:val="20"/>
        </w:rPr>
      </w:pPr>
    </w:p>
    <w:p w14:paraId="71BDF64B" w14:textId="77777777" w:rsidR="00E77149" w:rsidRPr="00E77149" w:rsidRDefault="00E77149" w:rsidP="00694750">
      <w:pPr>
        <w:pStyle w:val="Akapitzlist"/>
        <w:widowControl w:val="0"/>
        <w:numPr>
          <w:ilvl w:val="0"/>
          <w:numId w:val="85"/>
        </w:numPr>
        <w:tabs>
          <w:tab w:val="num" w:pos="720"/>
        </w:tabs>
        <w:suppressAutoHyphens w:val="0"/>
        <w:autoSpaceDN/>
        <w:spacing w:after="0"/>
        <w:jc w:val="both"/>
        <w:textAlignment w:val="auto"/>
        <w:rPr>
          <w:rFonts w:ascii="Garamond" w:hAnsi="Garamond"/>
          <w:vanish/>
          <w:sz w:val="20"/>
          <w:szCs w:val="20"/>
        </w:rPr>
      </w:pPr>
    </w:p>
    <w:p w14:paraId="23ACF1DE" w14:textId="77777777" w:rsidR="00E77149" w:rsidRPr="00E77149" w:rsidRDefault="00E77149" w:rsidP="00694750">
      <w:pPr>
        <w:pStyle w:val="Akapitzlist"/>
        <w:widowControl w:val="0"/>
        <w:numPr>
          <w:ilvl w:val="0"/>
          <w:numId w:val="85"/>
        </w:numPr>
        <w:tabs>
          <w:tab w:val="num" w:pos="720"/>
        </w:tabs>
        <w:suppressAutoHyphens w:val="0"/>
        <w:autoSpaceDN/>
        <w:spacing w:after="0"/>
        <w:jc w:val="both"/>
        <w:textAlignment w:val="auto"/>
        <w:rPr>
          <w:rFonts w:ascii="Garamond" w:hAnsi="Garamond"/>
          <w:vanish/>
          <w:sz w:val="20"/>
          <w:szCs w:val="20"/>
        </w:rPr>
      </w:pPr>
    </w:p>
    <w:p w14:paraId="4FCBF175" w14:textId="77777777" w:rsidR="00E77149" w:rsidRPr="00E77149" w:rsidRDefault="00E77149" w:rsidP="00694750">
      <w:pPr>
        <w:pStyle w:val="Akapitzlist"/>
        <w:widowControl w:val="0"/>
        <w:numPr>
          <w:ilvl w:val="0"/>
          <w:numId w:val="85"/>
        </w:numPr>
        <w:tabs>
          <w:tab w:val="num" w:pos="720"/>
        </w:tabs>
        <w:suppressAutoHyphens w:val="0"/>
        <w:autoSpaceDN/>
        <w:spacing w:after="0"/>
        <w:jc w:val="both"/>
        <w:textAlignment w:val="auto"/>
        <w:rPr>
          <w:rFonts w:ascii="Garamond" w:hAnsi="Garamond"/>
          <w:vanish/>
          <w:sz w:val="20"/>
          <w:szCs w:val="20"/>
        </w:rPr>
      </w:pPr>
    </w:p>
    <w:p w14:paraId="7EEDB270" w14:textId="77777777" w:rsidR="00E77149" w:rsidRPr="00E77149" w:rsidRDefault="00E77149" w:rsidP="00694750">
      <w:pPr>
        <w:pStyle w:val="Akapitzlist"/>
        <w:widowControl w:val="0"/>
        <w:numPr>
          <w:ilvl w:val="0"/>
          <w:numId w:val="85"/>
        </w:numPr>
        <w:tabs>
          <w:tab w:val="num" w:pos="720"/>
        </w:tabs>
        <w:suppressAutoHyphens w:val="0"/>
        <w:autoSpaceDN/>
        <w:spacing w:after="0"/>
        <w:jc w:val="both"/>
        <w:textAlignment w:val="auto"/>
        <w:rPr>
          <w:rFonts w:ascii="Garamond" w:hAnsi="Garamond"/>
          <w:vanish/>
          <w:sz w:val="20"/>
          <w:szCs w:val="20"/>
        </w:rPr>
      </w:pPr>
    </w:p>
    <w:p w14:paraId="54A9FBEA" w14:textId="77777777" w:rsidR="00E77149" w:rsidRPr="00E77149" w:rsidRDefault="00E77149" w:rsidP="00694750">
      <w:pPr>
        <w:pStyle w:val="Akapitzlist"/>
        <w:widowControl w:val="0"/>
        <w:numPr>
          <w:ilvl w:val="0"/>
          <w:numId w:val="85"/>
        </w:numPr>
        <w:tabs>
          <w:tab w:val="num" w:pos="720"/>
        </w:tabs>
        <w:suppressAutoHyphens w:val="0"/>
        <w:autoSpaceDN/>
        <w:spacing w:after="0"/>
        <w:jc w:val="both"/>
        <w:textAlignment w:val="auto"/>
        <w:rPr>
          <w:rFonts w:ascii="Garamond" w:hAnsi="Garamond"/>
          <w:vanish/>
          <w:sz w:val="20"/>
          <w:szCs w:val="20"/>
        </w:rPr>
      </w:pPr>
    </w:p>
    <w:p w14:paraId="579A4E89" w14:textId="77777777" w:rsidR="00E77149" w:rsidRPr="00E77149" w:rsidRDefault="00E77149" w:rsidP="00694750">
      <w:pPr>
        <w:pStyle w:val="Akapitzlist"/>
        <w:widowControl w:val="0"/>
        <w:numPr>
          <w:ilvl w:val="0"/>
          <w:numId w:val="85"/>
        </w:numPr>
        <w:tabs>
          <w:tab w:val="num" w:pos="720"/>
        </w:tabs>
        <w:suppressAutoHyphens w:val="0"/>
        <w:autoSpaceDN/>
        <w:spacing w:after="0"/>
        <w:jc w:val="both"/>
        <w:textAlignment w:val="auto"/>
        <w:rPr>
          <w:rFonts w:ascii="Garamond" w:hAnsi="Garamond"/>
          <w:vanish/>
          <w:sz w:val="20"/>
          <w:szCs w:val="20"/>
        </w:rPr>
      </w:pPr>
    </w:p>
    <w:p w14:paraId="4FFA7242" w14:textId="77777777" w:rsidR="00E77149" w:rsidRPr="00E77149" w:rsidRDefault="00E77149" w:rsidP="00694750">
      <w:pPr>
        <w:pStyle w:val="Akapitzlist"/>
        <w:widowControl w:val="0"/>
        <w:numPr>
          <w:ilvl w:val="0"/>
          <w:numId w:val="85"/>
        </w:numPr>
        <w:tabs>
          <w:tab w:val="num" w:pos="720"/>
        </w:tabs>
        <w:suppressAutoHyphens w:val="0"/>
        <w:autoSpaceDN/>
        <w:spacing w:after="0"/>
        <w:jc w:val="both"/>
        <w:textAlignment w:val="auto"/>
        <w:rPr>
          <w:rFonts w:ascii="Garamond" w:hAnsi="Garamond"/>
          <w:vanish/>
          <w:sz w:val="20"/>
          <w:szCs w:val="20"/>
        </w:rPr>
      </w:pPr>
    </w:p>
    <w:p w14:paraId="12B1C9F2" w14:textId="77777777" w:rsidR="00E77149" w:rsidRPr="00E77149" w:rsidRDefault="00E77149" w:rsidP="00694750">
      <w:pPr>
        <w:pStyle w:val="Akapitzlist"/>
        <w:widowControl w:val="0"/>
        <w:numPr>
          <w:ilvl w:val="0"/>
          <w:numId w:val="85"/>
        </w:numPr>
        <w:tabs>
          <w:tab w:val="num" w:pos="720"/>
        </w:tabs>
        <w:suppressAutoHyphens w:val="0"/>
        <w:autoSpaceDN/>
        <w:spacing w:after="0"/>
        <w:jc w:val="both"/>
        <w:textAlignment w:val="auto"/>
        <w:rPr>
          <w:rFonts w:ascii="Garamond" w:hAnsi="Garamond"/>
          <w:vanish/>
          <w:sz w:val="20"/>
          <w:szCs w:val="20"/>
        </w:rPr>
      </w:pPr>
    </w:p>
    <w:p w14:paraId="273D91FC" w14:textId="77777777" w:rsidR="00E77149" w:rsidRPr="00E77149" w:rsidRDefault="00E77149" w:rsidP="00694750">
      <w:pPr>
        <w:pStyle w:val="Akapitzlist"/>
        <w:widowControl w:val="0"/>
        <w:numPr>
          <w:ilvl w:val="0"/>
          <w:numId w:val="85"/>
        </w:numPr>
        <w:tabs>
          <w:tab w:val="num" w:pos="720"/>
        </w:tabs>
        <w:suppressAutoHyphens w:val="0"/>
        <w:autoSpaceDN/>
        <w:spacing w:after="0"/>
        <w:jc w:val="both"/>
        <w:textAlignment w:val="auto"/>
        <w:rPr>
          <w:rFonts w:ascii="Garamond" w:hAnsi="Garamond"/>
          <w:vanish/>
          <w:sz w:val="20"/>
          <w:szCs w:val="20"/>
        </w:rPr>
      </w:pPr>
    </w:p>
    <w:p w14:paraId="6E53B61F" w14:textId="77777777" w:rsidR="00E77149" w:rsidRPr="00E77149" w:rsidRDefault="00E77149" w:rsidP="00694750">
      <w:pPr>
        <w:pStyle w:val="Akapitzlist"/>
        <w:widowControl w:val="0"/>
        <w:numPr>
          <w:ilvl w:val="0"/>
          <w:numId w:val="85"/>
        </w:numPr>
        <w:tabs>
          <w:tab w:val="num" w:pos="720"/>
        </w:tabs>
        <w:suppressAutoHyphens w:val="0"/>
        <w:autoSpaceDN/>
        <w:spacing w:after="0"/>
        <w:jc w:val="both"/>
        <w:textAlignment w:val="auto"/>
        <w:rPr>
          <w:rFonts w:ascii="Garamond" w:hAnsi="Garamond"/>
          <w:vanish/>
          <w:sz w:val="20"/>
          <w:szCs w:val="20"/>
        </w:rPr>
      </w:pPr>
    </w:p>
    <w:p w14:paraId="45C74F7E" w14:textId="77777777" w:rsidR="00E77149" w:rsidRPr="00E77149" w:rsidRDefault="00E77149" w:rsidP="00694750">
      <w:pPr>
        <w:pStyle w:val="Akapitzlist"/>
        <w:widowControl w:val="0"/>
        <w:numPr>
          <w:ilvl w:val="0"/>
          <w:numId w:val="85"/>
        </w:numPr>
        <w:tabs>
          <w:tab w:val="num" w:pos="720"/>
        </w:tabs>
        <w:suppressAutoHyphens w:val="0"/>
        <w:autoSpaceDN/>
        <w:spacing w:after="0"/>
        <w:jc w:val="both"/>
        <w:textAlignment w:val="auto"/>
        <w:rPr>
          <w:rFonts w:ascii="Garamond" w:hAnsi="Garamond"/>
          <w:vanish/>
          <w:sz w:val="20"/>
          <w:szCs w:val="20"/>
        </w:rPr>
      </w:pPr>
    </w:p>
    <w:p w14:paraId="0DD550D6" w14:textId="77777777" w:rsidR="00E77149" w:rsidRPr="00E77149" w:rsidRDefault="00E77149" w:rsidP="00694750">
      <w:pPr>
        <w:pStyle w:val="Akapitzlist"/>
        <w:widowControl w:val="0"/>
        <w:numPr>
          <w:ilvl w:val="0"/>
          <w:numId w:val="85"/>
        </w:numPr>
        <w:tabs>
          <w:tab w:val="num" w:pos="720"/>
        </w:tabs>
        <w:suppressAutoHyphens w:val="0"/>
        <w:autoSpaceDN/>
        <w:spacing w:after="0"/>
        <w:jc w:val="both"/>
        <w:textAlignment w:val="auto"/>
        <w:rPr>
          <w:rFonts w:ascii="Garamond" w:hAnsi="Garamond"/>
          <w:vanish/>
          <w:sz w:val="20"/>
          <w:szCs w:val="20"/>
        </w:rPr>
      </w:pPr>
    </w:p>
    <w:p w14:paraId="29226B82" w14:textId="77777777" w:rsidR="00E77149" w:rsidRPr="00E77149" w:rsidRDefault="00E77149" w:rsidP="00694750">
      <w:pPr>
        <w:pStyle w:val="Akapitzlist"/>
        <w:widowControl w:val="0"/>
        <w:numPr>
          <w:ilvl w:val="0"/>
          <w:numId w:val="85"/>
        </w:numPr>
        <w:tabs>
          <w:tab w:val="num" w:pos="720"/>
        </w:tabs>
        <w:suppressAutoHyphens w:val="0"/>
        <w:autoSpaceDN/>
        <w:spacing w:after="0"/>
        <w:jc w:val="both"/>
        <w:textAlignment w:val="auto"/>
        <w:rPr>
          <w:rFonts w:ascii="Garamond" w:hAnsi="Garamond"/>
          <w:vanish/>
          <w:sz w:val="20"/>
          <w:szCs w:val="20"/>
        </w:rPr>
      </w:pPr>
    </w:p>
    <w:p w14:paraId="492707BD" w14:textId="77777777" w:rsidR="00E77149" w:rsidRPr="00E77149" w:rsidRDefault="00E77149" w:rsidP="00694750">
      <w:pPr>
        <w:pStyle w:val="Akapitzlist"/>
        <w:widowControl w:val="0"/>
        <w:numPr>
          <w:ilvl w:val="0"/>
          <w:numId w:val="85"/>
        </w:numPr>
        <w:tabs>
          <w:tab w:val="num" w:pos="720"/>
        </w:tabs>
        <w:suppressAutoHyphens w:val="0"/>
        <w:autoSpaceDN/>
        <w:spacing w:after="0"/>
        <w:jc w:val="both"/>
        <w:textAlignment w:val="auto"/>
        <w:rPr>
          <w:rFonts w:ascii="Garamond" w:hAnsi="Garamond"/>
          <w:vanish/>
          <w:sz w:val="20"/>
          <w:szCs w:val="20"/>
        </w:rPr>
      </w:pPr>
    </w:p>
    <w:p w14:paraId="73897F6F" w14:textId="74273C09" w:rsidR="00E50E55" w:rsidRPr="00FF6F03" w:rsidRDefault="009046AB" w:rsidP="00BE2B2D">
      <w:pPr>
        <w:pStyle w:val="Akapitzlist"/>
        <w:widowControl w:val="0"/>
        <w:numPr>
          <w:ilvl w:val="1"/>
          <w:numId w:val="85"/>
        </w:numPr>
        <w:tabs>
          <w:tab w:val="num" w:pos="1178"/>
        </w:tabs>
        <w:suppressAutoHyphens w:val="0"/>
        <w:autoSpaceDN/>
        <w:spacing w:after="0"/>
        <w:ind w:left="0" w:firstLine="0"/>
        <w:jc w:val="both"/>
        <w:textAlignment w:val="auto"/>
        <w:rPr>
          <w:rFonts w:ascii="Garamond" w:hAnsi="Garamond"/>
          <w:b/>
          <w:bCs/>
          <w:sz w:val="20"/>
          <w:szCs w:val="20"/>
        </w:rPr>
      </w:pPr>
      <w:r w:rsidRPr="00FF6F03">
        <w:rPr>
          <w:rFonts w:ascii="Garamond" w:hAnsi="Garamond"/>
          <w:sz w:val="20"/>
          <w:szCs w:val="20"/>
        </w:rPr>
        <w:t>O</w:t>
      </w:r>
      <w:r w:rsidRPr="00FF6F03">
        <w:rPr>
          <w:rFonts w:ascii="Garamond" w:hAnsi="Garamond"/>
          <w:sz w:val="20"/>
          <w:szCs w:val="20"/>
        </w:rPr>
        <w:tab/>
        <w:t>wyniku</w:t>
      </w:r>
      <w:r w:rsidRPr="00FF6F03">
        <w:rPr>
          <w:rFonts w:ascii="Garamond" w:hAnsi="Garamond"/>
          <w:sz w:val="20"/>
          <w:szCs w:val="20"/>
        </w:rPr>
        <w:tab/>
        <w:t>postępowania</w:t>
      </w:r>
      <w:r w:rsidRPr="00FF6F03">
        <w:rPr>
          <w:rFonts w:ascii="Garamond" w:hAnsi="Garamond"/>
          <w:sz w:val="20"/>
          <w:szCs w:val="20"/>
        </w:rPr>
        <w:tab/>
        <w:t>Zamawiający</w:t>
      </w:r>
      <w:r w:rsidRPr="00FF6F03">
        <w:rPr>
          <w:rFonts w:ascii="Garamond" w:hAnsi="Garamond"/>
          <w:sz w:val="20"/>
          <w:szCs w:val="20"/>
        </w:rPr>
        <w:tab/>
        <w:t>powiadomi</w:t>
      </w:r>
      <w:r w:rsidRPr="00FF6F03">
        <w:rPr>
          <w:rFonts w:ascii="Garamond" w:hAnsi="Garamond"/>
          <w:sz w:val="20"/>
          <w:szCs w:val="20"/>
        </w:rPr>
        <w:tab/>
        <w:t>Wykonawcę</w:t>
      </w:r>
      <w:r w:rsidRPr="00FF6F03">
        <w:rPr>
          <w:rFonts w:ascii="Garamond" w:hAnsi="Garamond"/>
          <w:sz w:val="20"/>
          <w:szCs w:val="20"/>
        </w:rPr>
        <w:tab/>
        <w:t xml:space="preserve">uczestniczącego w postępowaniu oraz zamieści informację na </w:t>
      </w:r>
      <w:hyperlink r:id="rId14" w:history="1">
        <w:r w:rsidR="00CB6577" w:rsidRPr="00FF6F03">
          <w:rPr>
            <w:rStyle w:val="Hipercze"/>
            <w:rFonts w:ascii="Garamond" w:hAnsi="Garamond"/>
            <w:color w:val="auto"/>
            <w:sz w:val="20"/>
            <w:szCs w:val="20"/>
          </w:rPr>
          <w:t>https://ezamowienia.gov.pl/</w:t>
        </w:r>
      </w:hyperlink>
      <w:r w:rsidR="00CB6577" w:rsidRPr="00FF6F03">
        <w:rPr>
          <w:rFonts w:ascii="Garamond" w:hAnsi="Garamond"/>
          <w:b/>
          <w:bCs/>
          <w:sz w:val="20"/>
          <w:szCs w:val="20"/>
        </w:rPr>
        <w:t xml:space="preserve"> </w:t>
      </w:r>
      <w:r w:rsidRPr="00FF6F03">
        <w:rPr>
          <w:rFonts w:ascii="Garamond" w:hAnsi="Garamond"/>
          <w:sz w:val="20"/>
          <w:szCs w:val="20"/>
        </w:rPr>
        <w:t xml:space="preserve">oraz swojej stronie internetowej </w:t>
      </w:r>
      <w:r w:rsidR="00E50E55" w:rsidRPr="00FF6F03">
        <w:rPr>
          <w:rFonts w:ascii="Garamond" w:hAnsi="Garamond" w:cs="Garamond"/>
          <w:sz w:val="20"/>
          <w:szCs w:val="20"/>
        </w:rPr>
        <w:t>https://5wszk.com.pl/zamowienia.</w:t>
      </w:r>
    </w:p>
    <w:p w14:paraId="7CEAC287" w14:textId="1F4C5E80" w:rsidR="009046AB" w:rsidRPr="00FF6F03" w:rsidRDefault="009046AB" w:rsidP="00BE2B2D">
      <w:pPr>
        <w:pStyle w:val="Akapitzlist"/>
        <w:widowControl w:val="0"/>
        <w:numPr>
          <w:ilvl w:val="1"/>
          <w:numId w:val="85"/>
        </w:numPr>
        <w:tabs>
          <w:tab w:val="num" w:pos="0"/>
        </w:tabs>
        <w:suppressAutoHyphens w:val="0"/>
        <w:autoSpaceDN/>
        <w:spacing w:after="0"/>
        <w:ind w:left="0" w:firstLine="0"/>
        <w:jc w:val="both"/>
        <w:textAlignment w:val="auto"/>
        <w:rPr>
          <w:rFonts w:ascii="Garamond" w:hAnsi="Garamond"/>
          <w:b/>
          <w:bCs/>
          <w:sz w:val="20"/>
          <w:szCs w:val="20"/>
        </w:rPr>
      </w:pPr>
      <w:r w:rsidRPr="00371326">
        <w:rPr>
          <w:rFonts w:ascii="Garamond" w:hAnsi="Garamond"/>
          <w:sz w:val="20"/>
          <w:szCs w:val="20"/>
        </w:rPr>
        <w:t xml:space="preserve">Umowa </w:t>
      </w:r>
      <w:r w:rsidR="00FF6F03" w:rsidRPr="00FF6F03">
        <w:rPr>
          <w:rFonts w:ascii="Garamond" w:hAnsi="Garamond"/>
          <w:sz w:val="20"/>
          <w:szCs w:val="20"/>
        </w:rPr>
        <w:t>z Wykonawcą, którego oferta zostanie wybrana jako najkorzystniejsza, zostanie zawarta w terminie nie krótszym, niż 5 dni od dnia przekazania zawiadomienia o wyborze oferty, z zastrzeżeniem art. 308 ust. 3 ustawy Prawo zamówień publicznych.</w:t>
      </w:r>
    </w:p>
    <w:p w14:paraId="5535A2F6" w14:textId="77777777" w:rsidR="009046AB" w:rsidRPr="00371326" w:rsidRDefault="009046AB" w:rsidP="00BE2B2D">
      <w:pPr>
        <w:widowControl w:val="0"/>
        <w:numPr>
          <w:ilvl w:val="1"/>
          <w:numId w:val="85"/>
        </w:numPr>
        <w:tabs>
          <w:tab w:val="left" w:pos="0"/>
        </w:tabs>
        <w:suppressAutoHyphens w:val="0"/>
        <w:autoSpaceDN/>
        <w:spacing w:line="276" w:lineRule="auto"/>
        <w:ind w:left="0" w:firstLine="0"/>
        <w:jc w:val="both"/>
        <w:textAlignment w:val="auto"/>
        <w:rPr>
          <w:rFonts w:ascii="Garamond" w:hAnsi="Garamond" w:cs="Calibri"/>
          <w:b/>
          <w:bCs/>
          <w:sz w:val="20"/>
          <w:szCs w:val="20"/>
        </w:rPr>
      </w:pPr>
      <w:r w:rsidRPr="00371326">
        <w:rPr>
          <w:rFonts w:ascii="Garamond" w:hAnsi="Garamond" w:cs="Calibri"/>
          <w:sz w:val="20"/>
          <w:szCs w:val="20"/>
        </w:rPr>
        <w:t>W celu zawarcia umowy w sprawie zamówienia publicznego, Wykonawca, którego ofertę wybrano, jako najkorzystniejszą przed podpisaniem umowy składa: a) pełnomocnictwo, jeżeli umowę podpisuje pełnomocnik, b) umowę regulującą współpracę Wykonawców wspólnie ubiegających się o udzielenie zamówienia, jeżeli oferta tych Wykonawców zostanie wybrana,</w:t>
      </w:r>
    </w:p>
    <w:p w14:paraId="05B9A331" w14:textId="77777777" w:rsidR="009046AB" w:rsidRPr="00371326" w:rsidRDefault="009046AB" w:rsidP="00BE2B2D">
      <w:pPr>
        <w:widowControl w:val="0"/>
        <w:numPr>
          <w:ilvl w:val="1"/>
          <w:numId w:val="85"/>
        </w:numPr>
        <w:tabs>
          <w:tab w:val="left" w:pos="0"/>
        </w:tabs>
        <w:suppressAutoHyphens w:val="0"/>
        <w:autoSpaceDN/>
        <w:spacing w:line="276" w:lineRule="auto"/>
        <w:ind w:left="0" w:firstLine="0"/>
        <w:jc w:val="both"/>
        <w:textAlignment w:val="auto"/>
        <w:rPr>
          <w:rFonts w:ascii="Garamond" w:hAnsi="Garamond" w:cs="Calibri"/>
          <w:b/>
          <w:bCs/>
          <w:sz w:val="20"/>
          <w:szCs w:val="20"/>
        </w:rPr>
      </w:pPr>
      <w:r w:rsidRPr="00371326">
        <w:rPr>
          <w:rFonts w:ascii="Garamond" w:hAnsi="Garamond" w:cs="Calibri"/>
          <w:sz w:val="20"/>
          <w:szCs w:val="20"/>
        </w:rPr>
        <w:t>Wykonawca, który wygra przetarg zobowiązany jest dostarczyć podpisaną umowę (2 egzemplarze), wg załączonego wzoru, w terminie wskazanym przez Zamawiającego.</w:t>
      </w:r>
    </w:p>
    <w:p w14:paraId="3DB650E3" w14:textId="77777777" w:rsidR="009046AB" w:rsidRPr="00371326" w:rsidRDefault="009046AB" w:rsidP="00BE2B2D">
      <w:pPr>
        <w:widowControl w:val="0"/>
        <w:numPr>
          <w:ilvl w:val="1"/>
          <w:numId w:val="85"/>
        </w:numPr>
        <w:tabs>
          <w:tab w:val="left" w:pos="0"/>
        </w:tabs>
        <w:suppressAutoHyphens w:val="0"/>
        <w:autoSpaceDN/>
        <w:spacing w:line="276" w:lineRule="auto"/>
        <w:ind w:left="0" w:firstLine="0"/>
        <w:jc w:val="both"/>
        <w:textAlignment w:val="auto"/>
        <w:rPr>
          <w:rFonts w:ascii="Garamond" w:hAnsi="Garamond" w:cs="Calibri"/>
          <w:b/>
          <w:bCs/>
          <w:sz w:val="20"/>
          <w:szCs w:val="20"/>
        </w:rPr>
      </w:pPr>
      <w:r w:rsidRPr="00371326">
        <w:rPr>
          <w:rFonts w:ascii="Garamond" w:hAnsi="Garamond" w:cs="Calibri"/>
          <w:sz w:val="20"/>
          <w:szCs w:val="20"/>
        </w:rPr>
        <w:t>Projekt umowy w sprawie zamówienia publicznego stanowi: - Załącznik nr 4 do SWZ.</w:t>
      </w:r>
    </w:p>
    <w:p w14:paraId="1649F640" w14:textId="6BC2058E" w:rsidR="009046AB" w:rsidRPr="00371326" w:rsidRDefault="009046AB" w:rsidP="00817C6F">
      <w:pPr>
        <w:pStyle w:val="Akapitzlist"/>
        <w:numPr>
          <w:ilvl w:val="0"/>
          <w:numId w:val="125"/>
        </w:numPr>
        <w:spacing w:after="0"/>
        <w:ind w:left="567" w:hanging="425"/>
        <w:rPr>
          <w:rFonts w:ascii="Garamond" w:hAnsi="Garamond"/>
          <w:sz w:val="20"/>
          <w:szCs w:val="20"/>
        </w:rPr>
      </w:pPr>
      <w:r w:rsidRPr="00371326">
        <w:rPr>
          <w:rFonts w:ascii="Garamond" w:hAnsi="Garamond"/>
          <w:b/>
          <w:sz w:val="20"/>
          <w:szCs w:val="20"/>
        </w:rPr>
        <w:t>POUCZENIE O SRODKACH OCHRONY PRAWNEJ PRZYSŁUGUJĄCYCH WYKONAWCY W TOKU POSTĘPOWANIA</w:t>
      </w:r>
      <w:r w:rsidRPr="00371326">
        <w:rPr>
          <w:rFonts w:ascii="Garamond" w:hAnsi="Garamond"/>
          <w:sz w:val="20"/>
          <w:szCs w:val="20"/>
        </w:rPr>
        <w:t xml:space="preserve"> - Wykonawcy i innemu podmiotowi, jeżeli ma lub miał interes w uzyskaniu danego zamówienia oraz poniósł lub może</w:t>
      </w:r>
      <w:r w:rsidRPr="00371326">
        <w:rPr>
          <w:rFonts w:ascii="Garamond" w:hAnsi="Garamond"/>
          <w:b/>
          <w:bCs/>
          <w:sz w:val="20"/>
          <w:szCs w:val="20"/>
        </w:rPr>
        <w:t xml:space="preserve"> </w:t>
      </w:r>
      <w:r w:rsidRPr="00371326">
        <w:rPr>
          <w:rFonts w:ascii="Garamond" w:hAnsi="Garamond"/>
          <w:sz w:val="20"/>
          <w:szCs w:val="20"/>
        </w:rPr>
        <w:t>ponieść szkodę w wyniku naruszenia przez Zamawiającego przepisów ustawy Prawo zamówień publicznych z dnia 11 września 2019 r., przysługują środki ochrony prawnej w postaci odwołania i skargi do sądu, na zasadach określonych w Dziale IX tej ustawy (art. 506 – 576).</w:t>
      </w:r>
    </w:p>
    <w:p w14:paraId="2E78AA4D" w14:textId="4EE77DE7" w:rsidR="009046AB" w:rsidRPr="00FF6F03" w:rsidRDefault="009046AB" w:rsidP="00817C6F">
      <w:pPr>
        <w:pStyle w:val="Akapitzlist"/>
        <w:numPr>
          <w:ilvl w:val="0"/>
          <w:numId w:val="125"/>
        </w:numPr>
        <w:spacing w:after="0"/>
        <w:ind w:left="714" w:hanging="357"/>
        <w:rPr>
          <w:rFonts w:ascii="Garamond" w:hAnsi="Garamond"/>
          <w:sz w:val="20"/>
          <w:szCs w:val="20"/>
        </w:rPr>
      </w:pPr>
      <w:r w:rsidRPr="00FF6F03">
        <w:rPr>
          <w:rFonts w:ascii="Garamond" w:hAnsi="Garamond"/>
          <w:b/>
          <w:sz w:val="20"/>
          <w:szCs w:val="20"/>
        </w:rPr>
        <w:t xml:space="preserve">KLAUZULA INFORMACYJNA RODO - </w:t>
      </w:r>
      <w:r w:rsidRPr="00FF6F03">
        <w:rPr>
          <w:rFonts w:ascii="Garamond" w:hAnsi="Garamond"/>
          <w:sz w:val="20"/>
          <w:szCs w:val="20"/>
        </w:rPr>
        <w:t xml:space="preserve">Zamawiający informuje, że:  </w:t>
      </w:r>
    </w:p>
    <w:p w14:paraId="662A1686" w14:textId="77777777" w:rsidR="009046AB" w:rsidRPr="00371326" w:rsidRDefault="009046AB" w:rsidP="00694750">
      <w:pPr>
        <w:numPr>
          <w:ilvl w:val="1"/>
          <w:numId w:val="74"/>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371326">
        <w:rPr>
          <w:rFonts w:ascii="Garamond" w:eastAsia="Lucida Sans Unicode" w:hAnsi="Garamond"/>
          <w:sz w:val="20"/>
          <w:szCs w:val="20"/>
        </w:rPr>
        <w:t>Administratorem danych osobowych udostępnionych w ramach postępowania jest Zamawiający.</w:t>
      </w:r>
    </w:p>
    <w:p w14:paraId="77AF089D" w14:textId="75B9F993" w:rsidR="009046AB" w:rsidRPr="00371326" w:rsidRDefault="009046AB" w:rsidP="00694750">
      <w:pPr>
        <w:numPr>
          <w:ilvl w:val="1"/>
          <w:numId w:val="74"/>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371326">
        <w:rPr>
          <w:rFonts w:ascii="Garamond" w:eastAsia="Lucida Sans Unicode" w:hAnsi="Garamond"/>
          <w:sz w:val="20"/>
          <w:szCs w:val="20"/>
        </w:rPr>
        <w:t xml:space="preserve">Kontakt do inspektora ochrony danych osobowych:  adres e-mail: </w:t>
      </w:r>
      <w:hyperlink r:id="rId15" w:history="1">
        <w:r w:rsidRPr="00371326">
          <w:rPr>
            <w:rFonts w:ascii="Garamond" w:eastAsia="Lucida Sans Unicode" w:hAnsi="Garamond"/>
            <w:sz w:val="20"/>
            <w:szCs w:val="20"/>
            <w:u w:val="single"/>
          </w:rPr>
          <w:t>rodo@5wszk.com.pl</w:t>
        </w:r>
      </w:hyperlink>
      <w:r w:rsidRPr="00371326">
        <w:rPr>
          <w:rFonts w:ascii="Garamond" w:eastAsia="Lucida Sans Unicode" w:hAnsi="Garamond"/>
          <w:sz w:val="20"/>
          <w:szCs w:val="20"/>
        </w:rPr>
        <w:t xml:space="preserve">, pisemnie na adres Zamawiającego: </w:t>
      </w:r>
      <w:r w:rsidRPr="00371326">
        <w:rPr>
          <w:rFonts w:ascii="Garamond" w:eastAsia="Garamond" w:hAnsi="Garamond" w:cs="Garamond"/>
          <w:sz w:val="20"/>
          <w:szCs w:val="20"/>
        </w:rPr>
        <w:t>5 Wojskowy Szpital Kliniczny z Polikliniką SP ZOZ w Krakowie, ul. Wrocławska 1-3, 30-901 Kraków</w:t>
      </w:r>
    </w:p>
    <w:p w14:paraId="10EA6B7F" w14:textId="388A178D" w:rsidR="009046AB" w:rsidRPr="00371326" w:rsidRDefault="009046AB" w:rsidP="00694750">
      <w:pPr>
        <w:numPr>
          <w:ilvl w:val="1"/>
          <w:numId w:val="74"/>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371326">
        <w:rPr>
          <w:rFonts w:ascii="Garamond" w:eastAsia="Lucida Sans Unicode" w:hAnsi="Garamond"/>
          <w:sz w:val="20"/>
          <w:szCs w:val="20"/>
        </w:rPr>
        <w:t>Dane osobowe przetwarzane będą w związku z koniecznością wypełnienia obowiązku prawnego ciążącego na zamawiającym, w celu związanym z niniejszym postępowaniem o udzielenie zamówienia publicznego tj. zgodnie z art. 6 ust. 1 lit. c) rozporządzenia Parlamentu Europejskiego i Rady (UE) 2016/679 z dnia 27 kwietnia 2016 r. w sprawie ochrony osób fizycznych w związku z przetwarzaniem danych osobowych i w sprawie swobodnego przepływu takich danych oraz uchylenia dyrektywy 95/46/WE („RODO”) w zw. z ustawą z dnia 11 września 2019 r. Prawo zamówień publicznych („PZP”);</w:t>
      </w:r>
    </w:p>
    <w:p w14:paraId="0C2A8F60" w14:textId="77777777" w:rsidR="009046AB" w:rsidRPr="00371326" w:rsidRDefault="009046AB" w:rsidP="00694750">
      <w:pPr>
        <w:numPr>
          <w:ilvl w:val="1"/>
          <w:numId w:val="74"/>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371326">
        <w:rPr>
          <w:rFonts w:ascii="Garamond" w:eastAsia="Lucida Sans Unicode" w:hAnsi="Garamond"/>
          <w:sz w:val="20"/>
          <w:szCs w:val="20"/>
        </w:rPr>
        <w:t>W razie realizacji zamówienia publicznego dane osobowe przetwarzane będą w celu wykonania umowy tj. zgodnie art. 6 ust. 1 lit b) RODO.</w:t>
      </w:r>
    </w:p>
    <w:p w14:paraId="57CB1E1B" w14:textId="26FB0175" w:rsidR="009046AB" w:rsidRPr="00371326" w:rsidRDefault="00AD1AC2" w:rsidP="00694750">
      <w:pPr>
        <w:numPr>
          <w:ilvl w:val="1"/>
          <w:numId w:val="74"/>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Pr>
          <w:rFonts w:ascii="Garamond" w:eastAsia="Lucida Sans Unicode" w:hAnsi="Garamond"/>
          <w:sz w:val="20"/>
          <w:szCs w:val="20"/>
        </w:rPr>
        <w:t>O</w:t>
      </w:r>
      <w:r w:rsidR="009046AB" w:rsidRPr="00371326">
        <w:rPr>
          <w:rFonts w:ascii="Garamond" w:eastAsia="Lucida Sans Unicode" w:hAnsi="Garamond"/>
          <w:sz w:val="20"/>
          <w:szCs w:val="20"/>
        </w:rPr>
        <w:t xml:space="preserve">dbiorcami danych osobowych będą osoby lub podmioty, którym udostępniona zostanie dokumentacja postępowania(komisja przetargowa) oraz odpowiednie organy kontrole w zakresie ich kompetencji; </w:t>
      </w:r>
    </w:p>
    <w:p w14:paraId="264ECF8C" w14:textId="77777777" w:rsidR="009046AB" w:rsidRPr="00371326" w:rsidRDefault="009046AB" w:rsidP="00694750">
      <w:pPr>
        <w:numPr>
          <w:ilvl w:val="1"/>
          <w:numId w:val="74"/>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371326">
        <w:rPr>
          <w:rFonts w:ascii="Garamond" w:eastAsia="Lucida Sans Unicode" w:hAnsi="Garamond"/>
          <w:sz w:val="20"/>
          <w:szCs w:val="20"/>
        </w:rPr>
        <w:t xml:space="preserve">Dane osobowe będą przechowywane, przez okres 4 lat od dnia zakończenia postępowania o udzielenie zamówienia, a jeżeli czas trwania umowy przekracza 4 lata, okres przechowywania obejmuje cały czas trwania umowy. Dane te mogą być przechowywane przez okres dłuższy niż wskazany, o ile wynika to z ustawy z dnia 14 lipca 1983 r. o narodowym zasobie archiwalnym i archiwach </w:t>
      </w:r>
      <w:r w:rsidR="004448A2" w:rsidRPr="00371326">
        <w:rPr>
          <w:rFonts w:ascii="Garamond" w:eastAsia="Lucida Sans Unicode" w:hAnsi="Garamond"/>
          <w:sz w:val="20"/>
          <w:szCs w:val="20"/>
        </w:rPr>
        <w:t xml:space="preserve">(Dz.U. z 2020 r. poz. 164 ze zm.) </w:t>
      </w:r>
      <w:r w:rsidRPr="00371326">
        <w:rPr>
          <w:rFonts w:ascii="Garamond" w:eastAsia="Lucida Sans Unicode" w:hAnsi="Garamond"/>
          <w:sz w:val="20"/>
          <w:szCs w:val="20"/>
        </w:rPr>
        <w:t xml:space="preserve">i przepisów wykonawczych do tej ustawy. </w:t>
      </w:r>
    </w:p>
    <w:p w14:paraId="387CEA41" w14:textId="77777777" w:rsidR="009046AB" w:rsidRPr="00371326" w:rsidRDefault="009046AB" w:rsidP="00694750">
      <w:pPr>
        <w:numPr>
          <w:ilvl w:val="1"/>
          <w:numId w:val="74"/>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371326">
        <w:rPr>
          <w:rFonts w:ascii="Garamond" w:eastAsia="Lucida Sans Unicode" w:hAnsi="Garamond"/>
          <w:sz w:val="20"/>
          <w:szCs w:val="20"/>
        </w:rPr>
        <w:t xml:space="preserve">obowiązek podania danych osobowych jest wymogiem ustawowym określonym w przepisach ustawy PZP, związanym z udziałem w postępowaniu o udzielenie zamówienia publicznego; konsekwencje niepodania określonych danych wynikają z ustawy PZP; </w:t>
      </w:r>
    </w:p>
    <w:p w14:paraId="2B338287" w14:textId="77777777" w:rsidR="009046AB" w:rsidRPr="00371326" w:rsidRDefault="009046AB" w:rsidP="00694750">
      <w:pPr>
        <w:numPr>
          <w:ilvl w:val="1"/>
          <w:numId w:val="74"/>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371326">
        <w:rPr>
          <w:rFonts w:ascii="Garamond" w:eastAsia="Lucida Sans Unicode" w:hAnsi="Garamond"/>
          <w:sz w:val="20"/>
          <w:szCs w:val="20"/>
        </w:rPr>
        <w:t xml:space="preserve">w odniesieniu do danych osobowych decyzje nie będą podejmowane w sposób zautomatyzowany. </w:t>
      </w:r>
    </w:p>
    <w:p w14:paraId="72233062" w14:textId="77777777" w:rsidR="009046AB" w:rsidRPr="00371326" w:rsidRDefault="009046AB" w:rsidP="00694750">
      <w:pPr>
        <w:numPr>
          <w:ilvl w:val="1"/>
          <w:numId w:val="74"/>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371326">
        <w:rPr>
          <w:rFonts w:ascii="Garamond" w:eastAsia="Lucida Sans Unicode" w:hAnsi="Garamond"/>
          <w:sz w:val="20"/>
          <w:szCs w:val="20"/>
        </w:rPr>
        <w:t>Prawa osób których dane są przetwarzane:</w:t>
      </w:r>
    </w:p>
    <w:p w14:paraId="4B041A69" w14:textId="77777777" w:rsidR="009046AB" w:rsidRPr="00371326" w:rsidRDefault="009046AB" w:rsidP="00694750">
      <w:pPr>
        <w:numPr>
          <w:ilvl w:val="0"/>
          <w:numId w:val="77"/>
        </w:numPr>
        <w:tabs>
          <w:tab w:val="num" w:pos="0"/>
        </w:tabs>
        <w:suppressAutoHyphens w:val="0"/>
        <w:autoSpaceDN/>
        <w:spacing w:line="276" w:lineRule="auto"/>
        <w:ind w:left="0" w:firstLine="0"/>
        <w:jc w:val="both"/>
        <w:textAlignment w:val="auto"/>
        <w:rPr>
          <w:rFonts w:ascii="Garamond" w:eastAsia="Lucida Sans Unicode" w:hAnsi="Garamond"/>
          <w:sz w:val="20"/>
          <w:szCs w:val="20"/>
        </w:rPr>
      </w:pPr>
      <w:r w:rsidRPr="00371326">
        <w:rPr>
          <w:rFonts w:ascii="Garamond" w:eastAsia="Lucida Sans Unicode" w:hAnsi="Garamond"/>
          <w:sz w:val="20"/>
          <w:szCs w:val="20"/>
        </w:rPr>
        <w:t>prawo dostępu do danych osobowych;</w:t>
      </w:r>
    </w:p>
    <w:p w14:paraId="7775FCE4" w14:textId="77777777" w:rsidR="009046AB" w:rsidRPr="00371326" w:rsidRDefault="009046AB" w:rsidP="00694750">
      <w:pPr>
        <w:numPr>
          <w:ilvl w:val="0"/>
          <w:numId w:val="77"/>
        </w:numPr>
        <w:tabs>
          <w:tab w:val="num" w:pos="0"/>
        </w:tabs>
        <w:suppressAutoHyphens w:val="0"/>
        <w:autoSpaceDN/>
        <w:spacing w:line="276" w:lineRule="auto"/>
        <w:ind w:left="0" w:firstLine="0"/>
        <w:jc w:val="both"/>
        <w:textAlignment w:val="auto"/>
        <w:rPr>
          <w:rFonts w:ascii="Garamond" w:eastAsia="Lucida Sans Unicode" w:hAnsi="Garamond"/>
          <w:sz w:val="20"/>
          <w:szCs w:val="20"/>
        </w:rPr>
      </w:pPr>
      <w:r w:rsidRPr="00371326">
        <w:rPr>
          <w:rFonts w:ascii="Garamond" w:eastAsia="Lucida Sans Unicode" w:hAnsi="Garamond"/>
          <w:sz w:val="20"/>
          <w:szCs w:val="20"/>
        </w:rPr>
        <w:t>prawo do sprostowania danych osobowych (Wyjaśnienie: skorzystanie z prawa do sprostowania nie może skutkować zmianą wyniku postępowania)</w:t>
      </w:r>
    </w:p>
    <w:p w14:paraId="0473B35D" w14:textId="77777777" w:rsidR="009046AB" w:rsidRPr="00371326" w:rsidRDefault="009046AB" w:rsidP="00694750">
      <w:pPr>
        <w:numPr>
          <w:ilvl w:val="0"/>
          <w:numId w:val="77"/>
        </w:numPr>
        <w:tabs>
          <w:tab w:val="num" w:pos="0"/>
        </w:tabs>
        <w:suppressAutoHyphens w:val="0"/>
        <w:autoSpaceDN/>
        <w:spacing w:line="276" w:lineRule="auto"/>
        <w:ind w:left="0" w:firstLine="0"/>
        <w:jc w:val="both"/>
        <w:textAlignment w:val="auto"/>
        <w:rPr>
          <w:rFonts w:ascii="Garamond" w:eastAsia="Lucida Sans Unicode" w:hAnsi="Garamond"/>
          <w:sz w:val="20"/>
          <w:szCs w:val="20"/>
        </w:rPr>
      </w:pPr>
      <w:r w:rsidRPr="00371326">
        <w:rPr>
          <w:rFonts w:ascii="Garamond" w:eastAsia="Lucida Sans Unicode" w:hAnsi="Garamond"/>
          <w:sz w:val="20"/>
          <w:szCs w:val="20"/>
        </w:rPr>
        <w:t xml:space="preserve">prawo żądania od administratora ograniczenia przetwarzania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65B4A610" w14:textId="77777777" w:rsidR="009046AB" w:rsidRPr="00371326" w:rsidRDefault="009046AB" w:rsidP="00694750">
      <w:pPr>
        <w:numPr>
          <w:ilvl w:val="1"/>
          <w:numId w:val="74"/>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371326">
        <w:rPr>
          <w:rFonts w:ascii="Garamond" w:eastAsia="Lucida Sans Unicode" w:hAnsi="Garamond"/>
          <w:sz w:val="20"/>
          <w:szCs w:val="20"/>
        </w:rPr>
        <w:t>prawo do wniesienia skargi do Prezesa Urzędu Ochrony Danych Osobowych, gdy uzna Pani/Pan, że przetwarzanie danych osobowych Pani/Pana dotyczących narusza przepisy;</w:t>
      </w:r>
    </w:p>
    <w:p w14:paraId="5E53A541" w14:textId="77777777" w:rsidR="009046AB" w:rsidRPr="00371326" w:rsidRDefault="009046AB" w:rsidP="00694750">
      <w:pPr>
        <w:numPr>
          <w:ilvl w:val="1"/>
          <w:numId w:val="74"/>
        </w:numPr>
        <w:tabs>
          <w:tab w:val="clear" w:pos="1440"/>
          <w:tab w:val="num" w:pos="0"/>
        </w:tabs>
        <w:suppressAutoHyphens w:val="0"/>
        <w:autoSpaceDN/>
        <w:spacing w:line="276" w:lineRule="auto"/>
        <w:ind w:left="0" w:firstLine="0"/>
        <w:jc w:val="both"/>
        <w:textAlignment w:val="auto"/>
        <w:rPr>
          <w:rFonts w:ascii="Garamond" w:eastAsia="Lucida Sans Unicode" w:hAnsi="Garamond"/>
          <w:sz w:val="20"/>
          <w:szCs w:val="20"/>
        </w:rPr>
      </w:pPr>
      <w:r w:rsidRPr="00371326">
        <w:rPr>
          <w:rFonts w:ascii="Garamond" w:eastAsia="Lucida Sans Unicode" w:hAnsi="Garamond"/>
          <w:sz w:val="20"/>
          <w:szCs w:val="20"/>
        </w:rPr>
        <w:t>nie przysługuje Pani/Panu:</w:t>
      </w:r>
    </w:p>
    <w:p w14:paraId="49F7889A" w14:textId="77777777" w:rsidR="009046AB" w:rsidRPr="00371326" w:rsidRDefault="009046AB" w:rsidP="00694750">
      <w:pPr>
        <w:numPr>
          <w:ilvl w:val="0"/>
          <w:numId w:val="79"/>
        </w:numPr>
        <w:tabs>
          <w:tab w:val="num" w:pos="0"/>
        </w:tabs>
        <w:suppressAutoHyphens w:val="0"/>
        <w:autoSpaceDN/>
        <w:spacing w:line="276" w:lineRule="auto"/>
        <w:ind w:left="0" w:firstLine="0"/>
        <w:jc w:val="both"/>
        <w:textAlignment w:val="auto"/>
        <w:rPr>
          <w:rFonts w:ascii="Garamond" w:eastAsia="Lucida Sans Unicode" w:hAnsi="Garamond"/>
          <w:sz w:val="20"/>
          <w:szCs w:val="20"/>
        </w:rPr>
      </w:pPr>
      <w:r w:rsidRPr="00371326">
        <w:rPr>
          <w:rFonts w:ascii="Garamond" w:eastAsia="Lucida Sans Unicode" w:hAnsi="Garamond"/>
          <w:sz w:val="20"/>
          <w:szCs w:val="20"/>
        </w:rPr>
        <w:t>prawo do usunięcia danych osobowych;</w:t>
      </w:r>
    </w:p>
    <w:p w14:paraId="38405B8E" w14:textId="77777777" w:rsidR="009046AB" w:rsidRPr="00371326" w:rsidRDefault="009046AB" w:rsidP="00694750">
      <w:pPr>
        <w:numPr>
          <w:ilvl w:val="0"/>
          <w:numId w:val="79"/>
        </w:numPr>
        <w:tabs>
          <w:tab w:val="num" w:pos="0"/>
        </w:tabs>
        <w:suppressAutoHyphens w:val="0"/>
        <w:autoSpaceDN/>
        <w:spacing w:line="276" w:lineRule="auto"/>
        <w:ind w:left="0" w:firstLine="0"/>
        <w:jc w:val="both"/>
        <w:textAlignment w:val="auto"/>
        <w:rPr>
          <w:rFonts w:ascii="Garamond" w:eastAsia="Lucida Sans Unicode" w:hAnsi="Garamond"/>
          <w:sz w:val="20"/>
          <w:szCs w:val="20"/>
        </w:rPr>
      </w:pPr>
      <w:r w:rsidRPr="00371326">
        <w:rPr>
          <w:rFonts w:ascii="Garamond" w:eastAsia="Lucida Sans Unicode" w:hAnsi="Garamond"/>
          <w:sz w:val="20"/>
          <w:szCs w:val="20"/>
        </w:rPr>
        <w:t>prawo do przenoszenia danych osobowych;</w:t>
      </w:r>
    </w:p>
    <w:p w14:paraId="180527BC" w14:textId="77777777" w:rsidR="009046AB" w:rsidRPr="00371326" w:rsidRDefault="009046AB" w:rsidP="00371326">
      <w:pPr>
        <w:tabs>
          <w:tab w:val="num" w:pos="0"/>
        </w:tabs>
        <w:spacing w:line="276" w:lineRule="auto"/>
        <w:jc w:val="both"/>
        <w:rPr>
          <w:rFonts w:ascii="Garamond" w:hAnsi="Garamond" w:cs="Garamond"/>
          <w:b/>
          <w:sz w:val="20"/>
          <w:szCs w:val="20"/>
        </w:rPr>
      </w:pPr>
      <w:r w:rsidRPr="00371326">
        <w:rPr>
          <w:rFonts w:ascii="Garamond" w:hAnsi="Garamond"/>
          <w:sz w:val="20"/>
          <w:szCs w:val="20"/>
        </w:rPr>
        <w:t>prawo sprzeciwu, wobec przetwarzania danych osobowych, gdyż podstawą prawną przetwarzania danych osobowych jest konieczność wypełnienia obowiązku prawnego ciążącego na zamawiającym lub wykonanie umowy.</w:t>
      </w:r>
    </w:p>
    <w:p w14:paraId="18D22646" w14:textId="77777777" w:rsidR="009046AB" w:rsidRPr="00371326" w:rsidRDefault="009046AB" w:rsidP="00817C6F">
      <w:pPr>
        <w:numPr>
          <w:ilvl w:val="0"/>
          <w:numId w:val="125"/>
        </w:numPr>
        <w:spacing w:line="276" w:lineRule="auto"/>
        <w:rPr>
          <w:rFonts w:ascii="Garamond" w:hAnsi="Garamond"/>
          <w:sz w:val="20"/>
          <w:szCs w:val="20"/>
        </w:rPr>
      </w:pPr>
      <w:r w:rsidRPr="00371326">
        <w:rPr>
          <w:rFonts w:ascii="Garamond" w:hAnsi="Garamond" w:cs="Garamond"/>
          <w:b/>
          <w:sz w:val="20"/>
          <w:szCs w:val="20"/>
        </w:rPr>
        <w:t>ZAŁĄCZNIK DO NINIJESZEGO SWZ STANOWIĄ :</w:t>
      </w:r>
    </w:p>
    <w:p w14:paraId="51131023" w14:textId="5C5D53F3" w:rsidR="009046AB" w:rsidRPr="00371326" w:rsidRDefault="009046AB" w:rsidP="00371326">
      <w:pPr>
        <w:spacing w:line="276" w:lineRule="auto"/>
        <w:jc w:val="both"/>
        <w:rPr>
          <w:rFonts w:ascii="Garamond" w:hAnsi="Garamond"/>
          <w:sz w:val="20"/>
          <w:szCs w:val="20"/>
        </w:rPr>
      </w:pPr>
      <w:r w:rsidRPr="00371326">
        <w:rPr>
          <w:rFonts w:ascii="Garamond" w:hAnsi="Garamond" w:cs="Garamond"/>
          <w:b/>
          <w:bCs/>
          <w:sz w:val="20"/>
          <w:szCs w:val="20"/>
        </w:rPr>
        <w:t xml:space="preserve">1) Załącznik nr 1 do SWZ </w:t>
      </w:r>
      <w:r w:rsidRPr="00371326">
        <w:rPr>
          <w:rFonts w:ascii="Garamond" w:hAnsi="Garamond" w:cs="Garamond"/>
          <w:sz w:val="20"/>
          <w:szCs w:val="20"/>
        </w:rPr>
        <w:t xml:space="preserve">–opis przedmiotu zamówienia – </w:t>
      </w:r>
      <w:r w:rsidRPr="00371326">
        <w:rPr>
          <w:rFonts w:ascii="Garamond" w:hAnsi="Garamond" w:cs="Garamond"/>
          <w:bCs/>
          <w:sz w:val="20"/>
          <w:szCs w:val="20"/>
        </w:rPr>
        <w:t>zestawienie wymagań  i oferowanych przedmiotów i parametrów</w:t>
      </w:r>
      <w:r w:rsidR="009930F7" w:rsidRPr="00371326">
        <w:rPr>
          <w:rFonts w:ascii="Garamond" w:hAnsi="Garamond" w:cs="Garamond"/>
          <w:bCs/>
          <w:sz w:val="20"/>
          <w:szCs w:val="20"/>
        </w:rPr>
        <w:t>,</w:t>
      </w:r>
    </w:p>
    <w:p w14:paraId="635EFE35" w14:textId="77777777" w:rsidR="009046AB" w:rsidRPr="00371326" w:rsidRDefault="009046AB" w:rsidP="00371326">
      <w:pPr>
        <w:spacing w:line="276" w:lineRule="auto"/>
        <w:jc w:val="both"/>
        <w:rPr>
          <w:rFonts w:ascii="Garamond" w:hAnsi="Garamond" w:cs="Garamond"/>
          <w:sz w:val="20"/>
          <w:szCs w:val="20"/>
        </w:rPr>
      </w:pPr>
      <w:r w:rsidRPr="00371326">
        <w:rPr>
          <w:rFonts w:ascii="Garamond" w:hAnsi="Garamond" w:cs="Garamond"/>
          <w:sz w:val="20"/>
          <w:szCs w:val="20"/>
        </w:rPr>
        <w:t>2</w:t>
      </w:r>
      <w:r w:rsidRPr="00371326">
        <w:rPr>
          <w:rFonts w:ascii="Garamond" w:hAnsi="Garamond" w:cs="Garamond"/>
          <w:b/>
          <w:bCs/>
          <w:sz w:val="20"/>
          <w:szCs w:val="20"/>
        </w:rPr>
        <w:t xml:space="preserve">) Załącznik nr 2 do SWZ </w:t>
      </w:r>
      <w:r w:rsidRPr="00371326">
        <w:rPr>
          <w:rFonts w:ascii="Garamond" w:hAnsi="Garamond" w:cs="Garamond"/>
          <w:sz w:val="20"/>
          <w:szCs w:val="20"/>
        </w:rPr>
        <w:t>–Formularz ofertowy</w:t>
      </w:r>
    </w:p>
    <w:p w14:paraId="327984C5" w14:textId="284D1270" w:rsidR="009046AB" w:rsidRPr="00371326" w:rsidRDefault="009046AB" w:rsidP="00371326">
      <w:pPr>
        <w:spacing w:line="276" w:lineRule="auto"/>
        <w:jc w:val="both"/>
        <w:rPr>
          <w:rFonts w:ascii="Garamond" w:hAnsi="Garamond"/>
          <w:sz w:val="20"/>
          <w:szCs w:val="20"/>
        </w:rPr>
      </w:pPr>
      <w:r w:rsidRPr="00371326">
        <w:rPr>
          <w:rFonts w:ascii="Garamond" w:hAnsi="Garamond" w:cs="Garamond"/>
          <w:sz w:val="20"/>
          <w:szCs w:val="20"/>
        </w:rPr>
        <w:t xml:space="preserve">3)  </w:t>
      </w:r>
      <w:r w:rsidRPr="00371326">
        <w:rPr>
          <w:rFonts w:ascii="Garamond" w:hAnsi="Garamond" w:cs="Garamond"/>
          <w:b/>
          <w:bCs/>
          <w:sz w:val="20"/>
          <w:szCs w:val="20"/>
        </w:rPr>
        <w:t xml:space="preserve">Załącznik nr 3 do SWZ – </w:t>
      </w:r>
      <w:r w:rsidR="00FF6F03" w:rsidRPr="00FF6F03">
        <w:rPr>
          <w:rFonts w:ascii="Garamond" w:hAnsi="Garamond" w:cs="Garamond"/>
          <w:sz w:val="20"/>
          <w:szCs w:val="20"/>
        </w:rPr>
        <w:t xml:space="preserve">Oświadczenie o spełnieniu warunków udziału w postępowaniu i braku podstaw do wykluczenia </w:t>
      </w:r>
      <w:r w:rsidRPr="00371326">
        <w:rPr>
          <w:rFonts w:ascii="Garamond" w:hAnsi="Garamond"/>
          <w:sz w:val="20"/>
          <w:szCs w:val="20"/>
        </w:rPr>
        <w:t xml:space="preserve">4) </w:t>
      </w:r>
      <w:r w:rsidRPr="00371326">
        <w:rPr>
          <w:rFonts w:ascii="Garamond" w:hAnsi="Garamond" w:cs="Garamond"/>
          <w:b/>
          <w:bCs/>
          <w:sz w:val="20"/>
          <w:szCs w:val="20"/>
        </w:rPr>
        <w:t xml:space="preserve">Załącznik nr 4 do SWZ </w:t>
      </w:r>
      <w:r w:rsidRPr="00371326">
        <w:rPr>
          <w:rFonts w:ascii="Garamond" w:hAnsi="Garamond" w:cs="Garamond"/>
          <w:sz w:val="20"/>
          <w:szCs w:val="20"/>
        </w:rPr>
        <w:t>- Projekt umowy</w:t>
      </w:r>
      <w:r w:rsidR="00DE4F54" w:rsidRPr="00371326">
        <w:rPr>
          <w:rFonts w:ascii="Garamond" w:hAnsi="Garamond" w:cs="Garamond"/>
          <w:sz w:val="20"/>
          <w:szCs w:val="20"/>
        </w:rPr>
        <w:t>,</w:t>
      </w:r>
    </w:p>
    <w:p w14:paraId="7A4BDF73" w14:textId="77777777" w:rsidR="00E77149" w:rsidRDefault="00E77149" w:rsidP="00605824">
      <w:pPr>
        <w:pStyle w:val="Standarduser"/>
        <w:tabs>
          <w:tab w:val="left" w:pos="800"/>
        </w:tabs>
        <w:spacing w:line="276" w:lineRule="auto"/>
        <w:rPr>
          <w:rFonts w:ascii="Garamond" w:eastAsia="Garamond" w:hAnsi="Garamond" w:cs="Garamond"/>
          <w:b/>
          <w:sz w:val="20"/>
          <w:szCs w:val="20"/>
        </w:rPr>
      </w:pPr>
    </w:p>
    <w:p w14:paraId="5C686797" w14:textId="77777777" w:rsidR="00345259" w:rsidRDefault="00345259" w:rsidP="00371326">
      <w:pPr>
        <w:autoSpaceDN/>
        <w:spacing w:line="276" w:lineRule="auto"/>
        <w:jc w:val="right"/>
        <w:textAlignment w:val="auto"/>
        <w:rPr>
          <w:rFonts w:ascii="Garamond" w:hAnsi="Garamond"/>
          <w:b/>
          <w:kern w:val="0"/>
          <w:sz w:val="20"/>
          <w:szCs w:val="20"/>
        </w:rPr>
      </w:pPr>
    </w:p>
    <w:p w14:paraId="37F3BAC6" w14:textId="77777777" w:rsidR="00345259" w:rsidRDefault="00345259" w:rsidP="00371326">
      <w:pPr>
        <w:autoSpaceDN/>
        <w:spacing w:line="276" w:lineRule="auto"/>
        <w:jc w:val="right"/>
        <w:textAlignment w:val="auto"/>
        <w:rPr>
          <w:rFonts w:ascii="Garamond" w:hAnsi="Garamond"/>
          <w:b/>
          <w:kern w:val="0"/>
          <w:sz w:val="20"/>
          <w:szCs w:val="20"/>
        </w:rPr>
      </w:pPr>
    </w:p>
    <w:p w14:paraId="6D829850" w14:textId="77777777" w:rsidR="00345259" w:rsidRDefault="00345259" w:rsidP="00371326">
      <w:pPr>
        <w:autoSpaceDN/>
        <w:spacing w:line="276" w:lineRule="auto"/>
        <w:jc w:val="right"/>
        <w:textAlignment w:val="auto"/>
        <w:rPr>
          <w:rFonts w:ascii="Garamond" w:hAnsi="Garamond"/>
          <w:b/>
          <w:kern w:val="0"/>
          <w:sz w:val="20"/>
          <w:szCs w:val="20"/>
        </w:rPr>
      </w:pPr>
    </w:p>
    <w:p w14:paraId="76B0E111" w14:textId="77777777" w:rsidR="00345259" w:rsidRDefault="00345259" w:rsidP="00371326">
      <w:pPr>
        <w:autoSpaceDN/>
        <w:spacing w:line="276" w:lineRule="auto"/>
        <w:jc w:val="right"/>
        <w:textAlignment w:val="auto"/>
        <w:rPr>
          <w:rFonts w:ascii="Garamond" w:hAnsi="Garamond"/>
          <w:b/>
          <w:kern w:val="0"/>
          <w:sz w:val="20"/>
          <w:szCs w:val="20"/>
        </w:rPr>
      </w:pPr>
    </w:p>
    <w:p w14:paraId="60902DB6" w14:textId="77777777" w:rsidR="00345259" w:rsidRDefault="00345259" w:rsidP="00371326">
      <w:pPr>
        <w:autoSpaceDN/>
        <w:spacing w:line="276" w:lineRule="auto"/>
        <w:jc w:val="right"/>
        <w:textAlignment w:val="auto"/>
        <w:rPr>
          <w:rFonts w:ascii="Garamond" w:hAnsi="Garamond"/>
          <w:b/>
          <w:kern w:val="0"/>
          <w:sz w:val="20"/>
          <w:szCs w:val="20"/>
        </w:rPr>
      </w:pPr>
    </w:p>
    <w:p w14:paraId="445D8E92" w14:textId="77777777" w:rsidR="00345259" w:rsidRDefault="00345259" w:rsidP="00371326">
      <w:pPr>
        <w:autoSpaceDN/>
        <w:spacing w:line="276" w:lineRule="auto"/>
        <w:jc w:val="right"/>
        <w:textAlignment w:val="auto"/>
        <w:rPr>
          <w:rFonts w:ascii="Garamond" w:hAnsi="Garamond"/>
          <w:b/>
          <w:kern w:val="0"/>
          <w:sz w:val="20"/>
          <w:szCs w:val="20"/>
        </w:rPr>
      </w:pPr>
    </w:p>
    <w:p w14:paraId="4F67DCC6" w14:textId="77777777" w:rsidR="00345259" w:rsidRDefault="00345259" w:rsidP="00371326">
      <w:pPr>
        <w:autoSpaceDN/>
        <w:spacing w:line="276" w:lineRule="auto"/>
        <w:jc w:val="right"/>
        <w:textAlignment w:val="auto"/>
        <w:rPr>
          <w:rFonts w:ascii="Garamond" w:hAnsi="Garamond"/>
          <w:b/>
          <w:kern w:val="0"/>
          <w:sz w:val="20"/>
          <w:szCs w:val="20"/>
        </w:rPr>
      </w:pPr>
    </w:p>
    <w:p w14:paraId="721072B8" w14:textId="77777777" w:rsidR="00345259" w:rsidRDefault="00345259" w:rsidP="00371326">
      <w:pPr>
        <w:autoSpaceDN/>
        <w:spacing w:line="276" w:lineRule="auto"/>
        <w:jc w:val="right"/>
        <w:textAlignment w:val="auto"/>
        <w:rPr>
          <w:rFonts w:ascii="Garamond" w:hAnsi="Garamond"/>
          <w:b/>
          <w:kern w:val="0"/>
          <w:sz w:val="20"/>
          <w:szCs w:val="20"/>
        </w:rPr>
      </w:pPr>
    </w:p>
    <w:p w14:paraId="3FCE45D0" w14:textId="77777777" w:rsidR="00345259" w:rsidRDefault="00345259" w:rsidP="00371326">
      <w:pPr>
        <w:autoSpaceDN/>
        <w:spacing w:line="276" w:lineRule="auto"/>
        <w:jc w:val="right"/>
        <w:textAlignment w:val="auto"/>
        <w:rPr>
          <w:rFonts w:ascii="Garamond" w:hAnsi="Garamond"/>
          <w:b/>
          <w:kern w:val="0"/>
          <w:sz w:val="20"/>
          <w:szCs w:val="20"/>
        </w:rPr>
      </w:pPr>
    </w:p>
    <w:p w14:paraId="604CF89F" w14:textId="77777777" w:rsidR="00345259" w:rsidRDefault="00345259" w:rsidP="00371326">
      <w:pPr>
        <w:autoSpaceDN/>
        <w:spacing w:line="276" w:lineRule="auto"/>
        <w:jc w:val="right"/>
        <w:textAlignment w:val="auto"/>
        <w:rPr>
          <w:rFonts w:ascii="Garamond" w:hAnsi="Garamond"/>
          <w:b/>
          <w:kern w:val="0"/>
          <w:sz w:val="20"/>
          <w:szCs w:val="20"/>
        </w:rPr>
      </w:pPr>
    </w:p>
    <w:p w14:paraId="6437CDC0" w14:textId="77777777" w:rsidR="00345259" w:rsidRDefault="00345259" w:rsidP="00371326">
      <w:pPr>
        <w:autoSpaceDN/>
        <w:spacing w:line="276" w:lineRule="auto"/>
        <w:jc w:val="right"/>
        <w:textAlignment w:val="auto"/>
        <w:rPr>
          <w:rFonts w:ascii="Garamond" w:hAnsi="Garamond"/>
          <w:b/>
          <w:kern w:val="0"/>
          <w:sz w:val="20"/>
          <w:szCs w:val="20"/>
        </w:rPr>
      </w:pPr>
    </w:p>
    <w:p w14:paraId="7C4467AE" w14:textId="77777777" w:rsidR="00345259" w:rsidRDefault="00345259" w:rsidP="00371326">
      <w:pPr>
        <w:autoSpaceDN/>
        <w:spacing w:line="276" w:lineRule="auto"/>
        <w:jc w:val="right"/>
        <w:textAlignment w:val="auto"/>
        <w:rPr>
          <w:rFonts w:ascii="Garamond" w:hAnsi="Garamond"/>
          <w:b/>
          <w:kern w:val="0"/>
          <w:sz w:val="20"/>
          <w:szCs w:val="20"/>
        </w:rPr>
      </w:pPr>
    </w:p>
    <w:p w14:paraId="2DB89316" w14:textId="77777777" w:rsidR="00345259" w:rsidRDefault="00345259" w:rsidP="00371326">
      <w:pPr>
        <w:autoSpaceDN/>
        <w:spacing w:line="276" w:lineRule="auto"/>
        <w:jc w:val="right"/>
        <w:textAlignment w:val="auto"/>
        <w:rPr>
          <w:rFonts w:ascii="Garamond" w:hAnsi="Garamond"/>
          <w:b/>
          <w:kern w:val="0"/>
          <w:sz w:val="20"/>
          <w:szCs w:val="20"/>
        </w:rPr>
      </w:pPr>
    </w:p>
    <w:p w14:paraId="2BCCC6A2" w14:textId="77777777" w:rsidR="00345259" w:rsidRDefault="00345259" w:rsidP="00371326">
      <w:pPr>
        <w:autoSpaceDN/>
        <w:spacing w:line="276" w:lineRule="auto"/>
        <w:jc w:val="right"/>
        <w:textAlignment w:val="auto"/>
        <w:rPr>
          <w:rFonts w:ascii="Garamond" w:hAnsi="Garamond"/>
          <w:b/>
          <w:kern w:val="0"/>
          <w:sz w:val="20"/>
          <w:szCs w:val="20"/>
        </w:rPr>
      </w:pPr>
    </w:p>
    <w:p w14:paraId="42237E78" w14:textId="77777777" w:rsidR="00345259" w:rsidRDefault="00345259" w:rsidP="00371326">
      <w:pPr>
        <w:autoSpaceDN/>
        <w:spacing w:line="276" w:lineRule="auto"/>
        <w:jc w:val="right"/>
        <w:textAlignment w:val="auto"/>
        <w:rPr>
          <w:rFonts w:ascii="Garamond" w:hAnsi="Garamond"/>
          <w:b/>
          <w:kern w:val="0"/>
          <w:sz w:val="20"/>
          <w:szCs w:val="20"/>
        </w:rPr>
      </w:pPr>
    </w:p>
    <w:p w14:paraId="2E625105" w14:textId="77777777" w:rsidR="00345259" w:rsidRDefault="00345259" w:rsidP="00371326">
      <w:pPr>
        <w:autoSpaceDN/>
        <w:spacing w:line="276" w:lineRule="auto"/>
        <w:jc w:val="right"/>
        <w:textAlignment w:val="auto"/>
        <w:rPr>
          <w:rFonts w:ascii="Garamond" w:hAnsi="Garamond"/>
          <w:b/>
          <w:kern w:val="0"/>
          <w:sz w:val="20"/>
          <w:szCs w:val="20"/>
        </w:rPr>
      </w:pPr>
    </w:p>
    <w:p w14:paraId="641E88F3" w14:textId="77777777" w:rsidR="00345259" w:rsidRDefault="00345259" w:rsidP="00371326">
      <w:pPr>
        <w:autoSpaceDN/>
        <w:spacing w:line="276" w:lineRule="auto"/>
        <w:jc w:val="right"/>
        <w:textAlignment w:val="auto"/>
        <w:rPr>
          <w:rFonts w:ascii="Garamond" w:hAnsi="Garamond"/>
          <w:b/>
          <w:kern w:val="0"/>
          <w:sz w:val="20"/>
          <w:szCs w:val="20"/>
        </w:rPr>
      </w:pPr>
    </w:p>
    <w:p w14:paraId="6F74B2C2" w14:textId="77777777" w:rsidR="00345259" w:rsidRDefault="00345259" w:rsidP="00371326">
      <w:pPr>
        <w:autoSpaceDN/>
        <w:spacing w:line="276" w:lineRule="auto"/>
        <w:jc w:val="right"/>
        <w:textAlignment w:val="auto"/>
        <w:rPr>
          <w:rFonts w:ascii="Garamond" w:hAnsi="Garamond"/>
          <w:b/>
          <w:kern w:val="0"/>
          <w:sz w:val="20"/>
          <w:szCs w:val="20"/>
        </w:rPr>
      </w:pPr>
    </w:p>
    <w:p w14:paraId="2FFA29E7" w14:textId="77777777" w:rsidR="00345259" w:rsidRDefault="00345259" w:rsidP="00371326">
      <w:pPr>
        <w:autoSpaceDN/>
        <w:spacing w:line="276" w:lineRule="auto"/>
        <w:jc w:val="right"/>
        <w:textAlignment w:val="auto"/>
        <w:rPr>
          <w:rFonts w:ascii="Garamond" w:hAnsi="Garamond"/>
          <w:b/>
          <w:kern w:val="0"/>
          <w:sz w:val="20"/>
          <w:szCs w:val="20"/>
        </w:rPr>
      </w:pPr>
    </w:p>
    <w:p w14:paraId="77266E26" w14:textId="77777777" w:rsidR="00345259" w:rsidRDefault="00345259" w:rsidP="00371326">
      <w:pPr>
        <w:autoSpaceDN/>
        <w:spacing w:line="276" w:lineRule="auto"/>
        <w:jc w:val="right"/>
        <w:textAlignment w:val="auto"/>
        <w:rPr>
          <w:rFonts w:ascii="Garamond" w:hAnsi="Garamond"/>
          <w:b/>
          <w:kern w:val="0"/>
          <w:sz w:val="20"/>
          <w:szCs w:val="20"/>
        </w:rPr>
      </w:pPr>
    </w:p>
    <w:p w14:paraId="3521EC6C" w14:textId="77777777" w:rsidR="00345259" w:rsidRDefault="00345259" w:rsidP="00371326">
      <w:pPr>
        <w:autoSpaceDN/>
        <w:spacing w:line="276" w:lineRule="auto"/>
        <w:jc w:val="right"/>
        <w:textAlignment w:val="auto"/>
        <w:rPr>
          <w:rFonts w:ascii="Garamond" w:hAnsi="Garamond"/>
          <w:b/>
          <w:kern w:val="0"/>
          <w:sz w:val="20"/>
          <w:szCs w:val="20"/>
        </w:rPr>
      </w:pPr>
    </w:p>
    <w:p w14:paraId="1B741435" w14:textId="77777777" w:rsidR="00345259" w:rsidRDefault="00345259" w:rsidP="00371326">
      <w:pPr>
        <w:autoSpaceDN/>
        <w:spacing w:line="276" w:lineRule="auto"/>
        <w:jc w:val="right"/>
        <w:textAlignment w:val="auto"/>
        <w:rPr>
          <w:rFonts w:ascii="Garamond" w:hAnsi="Garamond"/>
          <w:b/>
          <w:kern w:val="0"/>
          <w:sz w:val="20"/>
          <w:szCs w:val="20"/>
        </w:rPr>
      </w:pPr>
    </w:p>
    <w:p w14:paraId="2E24A867" w14:textId="77777777" w:rsidR="00345259" w:rsidRDefault="00345259" w:rsidP="00371326">
      <w:pPr>
        <w:autoSpaceDN/>
        <w:spacing w:line="276" w:lineRule="auto"/>
        <w:jc w:val="right"/>
        <w:textAlignment w:val="auto"/>
        <w:rPr>
          <w:rFonts w:ascii="Garamond" w:hAnsi="Garamond"/>
          <w:b/>
          <w:kern w:val="0"/>
          <w:sz w:val="20"/>
          <w:szCs w:val="20"/>
        </w:rPr>
      </w:pPr>
    </w:p>
    <w:p w14:paraId="45F29177" w14:textId="77777777" w:rsidR="00345259" w:rsidRDefault="00345259" w:rsidP="00371326">
      <w:pPr>
        <w:autoSpaceDN/>
        <w:spacing w:line="276" w:lineRule="auto"/>
        <w:jc w:val="right"/>
        <w:textAlignment w:val="auto"/>
        <w:rPr>
          <w:rFonts w:ascii="Garamond" w:hAnsi="Garamond"/>
          <w:b/>
          <w:kern w:val="0"/>
          <w:sz w:val="20"/>
          <w:szCs w:val="20"/>
        </w:rPr>
      </w:pPr>
    </w:p>
    <w:p w14:paraId="31F7F87D" w14:textId="77777777" w:rsidR="00345259" w:rsidRDefault="00345259" w:rsidP="00371326">
      <w:pPr>
        <w:autoSpaceDN/>
        <w:spacing w:line="276" w:lineRule="auto"/>
        <w:jc w:val="right"/>
        <w:textAlignment w:val="auto"/>
        <w:rPr>
          <w:rFonts w:ascii="Garamond" w:hAnsi="Garamond"/>
          <w:b/>
          <w:kern w:val="0"/>
          <w:sz w:val="20"/>
          <w:szCs w:val="20"/>
        </w:rPr>
      </w:pPr>
    </w:p>
    <w:p w14:paraId="7AAE0AF9" w14:textId="77777777" w:rsidR="00345259" w:rsidRDefault="00345259" w:rsidP="00371326">
      <w:pPr>
        <w:autoSpaceDN/>
        <w:spacing w:line="276" w:lineRule="auto"/>
        <w:jc w:val="right"/>
        <w:textAlignment w:val="auto"/>
        <w:rPr>
          <w:rFonts w:ascii="Garamond" w:hAnsi="Garamond"/>
          <w:b/>
          <w:kern w:val="0"/>
          <w:sz w:val="20"/>
          <w:szCs w:val="20"/>
        </w:rPr>
      </w:pPr>
    </w:p>
    <w:p w14:paraId="3780AFBB" w14:textId="77777777" w:rsidR="00345259" w:rsidRDefault="00345259" w:rsidP="00371326">
      <w:pPr>
        <w:autoSpaceDN/>
        <w:spacing w:line="276" w:lineRule="auto"/>
        <w:jc w:val="right"/>
        <w:textAlignment w:val="auto"/>
        <w:rPr>
          <w:rFonts w:ascii="Garamond" w:hAnsi="Garamond"/>
          <w:b/>
          <w:kern w:val="0"/>
          <w:sz w:val="20"/>
          <w:szCs w:val="20"/>
        </w:rPr>
      </w:pPr>
    </w:p>
    <w:p w14:paraId="31BB8EB3" w14:textId="77777777" w:rsidR="00345259" w:rsidRDefault="00345259" w:rsidP="00371326">
      <w:pPr>
        <w:autoSpaceDN/>
        <w:spacing w:line="276" w:lineRule="auto"/>
        <w:jc w:val="right"/>
        <w:textAlignment w:val="auto"/>
        <w:rPr>
          <w:rFonts w:ascii="Garamond" w:hAnsi="Garamond"/>
          <w:b/>
          <w:kern w:val="0"/>
          <w:sz w:val="20"/>
          <w:szCs w:val="20"/>
        </w:rPr>
      </w:pPr>
    </w:p>
    <w:p w14:paraId="4F91AED7" w14:textId="77777777" w:rsidR="00345259" w:rsidRDefault="00345259" w:rsidP="00371326">
      <w:pPr>
        <w:autoSpaceDN/>
        <w:spacing w:line="276" w:lineRule="auto"/>
        <w:jc w:val="right"/>
        <w:textAlignment w:val="auto"/>
        <w:rPr>
          <w:rFonts w:ascii="Garamond" w:hAnsi="Garamond"/>
          <w:b/>
          <w:kern w:val="0"/>
          <w:sz w:val="20"/>
          <w:szCs w:val="20"/>
        </w:rPr>
      </w:pPr>
    </w:p>
    <w:p w14:paraId="05E20A16" w14:textId="77777777" w:rsidR="00345259" w:rsidRDefault="00345259" w:rsidP="00371326">
      <w:pPr>
        <w:autoSpaceDN/>
        <w:spacing w:line="276" w:lineRule="auto"/>
        <w:jc w:val="right"/>
        <w:textAlignment w:val="auto"/>
        <w:rPr>
          <w:rFonts w:ascii="Garamond" w:hAnsi="Garamond"/>
          <w:b/>
          <w:kern w:val="0"/>
          <w:sz w:val="20"/>
          <w:szCs w:val="20"/>
        </w:rPr>
      </w:pPr>
    </w:p>
    <w:p w14:paraId="4759369C" w14:textId="77777777" w:rsidR="00345259" w:rsidRDefault="00345259" w:rsidP="00371326">
      <w:pPr>
        <w:autoSpaceDN/>
        <w:spacing w:line="276" w:lineRule="auto"/>
        <w:jc w:val="right"/>
        <w:textAlignment w:val="auto"/>
        <w:rPr>
          <w:rFonts w:ascii="Garamond" w:hAnsi="Garamond"/>
          <w:b/>
          <w:kern w:val="0"/>
          <w:sz w:val="20"/>
          <w:szCs w:val="20"/>
        </w:rPr>
      </w:pPr>
    </w:p>
    <w:p w14:paraId="01DAC1C5" w14:textId="77777777" w:rsidR="00345259" w:rsidRDefault="00345259" w:rsidP="00371326">
      <w:pPr>
        <w:autoSpaceDN/>
        <w:spacing w:line="276" w:lineRule="auto"/>
        <w:jc w:val="right"/>
        <w:textAlignment w:val="auto"/>
        <w:rPr>
          <w:rFonts w:ascii="Garamond" w:hAnsi="Garamond"/>
          <w:b/>
          <w:kern w:val="0"/>
          <w:sz w:val="20"/>
          <w:szCs w:val="20"/>
        </w:rPr>
      </w:pPr>
    </w:p>
    <w:p w14:paraId="30424AE2" w14:textId="77777777" w:rsidR="00345259" w:rsidRDefault="00345259" w:rsidP="00371326">
      <w:pPr>
        <w:autoSpaceDN/>
        <w:spacing w:line="276" w:lineRule="auto"/>
        <w:jc w:val="right"/>
        <w:textAlignment w:val="auto"/>
        <w:rPr>
          <w:rFonts w:ascii="Garamond" w:hAnsi="Garamond"/>
          <w:b/>
          <w:kern w:val="0"/>
          <w:sz w:val="20"/>
          <w:szCs w:val="20"/>
        </w:rPr>
      </w:pPr>
    </w:p>
    <w:p w14:paraId="706F98DB" w14:textId="77777777" w:rsidR="00345259" w:rsidRDefault="00345259" w:rsidP="00371326">
      <w:pPr>
        <w:autoSpaceDN/>
        <w:spacing w:line="276" w:lineRule="auto"/>
        <w:jc w:val="right"/>
        <w:textAlignment w:val="auto"/>
        <w:rPr>
          <w:rFonts w:ascii="Garamond" w:hAnsi="Garamond"/>
          <w:b/>
          <w:kern w:val="0"/>
          <w:sz w:val="20"/>
          <w:szCs w:val="20"/>
        </w:rPr>
      </w:pPr>
    </w:p>
    <w:p w14:paraId="34B5C3CA" w14:textId="7A3F7B71" w:rsidR="00BA3C92" w:rsidRPr="00371326" w:rsidRDefault="00BA3C92" w:rsidP="00371326">
      <w:pPr>
        <w:autoSpaceDN/>
        <w:spacing w:line="276" w:lineRule="auto"/>
        <w:jc w:val="right"/>
        <w:textAlignment w:val="auto"/>
        <w:rPr>
          <w:rFonts w:ascii="Garamond" w:hAnsi="Garamond"/>
          <w:b/>
          <w:kern w:val="0"/>
          <w:sz w:val="20"/>
          <w:szCs w:val="20"/>
        </w:rPr>
      </w:pPr>
      <w:r w:rsidRPr="00371326">
        <w:rPr>
          <w:rFonts w:ascii="Garamond" w:hAnsi="Garamond"/>
          <w:b/>
          <w:kern w:val="0"/>
          <w:sz w:val="20"/>
          <w:szCs w:val="20"/>
        </w:rPr>
        <w:t xml:space="preserve">Załącznik nr 1 do SWZ – </w:t>
      </w:r>
    </w:p>
    <w:p w14:paraId="3C24E211" w14:textId="77777777" w:rsidR="00BA3C92" w:rsidRPr="00371326" w:rsidRDefault="00BA3C92" w:rsidP="00371326">
      <w:pPr>
        <w:autoSpaceDN/>
        <w:spacing w:line="276" w:lineRule="auto"/>
        <w:jc w:val="right"/>
        <w:textAlignment w:val="auto"/>
        <w:rPr>
          <w:rFonts w:ascii="Garamond" w:hAnsi="Garamond"/>
          <w:b/>
          <w:kern w:val="0"/>
          <w:sz w:val="20"/>
          <w:szCs w:val="20"/>
        </w:rPr>
      </w:pPr>
      <w:r w:rsidRPr="00371326">
        <w:rPr>
          <w:rFonts w:ascii="Garamond" w:hAnsi="Garamond"/>
          <w:b/>
          <w:kern w:val="0"/>
          <w:sz w:val="20"/>
          <w:szCs w:val="20"/>
        </w:rPr>
        <w:t xml:space="preserve">opis przedmiotu zamówienia zestawienie wymagań </w:t>
      </w:r>
    </w:p>
    <w:p w14:paraId="55D60270" w14:textId="77777777" w:rsidR="00A968BF" w:rsidRPr="00371326" w:rsidRDefault="00A968BF" w:rsidP="00371326">
      <w:pPr>
        <w:spacing w:line="276" w:lineRule="auto"/>
        <w:rPr>
          <w:rFonts w:ascii="Garamond" w:hAnsi="Garamond"/>
          <w:sz w:val="20"/>
          <w:szCs w:val="20"/>
        </w:rPr>
      </w:pPr>
    </w:p>
    <w:p w14:paraId="57C4C508" w14:textId="40BF3CF9" w:rsidR="00817E9C" w:rsidRPr="00371326" w:rsidRDefault="00817E9C" w:rsidP="00371326">
      <w:pPr>
        <w:pStyle w:val="Standard"/>
        <w:spacing w:line="276" w:lineRule="auto"/>
        <w:jc w:val="both"/>
        <w:rPr>
          <w:rFonts w:ascii="Garamond" w:hAnsi="Garamond"/>
          <w:sz w:val="20"/>
          <w:szCs w:val="20"/>
        </w:rPr>
      </w:pPr>
      <w:r w:rsidRPr="00371326">
        <w:rPr>
          <w:rFonts w:ascii="Garamond" w:hAnsi="Garamond" w:cs="Garamond"/>
          <w:sz w:val="20"/>
          <w:szCs w:val="20"/>
        </w:rPr>
        <w:t>Wykonawca powinien potwierdzić spełnienie wymagań określonych przez Zamawiającego wpisując słowo „tak” w rubryce parametry oferowane(przy każdej  z pozycji), czy też inne informacje jeśli są one wymagane – pod rygorem odrzucenia oferty.</w:t>
      </w:r>
    </w:p>
    <w:p w14:paraId="146BF100" w14:textId="77777777" w:rsidR="00D874B6" w:rsidRDefault="00D874B6" w:rsidP="00371326">
      <w:pPr>
        <w:spacing w:line="276" w:lineRule="auto"/>
        <w:rPr>
          <w:rFonts w:ascii="Garamond" w:hAnsi="Garamond"/>
          <w:b/>
          <w:bCs/>
          <w:color w:val="000000" w:themeColor="text1"/>
          <w:sz w:val="20"/>
          <w:szCs w:val="20"/>
        </w:rPr>
      </w:pPr>
    </w:p>
    <w:p w14:paraId="69FE14EE" w14:textId="77777777" w:rsidR="001E524A" w:rsidRDefault="001E524A" w:rsidP="001E524A">
      <w:pPr>
        <w:spacing w:line="360" w:lineRule="auto"/>
        <w:rPr>
          <w:rFonts w:ascii="Garamond" w:hAnsi="Garamond"/>
          <w:b/>
          <w:bCs/>
          <w:sz w:val="20"/>
          <w:szCs w:val="20"/>
        </w:rPr>
      </w:pPr>
      <w:r>
        <w:rPr>
          <w:rFonts w:ascii="Garamond" w:hAnsi="Garamond"/>
          <w:b/>
          <w:bCs/>
          <w:sz w:val="20"/>
          <w:szCs w:val="20"/>
        </w:rPr>
        <w:t>PAKIET I</w:t>
      </w:r>
    </w:p>
    <w:p w14:paraId="5375CC6C" w14:textId="77777777" w:rsidR="001E524A" w:rsidRDefault="001E524A" w:rsidP="001E524A">
      <w:pPr>
        <w:spacing w:line="360" w:lineRule="auto"/>
        <w:rPr>
          <w:rFonts w:ascii="Garamond" w:hAnsi="Garamond"/>
          <w:sz w:val="20"/>
          <w:szCs w:val="20"/>
        </w:rPr>
      </w:pPr>
      <w:r>
        <w:rPr>
          <w:rFonts w:ascii="Garamond" w:hAnsi="Garamond"/>
          <w:sz w:val="20"/>
          <w:szCs w:val="20"/>
        </w:rPr>
        <w:t xml:space="preserve">Specyfikacja dla Oprogramowania do digitalizacji dokumentacji medycznej wraz z integracją ze szpitalnym systemem HIS na potrzeby 5 Wojskowego Szpitala Klinicznego z SPZOZ w Krakowie. </w:t>
      </w:r>
    </w:p>
    <w:tbl>
      <w:tblPr>
        <w:tblW w:w="9639" w:type="dxa"/>
        <w:jc w:val="center"/>
        <w:tblLayout w:type="fixed"/>
        <w:tblLook w:val="04A0" w:firstRow="1" w:lastRow="0" w:firstColumn="1" w:lastColumn="0" w:noHBand="0" w:noVBand="1"/>
      </w:tblPr>
      <w:tblGrid>
        <w:gridCol w:w="561"/>
        <w:gridCol w:w="4342"/>
        <w:gridCol w:w="1601"/>
        <w:gridCol w:w="3135"/>
      </w:tblGrid>
      <w:tr w:rsidR="001E524A" w14:paraId="5AD5ABBB"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7BC215ED" w14:textId="77777777" w:rsidR="001E524A" w:rsidRDefault="001E524A" w:rsidP="002E67CB">
            <w:pPr>
              <w:spacing w:before="120" w:after="120"/>
              <w:rPr>
                <w:rFonts w:ascii="Garamond" w:hAnsi="Garamond" w:cs="Calibri"/>
                <w:b/>
                <w:sz w:val="20"/>
                <w:szCs w:val="20"/>
              </w:rPr>
            </w:pPr>
            <w:proofErr w:type="spellStart"/>
            <w:r>
              <w:rPr>
                <w:rFonts w:ascii="Garamond" w:hAnsi="Garamond" w:cs="Calibri"/>
                <w:b/>
                <w:sz w:val="20"/>
                <w:szCs w:val="20"/>
              </w:rPr>
              <w:t>Lp</w:t>
            </w:r>
            <w:proofErr w:type="spellEnd"/>
          </w:p>
        </w:tc>
        <w:tc>
          <w:tcPr>
            <w:tcW w:w="4342" w:type="dxa"/>
            <w:tcBorders>
              <w:top w:val="single" w:sz="4" w:space="0" w:color="000000"/>
              <w:left w:val="single" w:sz="4" w:space="0" w:color="000000"/>
              <w:bottom w:val="single" w:sz="4" w:space="0" w:color="000000"/>
              <w:right w:val="single" w:sz="4" w:space="0" w:color="000000"/>
            </w:tcBorders>
          </w:tcPr>
          <w:p w14:paraId="5FD03003" w14:textId="77777777" w:rsidR="001E524A" w:rsidRDefault="001E524A" w:rsidP="002E67CB">
            <w:pPr>
              <w:spacing w:before="120" w:after="120"/>
              <w:rPr>
                <w:rFonts w:ascii="Garamond" w:hAnsi="Garamond" w:cs="Calibri"/>
                <w:b/>
                <w:sz w:val="20"/>
                <w:szCs w:val="20"/>
              </w:rPr>
            </w:pPr>
            <w:r>
              <w:rPr>
                <w:rFonts w:ascii="Garamond" w:hAnsi="Garamond" w:cs="Calibri"/>
                <w:b/>
                <w:sz w:val="20"/>
                <w:szCs w:val="20"/>
              </w:rPr>
              <w:t>Wymagania</w:t>
            </w:r>
          </w:p>
        </w:tc>
        <w:tc>
          <w:tcPr>
            <w:tcW w:w="1601" w:type="dxa"/>
            <w:tcBorders>
              <w:top w:val="single" w:sz="4" w:space="0" w:color="000000"/>
              <w:left w:val="single" w:sz="4" w:space="0" w:color="000000"/>
              <w:bottom w:val="single" w:sz="4" w:space="0" w:color="000000"/>
              <w:right w:val="single" w:sz="4" w:space="0" w:color="000000"/>
            </w:tcBorders>
          </w:tcPr>
          <w:p w14:paraId="50CEDA4D" w14:textId="77777777" w:rsidR="001E524A" w:rsidRDefault="001E524A" w:rsidP="002E67CB">
            <w:pPr>
              <w:spacing w:before="120" w:after="120"/>
              <w:jc w:val="center"/>
              <w:rPr>
                <w:rFonts w:ascii="Garamond" w:hAnsi="Garamond" w:cs="Calibri"/>
                <w:b/>
                <w:sz w:val="20"/>
                <w:szCs w:val="20"/>
              </w:rPr>
            </w:pPr>
            <w:r>
              <w:rPr>
                <w:rFonts w:ascii="Garamond" w:hAnsi="Garamond" w:cs="Calibri"/>
                <w:b/>
                <w:sz w:val="20"/>
                <w:szCs w:val="20"/>
              </w:rPr>
              <w:t>Wartość wymagana</w:t>
            </w:r>
            <w:r>
              <w:rPr>
                <w:rFonts w:ascii="Garamond" w:hAnsi="Garamond" w:cs="Calibri"/>
                <w:b/>
                <w:sz w:val="20"/>
                <w:szCs w:val="20"/>
              </w:rPr>
              <w:br/>
              <w:t>TAK / NIE</w:t>
            </w:r>
          </w:p>
        </w:tc>
        <w:tc>
          <w:tcPr>
            <w:tcW w:w="3135" w:type="dxa"/>
            <w:tcBorders>
              <w:top w:val="single" w:sz="4" w:space="0" w:color="000000"/>
              <w:left w:val="single" w:sz="4" w:space="0" w:color="000000"/>
              <w:bottom w:val="single" w:sz="4" w:space="0" w:color="000000"/>
              <w:right w:val="single" w:sz="4" w:space="0" w:color="000000"/>
            </w:tcBorders>
          </w:tcPr>
          <w:p w14:paraId="2A999570" w14:textId="77777777" w:rsidR="001E524A" w:rsidRDefault="001E524A" w:rsidP="002E67CB">
            <w:pPr>
              <w:spacing w:before="120" w:after="120"/>
              <w:rPr>
                <w:rFonts w:ascii="Garamond" w:hAnsi="Garamond" w:cs="Calibri"/>
                <w:b/>
                <w:sz w:val="20"/>
                <w:szCs w:val="20"/>
              </w:rPr>
            </w:pPr>
            <w:r>
              <w:rPr>
                <w:rFonts w:ascii="Garamond" w:hAnsi="Garamond" w:cs="Calibri"/>
                <w:b/>
                <w:sz w:val="20"/>
                <w:szCs w:val="20"/>
              </w:rPr>
              <w:t>Wartość Oferowana</w:t>
            </w:r>
          </w:p>
          <w:p w14:paraId="6106BEE1" w14:textId="77777777" w:rsidR="001E524A" w:rsidRDefault="001E524A" w:rsidP="002E67CB">
            <w:pPr>
              <w:spacing w:before="120" w:after="120"/>
              <w:rPr>
                <w:rFonts w:ascii="Garamond" w:hAnsi="Garamond" w:cs="Calibri"/>
                <w:b/>
                <w:sz w:val="20"/>
                <w:szCs w:val="20"/>
              </w:rPr>
            </w:pPr>
            <w:r>
              <w:rPr>
                <w:rFonts w:ascii="Garamond" w:hAnsi="Garamond" w:cs="Calibri"/>
                <w:b/>
                <w:sz w:val="20"/>
                <w:szCs w:val="20"/>
              </w:rPr>
              <w:t>(/TAK/NIE/UWAGI OPISAĆ</w:t>
            </w:r>
          </w:p>
        </w:tc>
      </w:tr>
      <w:tr w:rsidR="001E524A" w14:paraId="7E7646D9"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522A17A6"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33DA18AB" w14:textId="77777777" w:rsidR="001E524A" w:rsidRDefault="001E524A" w:rsidP="002E67CB">
            <w:pPr>
              <w:spacing w:before="120" w:after="120"/>
            </w:pPr>
            <w:r>
              <w:rPr>
                <w:rFonts w:ascii="Garamond" w:hAnsi="Garamond"/>
                <w:sz w:val="20"/>
                <w:szCs w:val="20"/>
              </w:rPr>
              <w:t>Oprogramowanie do digitalizacji dokumentacji medycznej wraz z licencją.</w:t>
            </w:r>
          </w:p>
        </w:tc>
        <w:tc>
          <w:tcPr>
            <w:tcW w:w="1601" w:type="dxa"/>
            <w:tcBorders>
              <w:top w:val="single" w:sz="4" w:space="0" w:color="000000"/>
              <w:left w:val="single" w:sz="4" w:space="0" w:color="000000"/>
              <w:bottom w:val="single" w:sz="4" w:space="0" w:color="000000"/>
              <w:right w:val="single" w:sz="4" w:space="0" w:color="000000"/>
            </w:tcBorders>
          </w:tcPr>
          <w:p w14:paraId="50F11809" w14:textId="77777777" w:rsidR="001E524A" w:rsidRDefault="001E524A" w:rsidP="002E67CB">
            <w:pPr>
              <w:spacing w:before="120" w:after="120"/>
              <w:rPr>
                <w:rFonts w:ascii="Garamond" w:hAnsi="Garamond" w:cs="Calibri"/>
                <w:sz w:val="20"/>
                <w:szCs w:val="20"/>
              </w:rPr>
            </w:pPr>
            <w:r>
              <w:rPr>
                <w:rFonts w:ascii="Garamond" w:hAnsi="Garamond" w:cs="Calibri"/>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4C33E8C9" w14:textId="77777777" w:rsidR="001E524A" w:rsidRDefault="001E524A" w:rsidP="002E67CB">
            <w:pPr>
              <w:spacing w:before="120" w:after="120"/>
              <w:rPr>
                <w:rFonts w:ascii="Garamond" w:hAnsi="Garamond" w:cs="Calibri"/>
                <w:sz w:val="20"/>
                <w:szCs w:val="20"/>
              </w:rPr>
            </w:pPr>
          </w:p>
        </w:tc>
      </w:tr>
      <w:tr w:rsidR="001E524A" w14:paraId="608D19AC"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1A88FF40"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14B4FD04" w14:textId="77777777" w:rsidR="001E524A" w:rsidRDefault="001E524A" w:rsidP="002E67CB">
            <w:pPr>
              <w:spacing w:before="120" w:after="120"/>
            </w:pPr>
            <w:r>
              <w:rPr>
                <w:rFonts w:ascii="Garamond" w:hAnsi="Garamond"/>
                <w:sz w:val="20"/>
                <w:szCs w:val="20"/>
              </w:rPr>
              <w:t xml:space="preserve">Wykonawca dokona integracji z systemem HIS klienta – </w:t>
            </w:r>
            <w:proofErr w:type="spellStart"/>
            <w:r>
              <w:rPr>
                <w:rFonts w:ascii="Garamond" w:hAnsi="Garamond"/>
                <w:sz w:val="20"/>
                <w:szCs w:val="20"/>
              </w:rPr>
              <w:t>Optimed</w:t>
            </w:r>
            <w:proofErr w:type="spellEnd"/>
            <w:r>
              <w:rPr>
                <w:rFonts w:ascii="Garamond" w:hAnsi="Garamond"/>
                <w:sz w:val="20"/>
                <w:szCs w:val="20"/>
              </w:rPr>
              <w:t xml:space="preserve"> NXT wraz z licencją integracji z systemem zewnętrznym (na 3 lata)</w:t>
            </w:r>
          </w:p>
        </w:tc>
        <w:tc>
          <w:tcPr>
            <w:tcW w:w="1601" w:type="dxa"/>
            <w:tcBorders>
              <w:top w:val="single" w:sz="4" w:space="0" w:color="000000"/>
              <w:left w:val="single" w:sz="4" w:space="0" w:color="000000"/>
              <w:bottom w:val="single" w:sz="4" w:space="0" w:color="000000"/>
              <w:right w:val="single" w:sz="4" w:space="0" w:color="000000"/>
            </w:tcBorders>
          </w:tcPr>
          <w:p w14:paraId="7E5B2FDB" w14:textId="77777777" w:rsidR="001E524A" w:rsidRDefault="001E524A" w:rsidP="002E67CB">
            <w:pPr>
              <w:spacing w:before="120" w:after="120"/>
              <w:rPr>
                <w:rFonts w:ascii="Garamond" w:hAnsi="Garamond" w:cs="Calibri"/>
                <w:sz w:val="20"/>
                <w:szCs w:val="20"/>
              </w:rPr>
            </w:pPr>
            <w:r>
              <w:rPr>
                <w:rFonts w:ascii="Garamond" w:hAnsi="Garamond" w:cs="Calibri"/>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0B47E79D" w14:textId="77777777" w:rsidR="001E524A" w:rsidRDefault="001E524A" w:rsidP="002E67CB">
            <w:pPr>
              <w:spacing w:before="120" w:after="120"/>
              <w:rPr>
                <w:rFonts w:ascii="Garamond" w:hAnsi="Garamond" w:cs="Calibri"/>
                <w:sz w:val="20"/>
                <w:szCs w:val="20"/>
              </w:rPr>
            </w:pPr>
          </w:p>
        </w:tc>
      </w:tr>
      <w:tr w:rsidR="001E524A" w14:paraId="7A809810"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201EB8B3"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55A05D01" w14:textId="77777777" w:rsidR="001E524A" w:rsidRDefault="001E524A" w:rsidP="002E67CB">
            <w:pPr>
              <w:spacing w:before="120" w:after="120"/>
            </w:pPr>
            <w:r>
              <w:rPr>
                <w:rFonts w:ascii="Garamond" w:hAnsi="Garamond"/>
                <w:sz w:val="20"/>
                <w:szCs w:val="20"/>
              </w:rPr>
              <w:t xml:space="preserve">System posiada moduł zarządzania skanami odpowiedzialny za edycję skanów (obrót, usuwanie pustych stron, </w:t>
            </w:r>
            <w:proofErr w:type="spellStart"/>
            <w:r>
              <w:rPr>
                <w:rFonts w:ascii="Garamond" w:hAnsi="Garamond"/>
                <w:sz w:val="20"/>
                <w:szCs w:val="20"/>
              </w:rPr>
              <w:t>doskanowywanie</w:t>
            </w:r>
            <w:proofErr w:type="spellEnd"/>
            <w:r>
              <w:rPr>
                <w:rFonts w:ascii="Garamond" w:hAnsi="Garamond"/>
                <w:sz w:val="20"/>
                <w:szCs w:val="20"/>
              </w:rPr>
              <w:t>) przed eksportem do HIS</w:t>
            </w:r>
          </w:p>
        </w:tc>
        <w:tc>
          <w:tcPr>
            <w:tcW w:w="1601" w:type="dxa"/>
            <w:tcBorders>
              <w:top w:val="single" w:sz="4" w:space="0" w:color="000000"/>
              <w:left w:val="single" w:sz="4" w:space="0" w:color="000000"/>
              <w:bottom w:val="single" w:sz="4" w:space="0" w:color="000000"/>
              <w:right w:val="single" w:sz="4" w:space="0" w:color="000000"/>
            </w:tcBorders>
          </w:tcPr>
          <w:p w14:paraId="041CCF20" w14:textId="77777777" w:rsidR="001E524A" w:rsidRDefault="001E524A" w:rsidP="002E67CB">
            <w:pPr>
              <w:spacing w:before="120" w:after="120"/>
              <w:rPr>
                <w:rFonts w:ascii="Garamond" w:hAnsi="Garamond" w:cs="Calibri"/>
                <w:sz w:val="20"/>
                <w:szCs w:val="20"/>
              </w:rPr>
            </w:pPr>
            <w:r>
              <w:rPr>
                <w:rFonts w:ascii="Garamond" w:hAnsi="Garamond" w:cs="Calibri"/>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6042B758" w14:textId="77777777" w:rsidR="001E524A" w:rsidRDefault="001E524A" w:rsidP="002E67CB">
            <w:pPr>
              <w:spacing w:before="120" w:after="120"/>
              <w:rPr>
                <w:rFonts w:ascii="Garamond" w:hAnsi="Garamond" w:cs="Calibri"/>
                <w:sz w:val="20"/>
                <w:szCs w:val="20"/>
              </w:rPr>
            </w:pPr>
          </w:p>
        </w:tc>
      </w:tr>
      <w:tr w:rsidR="001E524A" w14:paraId="2D8667CD"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325689A3"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3CEAF461" w14:textId="77777777" w:rsidR="001E524A" w:rsidRDefault="001E524A" w:rsidP="002E67CB">
            <w:pPr>
              <w:spacing w:before="120" w:after="120"/>
              <w:rPr>
                <w:rFonts w:ascii="Garamond" w:hAnsi="Garamond" w:cs="Calibri"/>
                <w:color w:val="000000"/>
                <w:sz w:val="20"/>
                <w:szCs w:val="20"/>
              </w:rPr>
            </w:pPr>
            <w:r>
              <w:rPr>
                <w:rFonts w:ascii="Garamond" w:hAnsi="Garamond"/>
                <w:color w:val="000000"/>
                <w:sz w:val="20"/>
                <w:szCs w:val="20"/>
              </w:rPr>
              <w:t xml:space="preserve">Moduł odpowiedzialny za optyczne rozpoznawanie znaków z zeskanowanych dokumentów takich jak Imię i Nazwisko, PESEL, Numer księgi głównej z licencją na wykonanie 100.000 stron skanów rocznie przez 3 </w:t>
            </w:r>
            <w:proofErr w:type="spellStart"/>
            <w:r>
              <w:rPr>
                <w:rFonts w:ascii="Garamond" w:hAnsi="Garamond"/>
                <w:color w:val="000000"/>
                <w:sz w:val="20"/>
                <w:szCs w:val="20"/>
              </w:rPr>
              <w:t>lataSystem</w:t>
            </w:r>
            <w:proofErr w:type="spellEnd"/>
            <w:r>
              <w:rPr>
                <w:rFonts w:ascii="Garamond" w:hAnsi="Garamond"/>
                <w:color w:val="000000"/>
                <w:sz w:val="20"/>
                <w:szCs w:val="20"/>
              </w:rPr>
              <w:t xml:space="preserve"> musi umożliwiać dzielenie kompletów dokumentacji dotyczących różnych pacjentów podawanych do podajnika urządzenia i zapisywać je jako odrębne pliki</w:t>
            </w:r>
          </w:p>
        </w:tc>
        <w:tc>
          <w:tcPr>
            <w:tcW w:w="1601" w:type="dxa"/>
            <w:tcBorders>
              <w:top w:val="single" w:sz="4" w:space="0" w:color="000000"/>
              <w:left w:val="single" w:sz="4" w:space="0" w:color="000000"/>
              <w:bottom w:val="single" w:sz="4" w:space="0" w:color="000000"/>
              <w:right w:val="single" w:sz="4" w:space="0" w:color="000000"/>
            </w:tcBorders>
          </w:tcPr>
          <w:p w14:paraId="1CADEFA1"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57CEA46A" w14:textId="77777777" w:rsidR="001E524A" w:rsidRDefault="001E524A" w:rsidP="002E67CB">
            <w:pPr>
              <w:spacing w:before="120" w:after="120"/>
              <w:jc w:val="both"/>
              <w:rPr>
                <w:rFonts w:ascii="Garamond" w:hAnsi="Garamond"/>
                <w:sz w:val="20"/>
                <w:szCs w:val="20"/>
              </w:rPr>
            </w:pPr>
          </w:p>
        </w:tc>
      </w:tr>
      <w:tr w:rsidR="001E524A" w14:paraId="603B811D"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1848EF87"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4119CF88" w14:textId="77777777" w:rsidR="001E524A" w:rsidRDefault="001E524A" w:rsidP="002E67CB">
            <w:pPr>
              <w:spacing w:before="120" w:after="120"/>
              <w:rPr>
                <w:rFonts w:ascii="Garamond" w:hAnsi="Garamond" w:cs="Calibri"/>
                <w:color w:val="000000"/>
                <w:sz w:val="20"/>
                <w:szCs w:val="20"/>
              </w:rPr>
            </w:pPr>
            <w:r>
              <w:rPr>
                <w:rFonts w:ascii="Garamond" w:hAnsi="Garamond"/>
                <w:color w:val="000000"/>
                <w:sz w:val="20"/>
                <w:szCs w:val="20"/>
              </w:rPr>
              <w:t>System posiada moduł odpowiedzialny za optyczne rozpoznawanie znaków z zeskanowanych dokumentów takich jak Imię i Nazwisko, PESEL, Numer księgi głównej, danych zakodowanych w kodach jedno i dwuwymiarowych z licencją na wykonanie 100.000 stron skanów rocznie przez 3 lata</w:t>
            </w:r>
          </w:p>
        </w:tc>
        <w:tc>
          <w:tcPr>
            <w:tcW w:w="1601" w:type="dxa"/>
            <w:tcBorders>
              <w:top w:val="single" w:sz="4" w:space="0" w:color="000000"/>
              <w:left w:val="single" w:sz="4" w:space="0" w:color="000000"/>
              <w:bottom w:val="single" w:sz="4" w:space="0" w:color="000000"/>
              <w:right w:val="single" w:sz="4" w:space="0" w:color="000000"/>
            </w:tcBorders>
          </w:tcPr>
          <w:p w14:paraId="163B64CF"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7F9708DA" w14:textId="77777777" w:rsidR="001E524A" w:rsidRDefault="001E524A" w:rsidP="002E67CB">
            <w:pPr>
              <w:spacing w:before="120" w:after="120"/>
              <w:jc w:val="both"/>
              <w:rPr>
                <w:rFonts w:ascii="Garamond" w:hAnsi="Garamond"/>
                <w:sz w:val="20"/>
                <w:szCs w:val="20"/>
              </w:rPr>
            </w:pPr>
          </w:p>
        </w:tc>
      </w:tr>
      <w:tr w:rsidR="001E524A" w14:paraId="4F3F64A2"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65D5215B"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3C6D8882" w14:textId="77777777" w:rsidR="001E524A" w:rsidRDefault="001E524A" w:rsidP="002E67CB">
            <w:pPr>
              <w:spacing w:before="120" w:after="120"/>
            </w:pPr>
            <w:r>
              <w:rPr>
                <w:rFonts w:ascii="Garamond" w:hAnsi="Garamond"/>
                <w:color w:val="000000"/>
                <w:sz w:val="20"/>
                <w:szCs w:val="20"/>
              </w:rPr>
              <w:t xml:space="preserve">System dostarczony jest wraz z szablonami pozwalającymi na odczytanie informacji z najpowszechniejszych dokumentów medycznych takich jak </w:t>
            </w:r>
            <w:proofErr w:type="spellStart"/>
            <w:r>
              <w:rPr>
                <w:rFonts w:ascii="Garamond" w:hAnsi="Garamond"/>
                <w:color w:val="000000"/>
                <w:sz w:val="20"/>
                <w:szCs w:val="20"/>
              </w:rPr>
              <w:t>np</w:t>
            </w:r>
            <w:proofErr w:type="spellEnd"/>
            <w:r>
              <w:rPr>
                <w:rFonts w:ascii="Garamond" w:hAnsi="Garamond"/>
                <w:color w:val="000000"/>
                <w:sz w:val="20"/>
                <w:szCs w:val="20"/>
              </w:rPr>
              <w:t>: historia choroby, wypis z hospitalizacji, wynik badań, wynik histopatologiczny, Opis TK, Opis MRI.</w:t>
            </w:r>
          </w:p>
        </w:tc>
        <w:tc>
          <w:tcPr>
            <w:tcW w:w="1601" w:type="dxa"/>
            <w:tcBorders>
              <w:top w:val="single" w:sz="4" w:space="0" w:color="000000"/>
              <w:left w:val="single" w:sz="4" w:space="0" w:color="000000"/>
              <w:bottom w:val="single" w:sz="4" w:space="0" w:color="000000"/>
              <w:right w:val="single" w:sz="4" w:space="0" w:color="000000"/>
            </w:tcBorders>
          </w:tcPr>
          <w:p w14:paraId="511AC502"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0B04B925" w14:textId="77777777" w:rsidR="001E524A" w:rsidRDefault="001E524A" w:rsidP="002E67CB">
            <w:pPr>
              <w:spacing w:before="120" w:after="120"/>
              <w:rPr>
                <w:rStyle w:val="Hipercze"/>
                <w:rFonts w:ascii="Garamond" w:hAnsi="Garamond" w:cs="Calibri"/>
                <w:sz w:val="20"/>
                <w:szCs w:val="20"/>
              </w:rPr>
            </w:pPr>
          </w:p>
        </w:tc>
      </w:tr>
      <w:tr w:rsidR="001E524A" w14:paraId="177788A7"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4E046A6D"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1A73ADB1" w14:textId="77777777" w:rsidR="001E524A" w:rsidRDefault="001E524A" w:rsidP="002E67CB">
            <w:pPr>
              <w:spacing w:before="120" w:after="120"/>
            </w:pPr>
            <w:r>
              <w:rPr>
                <w:rFonts w:ascii="Garamond" w:hAnsi="Garamond"/>
                <w:sz w:val="20"/>
                <w:szCs w:val="20"/>
              </w:rPr>
              <w:t xml:space="preserve">System posiada moduł raportowania pozwalający na wygenerowanie raportów dotyczących </w:t>
            </w:r>
            <w:proofErr w:type="spellStart"/>
            <w:r>
              <w:rPr>
                <w:rFonts w:ascii="Garamond" w:hAnsi="Garamond"/>
                <w:sz w:val="20"/>
                <w:szCs w:val="20"/>
              </w:rPr>
              <w:t>zdigitalizowanych</w:t>
            </w:r>
            <w:proofErr w:type="spellEnd"/>
            <w:r>
              <w:rPr>
                <w:rFonts w:ascii="Garamond" w:hAnsi="Garamond"/>
                <w:sz w:val="20"/>
                <w:szCs w:val="20"/>
              </w:rPr>
              <w:t xml:space="preserve"> dokumentów</w:t>
            </w:r>
          </w:p>
        </w:tc>
        <w:tc>
          <w:tcPr>
            <w:tcW w:w="1601" w:type="dxa"/>
            <w:tcBorders>
              <w:top w:val="single" w:sz="4" w:space="0" w:color="000000"/>
              <w:left w:val="single" w:sz="4" w:space="0" w:color="000000"/>
              <w:bottom w:val="single" w:sz="4" w:space="0" w:color="000000"/>
              <w:right w:val="single" w:sz="4" w:space="0" w:color="000000"/>
            </w:tcBorders>
          </w:tcPr>
          <w:p w14:paraId="62DB2DD3"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0D79DF48" w14:textId="77777777" w:rsidR="001E524A" w:rsidRDefault="001E524A" w:rsidP="002E67CB">
            <w:pPr>
              <w:spacing w:before="120" w:after="120"/>
              <w:rPr>
                <w:rStyle w:val="Hipercze"/>
                <w:rFonts w:ascii="Garamond" w:hAnsi="Garamond" w:cs="Calibri"/>
                <w:sz w:val="20"/>
                <w:szCs w:val="20"/>
              </w:rPr>
            </w:pPr>
          </w:p>
        </w:tc>
      </w:tr>
      <w:tr w:rsidR="001E524A" w14:paraId="2C4EF9F9"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5FC22AAF"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36EC685F" w14:textId="77777777" w:rsidR="001E524A" w:rsidRDefault="001E524A" w:rsidP="002E67CB">
            <w:pPr>
              <w:spacing w:before="120" w:after="120"/>
            </w:pPr>
            <w:r>
              <w:rPr>
                <w:rFonts w:ascii="Garamond" w:hAnsi="Garamond"/>
                <w:sz w:val="20"/>
                <w:szCs w:val="20"/>
              </w:rPr>
              <w:t>System posiada moduł odpowiedzialny za słownikowanie z HIS w celu identyfikacji i wskazania hospitalizacji po numerze PESEL pacjenta</w:t>
            </w:r>
          </w:p>
        </w:tc>
        <w:tc>
          <w:tcPr>
            <w:tcW w:w="1601" w:type="dxa"/>
            <w:tcBorders>
              <w:top w:val="single" w:sz="4" w:space="0" w:color="000000"/>
              <w:left w:val="single" w:sz="4" w:space="0" w:color="000000"/>
              <w:bottom w:val="single" w:sz="4" w:space="0" w:color="000000"/>
              <w:right w:val="single" w:sz="4" w:space="0" w:color="000000"/>
            </w:tcBorders>
          </w:tcPr>
          <w:p w14:paraId="266CD476"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381F8570" w14:textId="77777777" w:rsidR="001E524A" w:rsidRDefault="001E524A" w:rsidP="002E67CB">
            <w:pPr>
              <w:spacing w:before="120" w:after="120"/>
              <w:rPr>
                <w:rFonts w:ascii="Garamond" w:hAnsi="Garamond" w:cs="Calibri"/>
                <w:sz w:val="20"/>
                <w:szCs w:val="20"/>
              </w:rPr>
            </w:pPr>
          </w:p>
        </w:tc>
      </w:tr>
      <w:tr w:rsidR="001E524A" w14:paraId="6AAD70D4"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6CD88897"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49FCFF77" w14:textId="77777777" w:rsidR="001E524A" w:rsidRDefault="001E524A" w:rsidP="002E67CB">
            <w:pPr>
              <w:spacing w:before="120" w:after="120"/>
            </w:pPr>
            <w:r>
              <w:rPr>
                <w:rFonts w:ascii="Garamond" w:hAnsi="Garamond"/>
                <w:sz w:val="20"/>
                <w:szCs w:val="20"/>
              </w:rPr>
              <w:t>System posiada moduł podpisu elektronicznego wraz z obsługą podpisów niekwalifikowanych i kwalifikowanych takich jak EUROCERT, CERTUM, KIR SZAFIR, ZUS.</w:t>
            </w:r>
          </w:p>
        </w:tc>
        <w:tc>
          <w:tcPr>
            <w:tcW w:w="1601" w:type="dxa"/>
            <w:tcBorders>
              <w:top w:val="single" w:sz="4" w:space="0" w:color="000000"/>
              <w:left w:val="single" w:sz="4" w:space="0" w:color="000000"/>
              <w:bottom w:val="single" w:sz="4" w:space="0" w:color="000000"/>
              <w:right w:val="single" w:sz="4" w:space="0" w:color="000000"/>
            </w:tcBorders>
          </w:tcPr>
          <w:p w14:paraId="09E166C1"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272FAA85" w14:textId="77777777" w:rsidR="001E524A" w:rsidRDefault="001E524A" w:rsidP="002E67CB">
            <w:pPr>
              <w:spacing w:before="120" w:after="120"/>
              <w:jc w:val="both"/>
              <w:rPr>
                <w:rFonts w:ascii="Garamond" w:hAnsi="Garamond" w:cs="Calibri"/>
                <w:sz w:val="20"/>
                <w:szCs w:val="20"/>
              </w:rPr>
            </w:pPr>
          </w:p>
        </w:tc>
      </w:tr>
      <w:tr w:rsidR="001E524A" w14:paraId="09ABA567"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1ACE5DEB"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79F5BF3C" w14:textId="77777777" w:rsidR="001E524A" w:rsidRDefault="001E524A" w:rsidP="002E67CB">
            <w:pPr>
              <w:spacing w:before="120" w:after="120"/>
            </w:pPr>
            <w:r>
              <w:rPr>
                <w:rFonts w:ascii="Garamond" w:hAnsi="Garamond"/>
                <w:sz w:val="20"/>
                <w:szCs w:val="20"/>
              </w:rPr>
              <w:t>System umożliwia nakładanie graficznego odwzorowania podpisu na skanowane dokumenty</w:t>
            </w:r>
          </w:p>
        </w:tc>
        <w:tc>
          <w:tcPr>
            <w:tcW w:w="1601" w:type="dxa"/>
            <w:tcBorders>
              <w:top w:val="single" w:sz="4" w:space="0" w:color="000000"/>
              <w:left w:val="single" w:sz="4" w:space="0" w:color="000000"/>
              <w:bottom w:val="single" w:sz="4" w:space="0" w:color="000000"/>
              <w:right w:val="single" w:sz="4" w:space="0" w:color="000000"/>
            </w:tcBorders>
          </w:tcPr>
          <w:p w14:paraId="63B649D8"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633BD6C8" w14:textId="77777777" w:rsidR="001E524A" w:rsidRDefault="001E524A" w:rsidP="002E67CB">
            <w:pPr>
              <w:spacing w:before="120" w:after="120"/>
              <w:jc w:val="both"/>
              <w:rPr>
                <w:rFonts w:ascii="Garamond" w:hAnsi="Garamond" w:cs="Calibri"/>
                <w:sz w:val="20"/>
                <w:szCs w:val="20"/>
              </w:rPr>
            </w:pPr>
          </w:p>
        </w:tc>
      </w:tr>
      <w:tr w:rsidR="001E524A" w14:paraId="2C12E97A"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18F525BB"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0FB52B16" w14:textId="77777777" w:rsidR="001E524A" w:rsidRDefault="001E524A" w:rsidP="002E67CB">
            <w:pPr>
              <w:spacing w:before="120" w:after="120"/>
            </w:pPr>
            <w:r>
              <w:rPr>
                <w:rFonts w:ascii="Garamond" w:hAnsi="Garamond"/>
                <w:sz w:val="20"/>
                <w:szCs w:val="20"/>
              </w:rPr>
              <w:t xml:space="preserve">System posiada moduł sprawdzający poprawność </w:t>
            </w:r>
            <w:proofErr w:type="spellStart"/>
            <w:r>
              <w:rPr>
                <w:rFonts w:ascii="Garamond" w:hAnsi="Garamond"/>
                <w:sz w:val="20"/>
                <w:szCs w:val="20"/>
              </w:rPr>
              <w:t>digitalizowanych</w:t>
            </w:r>
            <w:proofErr w:type="spellEnd"/>
            <w:r>
              <w:rPr>
                <w:rFonts w:ascii="Garamond" w:hAnsi="Garamond"/>
                <w:sz w:val="20"/>
                <w:szCs w:val="20"/>
              </w:rPr>
              <w:t xml:space="preserve"> dokumentów pozwalający na weryfikację i ewentualne poprawienie błędnie odczytanych dokumentów</w:t>
            </w:r>
          </w:p>
        </w:tc>
        <w:tc>
          <w:tcPr>
            <w:tcW w:w="1601" w:type="dxa"/>
            <w:tcBorders>
              <w:top w:val="single" w:sz="4" w:space="0" w:color="000000"/>
              <w:left w:val="single" w:sz="4" w:space="0" w:color="000000"/>
              <w:bottom w:val="single" w:sz="4" w:space="0" w:color="000000"/>
              <w:right w:val="single" w:sz="4" w:space="0" w:color="000000"/>
            </w:tcBorders>
          </w:tcPr>
          <w:p w14:paraId="3442AEA7"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7D331754" w14:textId="77777777" w:rsidR="001E524A" w:rsidRDefault="001E524A" w:rsidP="002E67CB">
            <w:pPr>
              <w:spacing w:before="120" w:after="120"/>
              <w:jc w:val="both"/>
              <w:rPr>
                <w:rFonts w:ascii="Garamond" w:hAnsi="Garamond" w:cs="Calibri"/>
                <w:sz w:val="20"/>
                <w:szCs w:val="20"/>
              </w:rPr>
            </w:pPr>
          </w:p>
        </w:tc>
      </w:tr>
      <w:tr w:rsidR="001E524A" w14:paraId="022BD3E2"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6C93BFD0"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7B328E3D" w14:textId="77777777" w:rsidR="001E524A" w:rsidRDefault="001E524A" w:rsidP="002E67CB">
            <w:pPr>
              <w:spacing w:before="120" w:after="120"/>
            </w:pPr>
            <w:r>
              <w:rPr>
                <w:rFonts w:ascii="Garamond" w:hAnsi="Garamond"/>
                <w:sz w:val="20"/>
                <w:szCs w:val="20"/>
              </w:rPr>
              <w:t>System posiada moduł archiwum pozwalający na digitalizację dokumentacji medycznej pacjenta bez konieczności eksportu do HIS</w:t>
            </w:r>
          </w:p>
        </w:tc>
        <w:tc>
          <w:tcPr>
            <w:tcW w:w="1601" w:type="dxa"/>
            <w:tcBorders>
              <w:top w:val="single" w:sz="4" w:space="0" w:color="000000"/>
              <w:left w:val="single" w:sz="4" w:space="0" w:color="000000"/>
              <w:bottom w:val="single" w:sz="4" w:space="0" w:color="000000"/>
              <w:right w:val="single" w:sz="4" w:space="0" w:color="000000"/>
            </w:tcBorders>
          </w:tcPr>
          <w:p w14:paraId="5D87A7C7"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383C739B" w14:textId="77777777" w:rsidR="001E524A" w:rsidRDefault="001E524A" w:rsidP="002E67CB">
            <w:pPr>
              <w:spacing w:before="120" w:after="120"/>
              <w:jc w:val="both"/>
              <w:rPr>
                <w:rFonts w:ascii="Garamond" w:hAnsi="Garamond" w:cs="Calibri"/>
                <w:sz w:val="20"/>
                <w:szCs w:val="20"/>
              </w:rPr>
            </w:pPr>
          </w:p>
        </w:tc>
      </w:tr>
      <w:tr w:rsidR="001E524A" w14:paraId="7E6B61B1"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666C3F05"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61BA8C51" w14:textId="77777777" w:rsidR="001E524A" w:rsidRDefault="001E524A" w:rsidP="002E67CB">
            <w:pPr>
              <w:spacing w:before="120" w:after="120"/>
            </w:pPr>
            <w:r>
              <w:rPr>
                <w:rFonts w:ascii="Garamond" w:hAnsi="Garamond"/>
                <w:sz w:val="20"/>
                <w:szCs w:val="20"/>
              </w:rPr>
              <w:t>System posiada moduł kompletacji dokumentów umożliwiający uzupełnienie brakującej dokumentacji pacjenta</w:t>
            </w:r>
          </w:p>
        </w:tc>
        <w:tc>
          <w:tcPr>
            <w:tcW w:w="1601" w:type="dxa"/>
            <w:tcBorders>
              <w:top w:val="single" w:sz="4" w:space="0" w:color="000000"/>
              <w:left w:val="single" w:sz="4" w:space="0" w:color="000000"/>
              <w:bottom w:val="single" w:sz="4" w:space="0" w:color="000000"/>
              <w:right w:val="single" w:sz="4" w:space="0" w:color="000000"/>
            </w:tcBorders>
          </w:tcPr>
          <w:p w14:paraId="4CA5E6AD"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138F603B" w14:textId="77777777" w:rsidR="001E524A" w:rsidRDefault="001E524A" w:rsidP="002E67CB">
            <w:pPr>
              <w:spacing w:before="120" w:after="120"/>
              <w:jc w:val="both"/>
              <w:rPr>
                <w:rFonts w:ascii="Garamond" w:hAnsi="Garamond" w:cs="Calibri"/>
                <w:sz w:val="20"/>
                <w:szCs w:val="20"/>
              </w:rPr>
            </w:pPr>
          </w:p>
        </w:tc>
      </w:tr>
      <w:tr w:rsidR="001E524A" w14:paraId="451F9F50"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788FAE38"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vAlign w:val="center"/>
          </w:tcPr>
          <w:p w14:paraId="3B1BA257" w14:textId="77777777" w:rsidR="001E524A" w:rsidRDefault="001E524A" w:rsidP="002E67CB">
            <w:pPr>
              <w:spacing w:before="120" w:after="120"/>
            </w:pPr>
            <w:r>
              <w:rPr>
                <w:rFonts w:ascii="Garamond" w:hAnsi="Garamond"/>
                <w:sz w:val="20"/>
                <w:szCs w:val="20"/>
              </w:rPr>
              <w:t xml:space="preserve">System musi umożliwiać integracje z urządzeniami skanującymi klienta. Zamawiający oczekuje integracji już posiadanych urządzeń skanujących z systemem. </w:t>
            </w:r>
            <w:r>
              <w:rPr>
                <w:rFonts w:ascii="Garamond" w:hAnsi="Garamond"/>
                <w:sz w:val="20"/>
                <w:szCs w:val="20"/>
              </w:rPr>
              <w:br/>
              <w:t>Ilość urządzeń do integracji – 33 sztuki.</w:t>
            </w:r>
          </w:p>
        </w:tc>
        <w:tc>
          <w:tcPr>
            <w:tcW w:w="1601" w:type="dxa"/>
            <w:tcBorders>
              <w:top w:val="single" w:sz="4" w:space="0" w:color="000000"/>
              <w:left w:val="single" w:sz="4" w:space="0" w:color="000000"/>
              <w:bottom w:val="single" w:sz="4" w:space="0" w:color="000000"/>
              <w:right w:val="single" w:sz="4" w:space="0" w:color="000000"/>
            </w:tcBorders>
          </w:tcPr>
          <w:p w14:paraId="2E2FB128"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76AC254B" w14:textId="77777777" w:rsidR="001E524A" w:rsidRDefault="001E524A" w:rsidP="002E67CB">
            <w:pPr>
              <w:spacing w:before="120" w:after="120"/>
              <w:rPr>
                <w:rFonts w:ascii="Garamond" w:hAnsi="Garamond" w:cs="Calibri"/>
                <w:sz w:val="20"/>
                <w:szCs w:val="20"/>
              </w:rPr>
            </w:pPr>
          </w:p>
        </w:tc>
      </w:tr>
      <w:tr w:rsidR="001E524A" w14:paraId="4AE6F5E3"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692F9DA5"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62BFBE1F" w14:textId="77777777" w:rsidR="001E524A" w:rsidRDefault="001E524A" w:rsidP="002E67CB">
            <w:pPr>
              <w:spacing w:before="120" w:after="120"/>
            </w:pPr>
            <w:r>
              <w:rPr>
                <w:rFonts w:ascii="Garamond" w:hAnsi="Garamond"/>
                <w:sz w:val="20"/>
                <w:szCs w:val="20"/>
              </w:rPr>
              <w:t>System pozwala na zarządzanie administratorowi systemu dostępem użytkowników z przypisaniem im dostępu do poszczególnych funkcjonalności\modułów systemu</w:t>
            </w:r>
          </w:p>
        </w:tc>
        <w:tc>
          <w:tcPr>
            <w:tcW w:w="1601" w:type="dxa"/>
            <w:tcBorders>
              <w:top w:val="single" w:sz="4" w:space="0" w:color="000000"/>
              <w:left w:val="single" w:sz="4" w:space="0" w:color="000000"/>
              <w:bottom w:val="single" w:sz="4" w:space="0" w:color="000000"/>
              <w:right w:val="single" w:sz="4" w:space="0" w:color="000000"/>
            </w:tcBorders>
          </w:tcPr>
          <w:p w14:paraId="70ED9CC7"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66A45F40" w14:textId="77777777" w:rsidR="001E524A" w:rsidRDefault="001E524A" w:rsidP="002E67CB">
            <w:pPr>
              <w:spacing w:before="120" w:after="120"/>
              <w:rPr>
                <w:rFonts w:ascii="Garamond" w:hAnsi="Garamond" w:cs="Calibri"/>
                <w:sz w:val="20"/>
                <w:szCs w:val="20"/>
              </w:rPr>
            </w:pPr>
          </w:p>
        </w:tc>
      </w:tr>
      <w:tr w:rsidR="001E524A" w14:paraId="58A5180D"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1973E4ED"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0E221B50" w14:textId="77777777" w:rsidR="001E524A" w:rsidRDefault="001E524A" w:rsidP="002E67CB">
            <w:pPr>
              <w:spacing w:before="120" w:after="120"/>
            </w:pPr>
            <w:r>
              <w:rPr>
                <w:rFonts w:ascii="Garamond" w:hAnsi="Garamond"/>
                <w:sz w:val="20"/>
                <w:szCs w:val="20"/>
              </w:rPr>
              <w:t>System umożliwia autoryzację za pośrednictwem usługi Windows Active Directory</w:t>
            </w:r>
          </w:p>
        </w:tc>
        <w:tc>
          <w:tcPr>
            <w:tcW w:w="1601" w:type="dxa"/>
            <w:tcBorders>
              <w:top w:val="single" w:sz="4" w:space="0" w:color="000000"/>
              <w:left w:val="single" w:sz="4" w:space="0" w:color="000000"/>
              <w:bottom w:val="single" w:sz="4" w:space="0" w:color="000000"/>
              <w:right w:val="single" w:sz="4" w:space="0" w:color="000000"/>
            </w:tcBorders>
          </w:tcPr>
          <w:p w14:paraId="4D7E7CEA"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088B0756" w14:textId="77777777" w:rsidR="001E524A" w:rsidRDefault="001E524A" w:rsidP="002E67CB">
            <w:pPr>
              <w:spacing w:before="120" w:after="120"/>
              <w:rPr>
                <w:rFonts w:ascii="Garamond" w:hAnsi="Garamond" w:cs="Calibri"/>
                <w:sz w:val="20"/>
                <w:szCs w:val="20"/>
              </w:rPr>
            </w:pPr>
          </w:p>
        </w:tc>
      </w:tr>
      <w:tr w:rsidR="001E524A" w14:paraId="5A87956B"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50989233"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082D8273" w14:textId="77777777" w:rsidR="001E524A" w:rsidRDefault="001E524A" w:rsidP="002E67CB">
            <w:pPr>
              <w:spacing w:before="120" w:after="120"/>
            </w:pPr>
            <w:r>
              <w:rPr>
                <w:rFonts w:ascii="Garamond" w:hAnsi="Garamond"/>
                <w:sz w:val="20"/>
                <w:szCs w:val="20"/>
              </w:rPr>
              <w:t>System wyposażony jest w mechanizm pozwalający na nakładanie kodów jedno i dwuwymiarowych</w:t>
            </w:r>
          </w:p>
        </w:tc>
        <w:tc>
          <w:tcPr>
            <w:tcW w:w="1601" w:type="dxa"/>
            <w:tcBorders>
              <w:top w:val="single" w:sz="4" w:space="0" w:color="000000"/>
              <w:left w:val="single" w:sz="4" w:space="0" w:color="000000"/>
              <w:bottom w:val="single" w:sz="4" w:space="0" w:color="000000"/>
              <w:right w:val="single" w:sz="4" w:space="0" w:color="000000"/>
            </w:tcBorders>
          </w:tcPr>
          <w:p w14:paraId="54F23A09"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6BA95750" w14:textId="77777777" w:rsidR="001E524A" w:rsidRDefault="001E524A" w:rsidP="002E67CB">
            <w:pPr>
              <w:spacing w:before="120" w:after="120"/>
              <w:rPr>
                <w:rFonts w:ascii="Garamond" w:hAnsi="Garamond" w:cs="Calibri"/>
                <w:sz w:val="20"/>
                <w:szCs w:val="20"/>
              </w:rPr>
            </w:pPr>
          </w:p>
        </w:tc>
      </w:tr>
      <w:tr w:rsidR="001E524A" w14:paraId="4A60C4E2"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1E7BFF5E"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1600764B" w14:textId="77777777" w:rsidR="001E524A" w:rsidRDefault="001E524A" w:rsidP="002E67CB">
            <w:pPr>
              <w:spacing w:before="120" w:after="120"/>
              <w:rPr>
                <w:color w:val="000000"/>
              </w:rPr>
            </w:pPr>
            <w:r>
              <w:rPr>
                <w:rFonts w:ascii="Garamond" w:hAnsi="Garamond"/>
                <w:color w:val="000000"/>
                <w:sz w:val="20"/>
                <w:szCs w:val="20"/>
              </w:rPr>
              <w:t>System umożliwia dzielenie i układanie dokumentów skanowanych w sposób seryjny</w:t>
            </w:r>
          </w:p>
        </w:tc>
        <w:tc>
          <w:tcPr>
            <w:tcW w:w="1601" w:type="dxa"/>
            <w:tcBorders>
              <w:top w:val="single" w:sz="4" w:space="0" w:color="000000"/>
              <w:left w:val="single" w:sz="4" w:space="0" w:color="000000"/>
              <w:bottom w:val="single" w:sz="4" w:space="0" w:color="000000"/>
              <w:right w:val="single" w:sz="4" w:space="0" w:color="000000"/>
            </w:tcBorders>
          </w:tcPr>
          <w:p w14:paraId="2AC6D71E"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29375265" w14:textId="77777777" w:rsidR="001E524A" w:rsidRDefault="001E524A" w:rsidP="002E67CB">
            <w:pPr>
              <w:spacing w:before="120" w:after="120"/>
              <w:rPr>
                <w:rFonts w:ascii="Garamond" w:hAnsi="Garamond" w:cs="Calibri"/>
                <w:sz w:val="20"/>
                <w:szCs w:val="20"/>
              </w:rPr>
            </w:pPr>
          </w:p>
        </w:tc>
      </w:tr>
      <w:tr w:rsidR="001E524A" w14:paraId="78AF2ABA"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7D6DE3EB"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7BCDBC0F" w14:textId="77777777" w:rsidR="001E524A" w:rsidRDefault="001E524A" w:rsidP="002E67CB">
            <w:pPr>
              <w:spacing w:before="120" w:after="120"/>
            </w:pPr>
            <w:r>
              <w:rPr>
                <w:rFonts w:ascii="Garamond" w:hAnsi="Garamond"/>
                <w:color w:val="000000"/>
                <w:sz w:val="20"/>
                <w:szCs w:val="20"/>
              </w:rPr>
              <w:t xml:space="preserve">Dostęp do systemu odbywa się za pośrednictwem przeglądarki www. System współpracuje z powszechnie używanymi przeglądarkami www. </w:t>
            </w:r>
          </w:p>
        </w:tc>
        <w:tc>
          <w:tcPr>
            <w:tcW w:w="1601" w:type="dxa"/>
            <w:tcBorders>
              <w:top w:val="single" w:sz="4" w:space="0" w:color="000000"/>
              <w:left w:val="single" w:sz="4" w:space="0" w:color="000000"/>
              <w:bottom w:val="single" w:sz="4" w:space="0" w:color="000000"/>
              <w:right w:val="single" w:sz="4" w:space="0" w:color="000000"/>
            </w:tcBorders>
          </w:tcPr>
          <w:p w14:paraId="1EB477DF"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0C67798F" w14:textId="77777777" w:rsidR="001E524A" w:rsidRDefault="001E524A" w:rsidP="002E67CB">
            <w:pPr>
              <w:spacing w:before="120" w:after="120"/>
              <w:rPr>
                <w:rFonts w:ascii="Garamond" w:hAnsi="Garamond" w:cs="Calibri"/>
                <w:sz w:val="20"/>
                <w:szCs w:val="20"/>
              </w:rPr>
            </w:pPr>
          </w:p>
        </w:tc>
      </w:tr>
      <w:tr w:rsidR="001E524A" w14:paraId="2CD83187"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73072238"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73B8B9E6" w14:textId="77777777" w:rsidR="001E524A" w:rsidRDefault="001E524A" w:rsidP="002E67CB">
            <w:pPr>
              <w:spacing w:before="120" w:after="120"/>
            </w:pPr>
            <w:r>
              <w:rPr>
                <w:rFonts w:ascii="Garamond" w:hAnsi="Garamond"/>
                <w:sz w:val="20"/>
                <w:szCs w:val="20"/>
              </w:rPr>
              <w:t>System umożliwia wybranie stopnia kompresji skanowanych plików, umożliwia wybór skanu kolorowego lub czarno-białego.</w:t>
            </w:r>
          </w:p>
        </w:tc>
        <w:tc>
          <w:tcPr>
            <w:tcW w:w="1601" w:type="dxa"/>
            <w:tcBorders>
              <w:top w:val="single" w:sz="4" w:space="0" w:color="000000"/>
              <w:left w:val="single" w:sz="4" w:space="0" w:color="000000"/>
              <w:bottom w:val="single" w:sz="4" w:space="0" w:color="000000"/>
              <w:right w:val="single" w:sz="4" w:space="0" w:color="000000"/>
            </w:tcBorders>
          </w:tcPr>
          <w:p w14:paraId="10C09AA1"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47F8BF85" w14:textId="77777777" w:rsidR="001E524A" w:rsidRDefault="001E524A" w:rsidP="002E67CB">
            <w:pPr>
              <w:spacing w:before="120" w:after="120"/>
              <w:rPr>
                <w:rFonts w:ascii="Garamond" w:hAnsi="Garamond" w:cs="Calibri"/>
                <w:sz w:val="20"/>
                <w:szCs w:val="20"/>
              </w:rPr>
            </w:pPr>
          </w:p>
        </w:tc>
      </w:tr>
      <w:tr w:rsidR="001E524A" w14:paraId="04DE53DE"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7CF0C435"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3BA41FFD" w14:textId="77777777" w:rsidR="001E524A" w:rsidRDefault="001E524A" w:rsidP="002E67CB">
            <w:pPr>
              <w:spacing w:before="120" w:after="120"/>
            </w:pPr>
            <w:r>
              <w:rPr>
                <w:rFonts w:ascii="Garamond" w:hAnsi="Garamond"/>
                <w:sz w:val="20"/>
                <w:szCs w:val="20"/>
              </w:rPr>
              <w:t>System wyposażony jest w funkcję umożliwiającą wyszukiwanie dokumentacji medycznej pacjenta i zapisywanie jej na nośnikach USB, CD/DVD</w:t>
            </w:r>
          </w:p>
        </w:tc>
        <w:tc>
          <w:tcPr>
            <w:tcW w:w="1601" w:type="dxa"/>
            <w:tcBorders>
              <w:top w:val="single" w:sz="4" w:space="0" w:color="000000"/>
              <w:left w:val="single" w:sz="4" w:space="0" w:color="000000"/>
              <w:bottom w:val="single" w:sz="4" w:space="0" w:color="000000"/>
              <w:right w:val="single" w:sz="4" w:space="0" w:color="000000"/>
            </w:tcBorders>
          </w:tcPr>
          <w:p w14:paraId="226BF4C5"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2299E476" w14:textId="77777777" w:rsidR="001E524A" w:rsidRDefault="001E524A" w:rsidP="002E67CB">
            <w:pPr>
              <w:spacing w:before="120" w:after="120"/>
              <w:rPr>
                <w:rFonts w:ascii="Garamond" w:hAnsi="Garamond" w:cs="Calibri"/>
                <w:sz w:val="20"/>
                <w:szCs w:val="20"/>
              </w:rPr>
            </w:pPr>
          </w:p>
        </w:tc>
      </w:tr>
      <w:tr w:rsidR="001E524A" w14:paraId="442FDD9C"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60442CAF"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327328E4" w14:textId="77777777" w:rsidR="001E524A" w:rsidRDefault="001E524A" w:rsidP="002E67CB">
            <w:pPr>
              <w:spacing w:before="120" w:after="120"/>
            </w:pPr>
            <w:r>
              <w:rPr>
                <w:rFonts w:ascii="Garamond" w:hAnsi="Garamond"/>
                <w:sz w:val="20"/>
                <w:szCs w:val="20"/>
              </w:rPr>
              <w:t>System współpracuje z różnymi urządzeniami wielofunkcyjnymi zarówno wyposażonymi w ekrany dotykowe jak i bez. System współpracuje z urządzeniami podłączonymi sieciowo jak i lokalnie po USB.</w:t>
            </w:r>
          </w:p>
        </w:tc>
        <w:tc>
          <w:tcPr>
            <w:tcW w:w="1601" w:type="dxa"/>
            <w:tcBorders>
              <w:top w:val="single" w:sz="4" w:space="0" w:color="000000"/>
              <w:left w:val="single" w:sz="4" w:space="0" w:color="000000"/>
              <w:bottom w:val="single" w:sz="4" w:space="0" w:color="000000"/>
              <w:right w:val="single" w:sz="4" w:space="0" w:color="000000"/>
            </w:tcBorders>
          </w:tcPr>
          <w:p w14:paraId="06F47B36"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6C278BEC" w14:textId="77777777" w:rsidR="001E524A" w:rsidRDefault="001E524A" w:rsidP="002E67CB">
            <w:pPr>
              <w:spacing w:before="120" w:after="120"/>
              <w:rPr>
                <w:rFonts w:ascii="Garamond" w:hAnsi="Garamond" w:cs="Calibri"/>
                <w:sz w:val="20"/>
                <w:szCs w:val="20"/>
              </w:rPr>
            </w:pPr>
          </w:p>
        </w:tc>
      </w:tr>
      <w:tr w:rsidR="001E524A" w14:paraId="2730ED22"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7B5593B1"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1D0FEE54" w14:textId="77777777" w:rsidR="001E524A" w:rsidRDefault="001E524A" w:rsidP="002E67CB">
            <w:pPr>
              <w:spacing w:before="120" w:after="120"/>
            </w:pPr>
            <w:r>
              <w:rPr>
                <w:rFonts w:ascii="Garamond" w:hAnsi="Garamond"/>
                <w:sz w:val="20"/>
                <w:szCs w:val="20"/>
              </w:rPr>
              <w:t>Proces skanowanie inicjowany jest za pośrednictwem stacji roboczej użytkownika lub z panelu dotykowego urządzenia o ile w takie jest ono wyposażone.</w:t>
            </w:r>
          </w:p>
        </w:tc>
        <w:tc>
          <w:tcPr>
            <w:tcW w:w="1601" w:type="dxa"/>
            <w:tcBorders>
              <w:top w:val="single" w:sz="4" w:space="0" w:color="000000"/>
              <w:left w:val="single" w:sz="4" w:space="0" w:color="000000"/>
              <w:bottom w:val="single" w:sz="4" w:space="0" w:color="000000"/>
              <w:right w:val="single" w:sz="4" w:space="0" w:color="000000"/>
            </w:tcBorders>
          </w:tcPr>
          <w:p w14:paraId="0736DE44"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5EF990B2" w14:textId="77777777" w:rsidR="001E524A" w:rsidRDefault="001E524A" w:rsidP="002E67CB">
            <w:pPr>
              <w:spacing w:before="120" w:after="120"/>
              <w:rPr>
                <w:rStyle w:val="Hipercze"/>
                <w:rFonts w:ascii="Garamond" w:hAnsi="Garamond" w:cs="Calibri"/>
                <w:sz w:val="20"/>
                <w:szCs w:val="20"/>
              </w:rPr>
            </w:pPr>
          </w:p>
        </w:tc>
      </w:tr>
      <w:tr w:rsidR="001E524A" w14:paraId="786A343F"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1B05FD7B"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4FDA2023" w14:textId="77777777" w:rsidR="001E524A" w:rsidRDefault="001E524A" w:rsidP="002E67CB">
            <w:pPr>
              <w:spacing w:before="120" w:after="120"/>
              <w:rPr>
                <w:rFonts w:ascii="Garamond" w:hAnsi="Garamond" w:cs="Calibri"/>
                <w:sz w:val="20"/>
                <w:szCs w:val="20"/>
              </w:rPr>
            </w:pPr>
            <w:r>
              <w:rPr>
                <w:rFonts w:ascii="Garamond" w:hAnsi="Garamond"/>
                <w:sz w:val="20"/>
                <w:szCs w:val="20"/>
              </w:rPr>
              <w:t>Oprogramowanie wyposażone jest w możliwość zarządzania konfiguracją procesów skanowania, zarządzania użytkownikami i pracą systemu.</w:t>
            </w:r>
          </w:p>
        </w:tc>
        <w:tc>
          <w:tcPr>
            <w:tcW w:w="1601" w:type="dxa"/>
            <w:tcBorders>
              <w:top w:val="single" w:sz="4" w:space="0" w:color="000000"/>
              <w:left w:val="single" w:sz="4" w:space="0" w:color="000000"/>
              <w:bottom w:val="single" w:sz="4" w:space="0" w:color="000000"/>
              <w:right w:val="single" w:sz="4" w:space="0" w:color="000000"/>
            </w:tcBorders>
          </w:tcPr>
          <w:p w14:paraId="7E0FD15A"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3FDF6674" w14:textId="77777777" w:rsidR="001E524A" w:rsidRDefault="001E524A" w:rsidP="002E67CB">
            <w:pPr>
              <w:spacing w:before="120" w:after="120"/>
              <w:rPr>
                <w:rStyle w:val="Hipercze"/>
                <w:rFonts w:ascii="Garamond" w:hAnsi="Garamond" w:cs="Calibri"/>
                <w:sz w:val="20"/>
                <w:szCs w:val="20"/>
              </w:rPr>
            </w:pPr>
          </w:p>
        </w:tc>
      </w:tr>
      <w:tr w:rsidR="001E524A" w14:paraId="16521002"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1D63595D"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0767FDA9" w14:textId="77777777" w:rsidR="001E524A" w:rsidRDefault="001E524A" w:rsidP="002E67CB">
            <w:pPr>
              <w:pStyle w:val="western"/>
            </w:pPr>
            <w:r>
              <w:rPr>
                <w:sz w:val="20"/>
                <w:szCs w:val="20"/>
              </w:rPr>
              <w:t>System umożliwia integrację ze słownikami systemu HIS w zakresie pobierania danych takich jak słowniki:</w:t>
            </w:r>
          </w:p>
          <w:p w14:paraId="3B7AEAB3" w14:textId="77777777" w:rsidR="001E524A" w:rsidRDefault="001E524A" w:rsidP="00817C6F">
            <w:pPr>
              <w:pStyle w:val="western"/>
              <w:numPr>
                <w:ilvl w:val="0"/>
                <w:numId w:val="130"/>
              </w:numPr>
              <w:spacing w:after="100" w:afterAutospacing="1"/>
              <w:jc w:val="left"/>
            </w:pPr>
            <w:r>
              <w:rPr>
                <w:sz w:val="20"/>
                <w:szCs w:val="20"/>
                <w:lang w:val="ro-RO"/>
              </w:rPr>
              <w:t>Pacjentów;</w:t>
            </w:r>
          </w:p>
          <w:p w14:paraId="758AB89B" w14:textId="77777777" w:rsidR="001E524A" w:rsidRDefault="001E524A" w:rsidP="00817C6F">
            <w:pPr>
              <w:pStyle w:val="western"/>
              <w:numPr>
                <w:ilvl w:val="0"/>
                <w:numId w:val="130"/>
              </w:numPr>
              <w:spacing w:after="100" w:afterAutospacing="1"/>
              <w:jc w:val="left"/>
            </w:pPr>
            <w:r>
              <w:rPr>
                <w:sz w:val="20"/>
                <w:szCs w:val="20"/>
                <w:lang w:val="ro-RO"/>
              </w:rPr>
              <w:t>Pobytu Pacjentów;</w:t>
            </w:r>
          </w:p>
          <w:p w14:paraId="65D8FB82" w14:textId="77777777" w:rsidR="001E524A" w:rsidRDefault="001E524A" w:rsidP="00817C6F">
            <w:pPr>
              <w:pStyle w:val="western"/>
              <w:numPr>
                <w:ilvl w:val="0"/>
                <w:numId w:val="130"/>
              </w:numPr>
              <w:spacing w:after="100" w:afterAutospacing="1"/>
              <w:jc w:val="left"/>
            </w:pPr>
            <w:r>
              <w:rPr>
                <w:sz w:val="20"/>
                <w:szCs w:val="20"/>
                <w:lang w:val="ro-RO"/>
              </w:rPr>
              <w:t>Typów dokumentów,</w:t>
            </w:r>
          </w:p>
          <w:p w14:paraId="503584F7" w14:textId="77777777" w:rsidR="001E524A" w:rsidRPr="00AE1E20" w:rsidRDefault="001E524A" w:rsidP="00817C6F">
            <w:pPr>
              <w:pStyle w:val="western"/>
              <w:numPr>
                <w:ilvl w:val="0"/>
                <w:numId w:val="130"/>
              </w:numPr>
              <w:spacing w:after="100" w:afterAutospacing="1"/>
              <w:jc w:val="left"/>
            </w:pPr>
            <w:r>
              <w:rPr>
                <w:sz w:val="20"/>
                <w:szCs w:val="20"/>
                <w:lang w:val="ro-RO"/>
              </w:rPr>
              <w:t>Jednostek organizacyjnych szpitala,</w:t>
            </w:r>
          </w:p>
          <w:p w14:paraId="303AD04C" w14:textId="77777777" w:rsidR="001E524A" w:rsidRPr="00AE1E20" w:rsidRDefault="001E524A" w:rsidP="00817C6F">
            <w:pPr>
              <w:pStyle w:val="western"/>
              <w:numPr>
                <w:ilvl w:val="0"/>
                <w:numId w:val="130"/>
              </w:numPr>
              <w:spacing w:after="100" w:afterAutospacing="1"/>
              <w:jc w:val="left"/>
            </w:pPr>
            <w:r w:rsidRPr="00AE1E20">
              <w:rPr>
                <w:sz w:val="20"/>
                <w:szCs w:val="20"/>
              </w:rPr>
              <w:t>Personelu szpitala.</w:t>
            </w:r>
          </w:p>
        </w:tc>
        <w:tc>
          <w:tcPr>
            <w:tcW w:w="1601" w:type="dxa"/>
            <w:tcBorders>
              <w:top w:val="single" w:sz="4" w:space="0" w:color="000000"/>
              <w:left w:val="single" w:sz="4" w:space="0" w:color="000000"/>
              <w:bottom w:val="single" w:sz="4" w:space="0" w:color="000000"/>
              <w:right w:val="single" w:sz="4" w:space="0" w:color="000000"/>
            </w:tcBorders>
          </w:tcPr>
          <w:p w14:paraId="5B55C1E8"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03FCDA5F" w14:textId="77777777" w:rsidR="001E524A" w:rsidRDefault="001E524A" w:rsidP="002E67CB">
            <w:pPr>
              <w:spacing w:before="120" w:after="120"/>
              <w:rPr>
                <w:rStyle w:val="Hipercze"/>
                <w:rFonts w:ascii="Garamond" w:hAnsi="Garamond" w:cs="Calibri"/>
                <w:sz w:val="20"/>
                <w:szCs w:val="20"/>
              </w:rPr>
            </w:pPr>
          </w:p>
        </w:tc>
      </w:tr>
      <w:tr w:rsidR="001E524A" w14:paraId="4F727EAE"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653CD79E"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6A28BFC2" w14:textId="77777777" w:rsidR="001E524A" w:rsidRDefault="001E524A" w:rsidP="002E67CB">
            <w:pPr>
              <w:spacing w:before="120" w:after="120"/>
              <w:rPr>
                <w:rFonts w:ascii="Garamond" w:hAnsi="Garamond" w:cs="Calibri"/>
                <w:sz w:val="20"/>
                <w:szCs w:val="20"/>
              </w:rPr>
            </w:pPr>
            <w:r>
              <w:rPr>
                <w:rFonts w:ascii="Garamond" w:hAnsi="Garamond"/>
                <w:sz w:val="20"/>
                <w:szCs w:val="20"/>
              </w:rPr>
              <w:t xml:space="preserve">System umożliwia digitalizację dokumentacji historycznej pacjenta bez konieczności powiązania jej z hospitalizacjami w HIS. Dokumentacja </w:t>
            </w:r>
            <w:proofErr w:type="spellStart"/>
            <w:r>
              <w:rPr>
                <w:rFonts w:ascii="Garamond" w:hAnsi="Garamond"/>
                <w:sz w:val="20"/>
                <w:szCs w:val="20"/>
              </w:rPr>
              <w:t>digitalizowana</w:t>
            </w:r>
            <w:proofErr w:type="spellEnd"/>
            <w:r>
              <w:rPr>
                <w:rFonts w:ascii="Garamond" w:hAnsi="Garamond"/>
                <w:sz w:val="20"/>
                <w:szCs w:val="20"/>
              </w:rPr>
              <w:t xml:space="preserve"> jest i kompletowana w module systemu pozwalającym na jego przypisanie po PESEL lub Księdze Głównej. Pozwala na </w:t>
            </w:r>
            <w:proofErr w:type="spellStart"/>
            <w:r>
              <w:rPr>
                <w:rFonts w:ascii="Garamond" w:hAnsi="Garamond"/>
                <w:sz w:val="20"/>
                <w:szCs w:val="20"/>
              </w:rPr>
              <w:t>doskanowywanie</w:t>
            </w:r>
            <w:proofErr w:type="spellEnd"/>
            <w:r>
              <w:rPr>
                <w:rFonts w:ascii="Garamond" w:hAnsi="Garamond"/>
                <w:sz w:val="20"/>
                <w:szCs w:val="20"/>
              </w:rPr>
              <w:t xml:space="preserve"> kolejnych dokumentów do tego samego pacjenta. Pozwala również na zapis całości </w:t>
            </w:r>
            <w:proofErr w:type="spellStart"/>
            <w:r>
              <w:rPr>
                <w:rFonts w:ascii="Garamond" w:hAnsi="Garamond"/>
                <w:sz w:val="20"/>
                <w:szCs w:val="20"/>
              </w:rPr>
              <w:t>zdigitalizowanej</w:t>
            </w:r>
            <w:proofErr w:type="spellEnd"/>
            <w:r>
              <w:rPr>
                <w:rFonts w:ascii="Garamond" w:hAnsi="Garamond"/>
                <w:sz w:val="20"/>
                <w:szCs w:val="20"/>
              </w:rPr>
              <w:t xml:space="preserve"> dokumentacji na zewnętrzne nośniki tj. CD,DVD,USB.</w:t>
            </w:r>
          </w:p>
        </w:tc>
        <w:tc>
          <w:tcPr>
            <w:tcW w:w="1601" w:type="dxa"/>
            <w:tcBorders>
              <w:top w:val="single" w:sz="4" w:space="0" w:color="000000"/>
              <w:left w:val="single" w:sz="4" w:space="0" w:color="000000"/>
              <w:bottom w:val="single" w:sz="4" w:space="0" w:color="000000"/>
              <w:right w:val="single" w:sz="4" w:space="0" w:color="000000"/>
            </w:tcBorders>
          </w:tcPr>
          <w:p w14:paraId="38515CE1"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2464F0B1" w14:textId="77777777" w:rsidR="001E524A" w:rsidRDefault="001E524A" w:rsidP="002E67CB">
            <w:pPr>
              <w:spacing w:before="120" w:after="120"/>
              <w:rPr>
                <w:rFonts w:ascii="Garamond" w:hAnsi="Garamond" w:cs="Calibri"/>
                <w:sz w:val="20"/>
                <w:szCs w:val="20"/>
              </w:rPr>
            </w:pPr>
          </w:p>
        </w:tc>
      </w:tr>
      <w:tr w:rsidR="001E524A" w14:paraId="43AAF122"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7672C4E1"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2BF7EC9E" w14:textId="77777777" w:rsidR="001E524A" w:rsidRDefault="001E524A" w:rsidP="002E67CB">
            <w:pPr>
              <w:spacing w:before="120" w:after="120"/>
              <w:rPr>
                <w:rFonts w:ascii="Garamond" w:hAnsi="Garamond" w:cs="Calibri"/>
                <w:sz w:val="20"/>
                <w:szCs w:val="20"/>
              </w:rPr>
            </w:pPr>
            <w:r>
              <w:rPr>
                <w:rFonts w:ascii="Garamond" w:hAnsi="Garamond"/>
                <w:sz w:val="20"/>
                <w:szCs w:val="20"/>
              </w:rPr>
              <w:t>System wyposażony w wbudowaną wyszukiwarkę wskanowanych dokumentów</w:t>
            </w:r>
          </w:p>
        </w:tc>
        <w:tc>
          <w:tcPr>
            <w:tcW w:w="1601" w:type="dxa"/>
            <w:tcBorders>
              <w:top w:val="single" w:sz="4" w:space="0" w:color="000000"/>
              <w:left w:val="single" w:sz="4" w:space="0" w:color="000000"/>
              <w:bottom w:val="single" w:sz="4" w:space="0" w:color="000000"/>
              <w:right w:val="single" w:sz="4" w:space="0" w:color="000000"/>
            </w:tcBorders>
          </w:tcPr>
          <w:p w14:paraId="613D2D0F"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02F6731E" w14:textId="77777777" w:rsidR="001E524A" w:rsidRDefault="001E524A" w:rsidP="002E67CB">
            <w:pPr>
              <w:spacing w:before="120" w:after="120"/>
              <w:rPr>
                <w:rStyle w:val="Hipercze"/>
                <w:rFonts w:ascii="Garamond" w:hAnsi="Garamond" w:cs="Calibri"/>
                <w:sz w:val="20"/>
                <w:szCs w:val="20"/>
              </w:rPr>
            </w:pPr>
          </w:p>
        </w:tc>
      </w:tr>
      <w:tr w:rsidR="001E524A" w14:paraId="499AC16C"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0FF177C7"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3D8CD048" w14:textId="77777777" w:rsidR="001E524A" w:rsidRDefault="001E524A" w:rsidP="002E67CB">
            <w:pPr>
              <w:spacing w:before="120" w:after="120"/>
              <w:rPr>
                <w:rFonts w:ascii="Garamond" w:hAnsi="Garamond" w:cs="Calibri"/>
                <w:sz w:val="20"/>
                <w:szCs w:val="20"/>
              </w:rPr>
            </w:pPr>
            <w:r>
              <w:rPr>
                <w:rFonts w:ascii="Garamond" w:hAnsi="Garamond"/>
                <w:sz w:val="20"/>
                <w:szCs w:val="20"/>
              </w:rPr>
              <w:t xml:space="preserve">System obsługuje skanowanie długich oryginałów takich jak między innymi wydruk z badania  EKG, KTG </w:t>
            </w:r>
          </w:p>
        </w:tc>
        <w:tc>
          <w:tcPr>
            <w:tcW w:w="1601" w:type="dxa"/>
            <w:tcBorders>
              <w:top w:val="single" w:sz="4" w:space="0" w:color="000000"/>
              <w:left w:val="single" w:sz="4" w:space="0" w:color="000000"/>
              <w:bottom w:val="single" w:sz="4" w:space="0" w:color="000000"/>
              <w:right w:val="single" w:sz="4" w:space="0" w:color="000000"/>
            </w:tcBorders>
          </w:tcPr>
          <w:p w14:paraId="5E1F1C77" w14:textId="77777777" w:rsidR="001E524A" w:rsidRDefault="001E524A" w:rsidP="002E67CB">
            <w:pPr>
              <w:rPr>
                <w:rFonts w:ascii="Garamond" w:hAnsi="Garamond"/>
                <w:sz w:val="20"/>
                <w:szCs w:val="20"/>
              </w:rPr>
            </w:pPr>
            <w:r w:rsidRPr="003E268D">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6A93F7EA" w14:textId="77777777" w:rsidR="001E524A" w:rsidRDefault="001E524A" w:rsidP="002E67CB">
            <w:pPr>
              <w:spacing w:before="120" w:after="120"/>
              <w:rPr>
                <w:rStyle w:val="Hipercze"/>
                <w:rFonts w:ascii="Garamond" w:hAnsi="Garamond" w:cs="Calibri"/>
                <w:sz w:val="20"/>
                <w:szCs w:val="20"/>
              </w:rPr>
            </w:pPr>
          </w:p>
        </w:tc>
      </w:tr>
      <w:tr w:rsidR="001E524A" w14:paraId="78D10877"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50FB17E9"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4BD13104" w14:textId="77777777" w:rsidR="001E524A" w:rsidRDefault="001E524A" w:rsidP="002E67CB">
            <w:pPr>
              <w:spacing w:before="120" w:after="120"/>
              <w:rPr>
                <w:rFonts w:ascii="Garamond" w:hAnsi="Garamond" w:cs="Calibri"/>
                <w:sz w:val="20"/>
                <w:szCs w:val="20"/>
              </w:rPr>
            </w:pPr>
            <w:r>
              <w:rPr>
                <w:rFonts w:ascii="Garamond" w:hAnsi="Garamond"/>
                <w:sz w:val="20"/>
                <w:szCs w:val="20"/>
              </w:rPr>
              <w:t>System wszystkie komunikaty i informacje wyświetlane na ekranie wyświetla w języku polskim</w:t>
            </w:r>
          </w:p>
        </w:tc>
        <w:tc>
          <w:tcPr>
            <w:tcW w:w="1601" w:type="dxa"/>
            <w:tcBorders>
              <w:top w:val="single" w:sz="4" w:space="0" w:color="000000"/>
              <w:left w:val="single" w:sz="4" w:space="0" w:color="000000"/>
              <w:bottom w:val="single" w:sz="4" w:space="0" w:color="000000"/>
              <w:right w:val="single" w:sz="4" w:space="0" w:color="000000"/>
            </w:tcBorders>
          </w:tcPr>
          <w:p w14:paraId="33524B75" w14:textId="77777777" w:rsidR="001E524A" w:rsidRDefault="001E524A" w:rsidP="002E67CB">
            <w:pPr>
              <w:rPr>
                <w:rFonts w:ascii="Garamond" w:hAnsi="Garamond"/>
                <w:sz w:val="20"/>
                <w:szCs w:val="20"/>
              </w:rPr>
            </w:pPr>
            <w:r w:rsidRPr="003E268D">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77259BA5" w14:textId="77777777" w:rsidR="001E524A" w:rsidRDefault="001E524A" w:rsidP="002E67CB">
            <w:pPr>
              <w:spacing w:before="120" w:after="120"/>
              <w:rPr>
                <w:rStyle w:val="Hipercze"/>
                <w:rFonts w:ascii="Garamond" w:hAnsi="Garamond" w:cs="Calibri"/>
                <w:sz w:val="20"/>
                <w:szCs w:val="20"/>
              </w:rPr>
            </w:pPr>
          </w:p>
        </w:tc>
      </w:tr>
      <w:tr w:rsidR="001E524A" w14:paraId="5AB43D0A"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063EC36E" w14:textId="77777777" w:rsidR="001E524A" w:rsidRDefault="001E524A" w:rsidP="00817C6F">
            <w:pPr>
              <w:pStyle w:val="Akapitzlist"/>
              <w:numPr>
                <w:ilvl w:val="0"/>
                <w:numId w:val="127"/>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30DC12BA" w14:textId="77777777" w:rsidR="001E524A" w:rsidRDefault="001E524A" w:rsidP="002E67CB">
            <w:pPr>
              <w:spacing w:before="120" w:after="120"/>
              <w:rPr>
                <w:rFonts w:ascii="Garamond" w:hAnsi="Garamond" w:cs="Calibri"/>
                <w:sz w:val="20"/>
                <w:szCs w:val="20"/>
              </w:rPr>
            </w:pPr>
            <w:r>
              <w:rPr>
                <w:rFonts w:ascii="Garamond" w:hAnsi="Garamond"/>
                <w:sz w:val="20"/>
                <w:szCs w:val="20"/>
              </w:rPr>
              <w:t>Wykonawca obejmie dostarczone oprogramowanie wsparciem technicznym przez okres 36 miesięcy od momentu odbioru systemu.</w:t>
            </w:r>
          </w:p>
        </w:tc>
        <w:tc>
          <w:tcPr>
            <w:tcW w:w="1601" w:type="dxa"/>
            <w:tcBorders>
              <w:top w:val="single" w:sz="4" w:space="0" w:color="000000"/>
              <w:left w:val="single" w:sz="4" w:space="0" w:color="000000"/>
              <w:bottom w:val="single" w:sz="4" w:space="0" w:color="000000"/>
              <w:right w:val="single" w:sz="4" w:space="0" w:color="000000"/>
            </w:tcBorders>
          </w:tcPr>
          <w:p w14:paraId="05C73327" w14:textId="77777777" w:rsidR="001E524A" w:rsidRDefault="001E524A" w:rsidP="002E67CB">
            <w:pPr>
              <w:rPr>
                <w:rFonts w:ascii="Garamond" w:hAnsi="Garamond"/>
                <w:sz w:val="20"/>
                <w:szCs w:val="20"/>
              </w:rPr>
            </w:pPr>
            <w:r w:rsidRPr="003E268D">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460220E1" w14:textId="77777777" w:rsidR="001E524A" w:rsidRDefault="001E524A" w:rsidP="002E67CB">
            <w:pPr>
              <w:spacing w:before="120" w:after="120"/>
              <w:rPr>
                <w:rStyle w:val="Hipercze"/>
                <w:rFonts w:ascii="Garamond" w:hAnsi="Garamond" w:cs="Calibri"/>
                <w:sz w:val="20"/>
                <w:szCs w:val="20"/>
              </w:rPr>
            </w:pPr>
          </w:p>
        </w:tc>
      </w:tr>
    </w:tbl>
    <w:p w14:paraId="59F2C7D3" w14:textId="77777777" w:rsidR="001E524A" w:rsidRDefault="001E524A" w:rsidP="001E524A">
      <w:pPr>
        <w:spacing w:line="360" w:lineRule="auto"/>
        <w:rPr>
          <w:rFonts w:ascii="Garamond" w:hAnsi="Garamond"/>
          <w:b/>
          <w:bCs/>
          <w:sz w:val="20"/>
          <w:szCs w:val="20"/>
        </w:rPr>
      </w:pPr>
    </w:p>
    <w:p w14:paraId="4F9698A6" w14:textId="2ABAC3B5" w:rsidR="001E524A" w:rsidRDefault="001E524A" w:rsidP="001E524A">
      <w:pPr>
        <w:spacing w:line="360" w:lineRule="auto"/>
        <w:rPr>
          <w:rFonts w:ascii="Garamond" w:hAnsi="Garamond"/>
          <w:b/>
          <w:bCs/>
          <w:sz w:val="20"/>
          <w:szCs w:val="20"/>
        </w:rPr>
      </w:pPr>
      <w:r>
        <w:rPr>
          <w:rFonts w:ascii="Garamond" w:hAnsi="Garamond"/>
          <w:b/>
          <w:bCs/>
          <w:sz w:val="20"/>
          <w:szCs w:val="20"/>
        </w:rPr>
        <w:t>PAKIET II</w:t>
      </w:r>
    </w:p>
    <w:p w14:paraId="5F6B0759" w14:textId="77777777" w:rsidR="001E524A" w:rsidRDefault="001E524A" w:rsidP="001E524A">
      <w:pPr>
        <w:spacing w:line="360" w:lineRule="auto"/>
        <w:rPr>
          <w:rFonts w:ascii="Garamond" w:hAnsi="Garamond"/>
          <w:sz w:val="20"/>
          <w:szCs w:val="20"/>
        </w:rPr>
      </w:pPr>
      <w:r>
        <w:rPr>
          <w:rFonts w:ascii="Garamond" w:hAnsi="Garamond"/>
          <w:sz w:val="20"/>
          <w:szCs w:val="20"/>
        </w:rPr>
        <w:t>Specyfikacja dla Urządzenia wielofunkcyjnego do digitalizacji dokumentacji medycznej  wg specyfikacji w zał. nr 2</w:t>
      </w:r>
    </w:p>
    <w:p w14:paraId="2805C284" w14:textId="77777777" w:rsidR="001E524A" w:rsidRDefault="001E524A" w:rsidP="001E524A">
      <w:pPr>
        <w:spacing w:line="360" w:lineRule="auto"/>
        <w:rPr>
          <w:rFonts w:ascii="Garamond" w:hAnsi="Garamond"/>
          <w:sz w:val="20"/>
          <w:szCs w:val="20"/>
        </w:rPr>
      </w:pPr>
      <w:r>
        <w:rPr>
          <w:rFonts w:ascii="Garamond" w:hAnsi="Garamond"/>
          <w:sz w:val="20"/>
          <w:szCs w:val="20"/>
        </w:rPr>
        <w:t xml:space="preserve">na potrzeby 5 Wojskowego Szpitala Klinicznego z SPZOZ w Krakowie. </w:t>
      </w:r>
    </w:p>
    <w:tbl>
      <w:tblPr>
        <w:tblW w:w="9639" w:type="dxa"/>
        <w:jc w:val="center"/>
        <w:tblLayout w:type="fixed"/>
        <w:tblLook w:val="04A0" w:firstRow="1" w:lastRow="0" w:firstColumn="1" w:lastColumn="0" w:noHBand="0" w:noVBand="1"/>
      </w:tblPr>
      <w:tblGrid>
        <w:gridCol w:w="561"/>
        <w:gridCol w:w="4342"/>
        <w:gridCol w:w="1601"/>
        <w:gridCol w:w="3135"/>
      </w:tblGrid>
      <w:tr w:rsidR="001E524A" w14:paraId="63FB7971"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406351A5" w14:textId="77777777" w:rsidR="001E524A" w:rsidRDefault="001E524A" w:rsidP="002E67CB">
            <w:pPr>
              <w:spacing w:before="120" w:after="120"/>
              <w:rPr>
                <w:rFonts w:ascii="Garamond" w:hAnsi="Garamond" w:cs="Calibri"/>
                <w:b/>
                <w:sz w:val="20"/>
                <w:szCs w:val="20"/>
              </w:rPr>
            </w:pPr>
            <w:proofErr w:type="spellStart"/>
            <w:r>
              <w:rPr>
                <w:rFonts w:ascii="Garamond" w:hAnsi="Garamond" w:cs="Calibri"/>
                <w:b/>
                <w:sz w:val="20"/>
                <w:szCs w:val="20"/>
              </w:rPr>
              <w:t>Lp</w:t>
            </w:r>
            <w:proofErr w:type="spellEnd"/>
          </w:p>
        </w:tc>
        <w:tc>
          <w:tcPr>
            <w:tcW w:w="4342" w:type="dxa"/>
            <w:tcBorders>
              <w:top w:val="single" w:sz="4" w:space="0" w:color="000000"/>
              <w:left w:val="single" w:sz="4" w:space="0" w:color="000000"/>
              <w:bottom w:val="single" w:sz="4" w:space="0" w:color="000000"/>
              <w:right w:val="single" w:sz="4" w:space="0" w:color="000000"/>
            </w:tcBorders>
          </w:tcPr>
          <w:p w14:paraId="3D3FF1A5" w14:textId="77777777" w:rsidR="001E524A" w:rsidRDefault="001E524A" w:rsidP="002E67CB">
            <w:pPr>
              <w:spacing w:before="120" w:after="120"/>
              <w:rPr>
                <w:rFonts w:ascii="Garamond" w:hAnsi="Garamond" w:cs="Calibri"/>
                <w:b/>
                <w:sz w:val="20"/>
                <w:szCs w:val="20"/>
              </w:rPr>
            </w:pPr>
            <w:r>
              <w:rPr>
                <w:rFonts w:ascii="Garamond" w:hAnsi="Garamond" w:cs="Calibri"/>
                <w:b/>
                <w:sz w:val="20"/>
                <w:szCs w:val="20"/>
              </w:rPr>
              <w:t>Wymagania</w:t>
            </w:r>
          </w:p>
        </w:tc>
        <w:tc>
          <w:tcPr>
            <w:tcW w:w="1601" w:type="dxa"/>
            <w:tcBorders>
              <w:top w:val="single" w:sz="4" w:space="0" w:color="000000"/>
              <w:left w:val="single" w:sz="4" w:space="0" w:color="000000"/>
              <w:bottom w:val="single" w:sz="4" w:space="0" w:color="000000"/>
              <w:right w:val="single" w:sz="4" w:space="0" w:color="000000"/>
            </w:tcBorders>
          </w:tcPr>
          <w:p w14:paraId="59262473" w14:textId="77777777" w:rsidR="001E524A" w:rsidRDefault="001E524A" w:rsidP="002E67CB">
            <w:pPr>
              <w:spacing w:before="120" w:after="120"/>
              <w:jc w:val="center"/>
              <w:rPr>
                <w:rFonts w:ascii="Garamond" w:hAnsi="Garamond" w:cs="Calibri"/>
                <w:b/>
                <w:sz w:val="20"/>
                <w:szCs w:val="20"/>
              </w:rPr>
            </w:pPr>
            <w:r>
              <w:rPr>
                <w:rFonts w:ascii="Garamond" w:hAnsi="Garamond" w:cs="Calibri"/>
                <w:b/>
                <w:sz w:val="20"/>
                <w:szCs w:val="20"/>
              </w:rPr>
              <w:t>Wartość wymagana</w:t>
            </w:r>
            <w:r>
              <w:rPr>
                <w:rFonts w:ascii="Garamond" w:hAnsi="Garamond" w:cs="Calibri"/>
                <w:b/>
                <w:sz w:val="20"/>
                <w:szCs w:val="20"/>
              </w:rPr>
              <w:br/>
              <w:t>TAK / NIE</w:t>
            </w:r>
          </w:p>
        </w:tc>
        <w:tc>
          <w:tcPr>
            <w:tcW w:w="3135" w:type="dxa"/>
            <w:tcBorders>
              <w:top w:val="single" w:sz="4" w:space="0" w:color="000000"/>
              <w:left w:val="single" w:sz="4" w:space="0" w:color="000000"/>
              <w:bottom w:val="single" w:sz="4" w:space="0" w:color="000000"/>
              <w:right w:val="single" w:sz="4" w:space="0" w:color="000000"/>
            </w:tcBorders>
          </w:tcPr>
          <w:p w14:paraId="275143FE" w14:textId="77777777" w:rsidR="001E524A" w:rsidRDefault="001E524A" w:rsidP="002E67CB">
            <w:pPr>
              <w:spacing w:before="120" w:after="120"/>
              <w:rPr>
                <w:rFonts w:ascii="Garamond" w:hAnsi="Garamond" w:cs="Calibri"/>
                <w:b/>
                <w:sz w:val="20"/>
                <w:szCs w:val="20"/>
              </w:rPr>
            </w:pPr>
            <w:r>
              <w:rPr>
                <w:rFonts w:ascii="Garamond" w:hAnsi="Garamond" w:cs="Calibri"/>
                <w:b/>
                <w:sz w:val="20"/>
                <w:szCs w:val="20"/>
              </w:rPr>
              <w:t>Wartość Oferowana</w:t>
            </w:r>
          </w:p>
          <w:p w14:paraId="73AA368B" w14:textId="77777777" w:rsidR="001E524A" w:rsidRDefault="001E524A" w:rsidP="002E67CB">
            <w:pPr>
              <w:spacing w:before="120" w:after="120"/>
              <w:rPr>
                <w:rFonts w:ascii="Garamond" w:hAnsi="Garamond" w:cs="Calibri"/>
                <w:b/>
                <w:sz w:val="20"/>
                <w:szCs w:val="20"/>
              </w:rPr>
            </w:pPr>
            <w:r>
              <w:rPr>
                <w:rFonts w:ascii="Garamond" w:hAnsi="Garamond" w:cs="Calibri"/>
                <w:b/>
                <w:sz w:val="20"/>
                <w:szCs w:val="20"/>
              </w:rPr>
              <w:t>(/TAK/NIE/UWAGI OPISAĆ</w:t>
            </w:r>
          </w:p>
        </w:tc>
      </w:tr>
      <w:tr w:rsidR="001E524A" w14:paraId="789EF5AA"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416EC323" w14:textId="77777777" w:rsidR="001E524A" w:rsidRDefault="001E524A" w:rsidP="00817C6F">
            <w:pPr>
              <w:pStyle w:val="Akapitzlist"/>
              <w:numPr>
                <w:ilvl w:val="0"/>
                <w:numId w:val="128"/>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5140DC72" w14:textId="77777777" w:rsidR="001E524A" w:rsidRDefault="001E524A" w:rsidP="002E67CB">
            <w:pPr>
              <w:spacing w:before="120" w:after="120"/>
              <w:rPr>
                <w:rFonts w:ascii="Garamond" w:hAnsi="Garamond" w:cs="Calibri"/>
                <w:sz w:val="20"/>
                <w:szCs w:val="20"/>
              </w:rPr>
            </w:pPr>
            <w:r>
              <w:rPr>
                <w:rFonts w:ascii="Garamond" w:hAnsi="Garamond"/>
                <w:color w:val="000000"/>
                <w:sz w:val="20"/>
                <w:szCs w:val="20"/>
              </w:rPr>
              <w:t>Skaner z modułem automatycznego podajnika ADF, jednoprzebiegowe skanowanie dwustronne, obsługa ręcznego podawania</w:t>
            </w:r>
          </w:p>
        </w:tc>
        <w:tc>
          <w:tcPr>
            <w:tcW w:w="1601" w:type="dxa"/>
            <w:tcBorders>
              <w:top w:val="single" w:sz="4" w:space="0" w:color="000000"/>
              <w:left w:val="single" w:sz="4" w:space="0" w:color="000000"/>
              <w:bottom w:val="single" w:sz="4" w:space="0" w:color="000000"/>
              <w:right w:val="single" w:sz="4" w:space="0" w:color="000000"/>
            </w:tcBorders>
          </w:tcPr>
          <w:p w14:paraId="4055ED3C" w14:textId="77777777" w:rsidR="001E524A" w:rsidRDefault="001E524A" w:rsidP="002E67CB">
            <w:pPr>
              <w:spacing w:before="120" w:after="120"/>
              <w:rPr>
                <w:rFonts w:ascii="Garamond" w:hAnsi="Garamond" w:cs="Calibri"/>
                <w:sz w:val="20"/>
                <w:szCs w:val="20"/>
              </w:rPr>
            </w:pPr>
            <w:r>
              <w:rPr>
                <w:rFonts w:ascii="Garamond" w:hAnsi="Garamond" w:cs="Calibri"/>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3B7AFF3F" w14:textId="77777777" w:rsidR="001E524A" w:rsidRDefault="001E524A" w:rsidP="002E67CB">
            <w:pPr>
              <w:spacing w:before="120" w:after="120"/>
              <w:rPr>
                <w:rFonts w:ascii="Garamond" w:hAnsi="Garamond" w:cs="Calibri"/>
                <w:sz w:val="20"/>
                <w:szCs w:val="20"/>
              </w:rPr>
            </w:pPr>
          </w:p>
        </w:tc>
      </w:tr>
      <w:tr w:rsidR="001E524A" w14:paraId="07D65649"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05437C8A" w14:textId="77777777" w:rsidR="001E524A" w:rsidRDefault="001E524A" w:rsidP="00817C6F">
            <w:pPr>
              <w:pStyle w:val="Akapitzlist"/>
              <w:numPr>
                <w:ilvl w:val="0"/>
                <w:numId w:val="128"/>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090D5E54" w14:textId="77777777" w:rsidR="001E524A" w:rsidRDefault="001E524A" w:rsidP="002E67CB">
            <w:pPr>
              <w:spacing w:before="120" w:after="120"/>
              <w:rPr>
                <w:rFonts w:ascii="Garamond" w:hAnsi="Garamond" w:cs="Calibri"/>
                <w:sz w:val="20"/>
                <w:szCs w:val="20"/>
              </w:rPr>
            </w:pPr>
            <w:r>
              <w:rPr>
                <w:rFonts w:ascii="Garamond" w:hAnsi="Garamond"/>
                <w:sz w:val="20"/>
                <w:szCs w:val="20"/>
              </w:rPr>
              <w:t>Obsługa formatów papieru minimum: A3,A4,A5,A6,B4,B5,B6, wizytówka</w:t>
            </w:r>
          </w:p>
        </w:tc>
        <w:tc>
          <w:tcPr>
            <w:tcW w:w="1601" w:type="dxa"/>
            <w:tcBorders>
              <w:top w:val="single" w:sz="4" w:space="0" w:color="000000"/>
              <w:left w:val="single" w:sz="4" w:space="0" w:color="000000"/>
              <w:bottom w:val="single" w:sz="4" w:space="0" w:color="000000"/>
              <w:right w:val="single" w:sz="4" w:space="0" w:color="000000"/>
            </w:tcBorders>
          </w:tcPr>
          <w:p w14:paraId="60E865B9"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4E9366AA" w14:textId="77777777" w:rsidR="001E524A" w:rsidRDefault="001E524A" w:rsidP="002E67CB">
            <w:pPr>
              <w:spacing w:before="120" w:after="120"/>
              <w:jc w:val="both"/>
              <w:rPr>
                <w:rFonts w:ascii="Garamond" w:hAnsi="Garamond"/>
                <w:sz w:val="20"/>
                <w:szCs w:val="20"/>
              </w:rPr>
            </w:pPr>
          </w:p>
        </w:tc>
      </w:tr>
      <w:tr w:rsidR="001E524A" w14:paraId="092D34C8"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44B8EFC8" w14:textId="77777777" w:rsidR="001E524A" w:rsidRDefault="001E524A" w:rsidP="00817C6F">
            <w:pPr>
              <w:pStyle w:val="Akapitzlist"/>
              <w:numPr>
                <w:ilvl w:val="0"/>
                <w:numId w:val="128"/>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05D3AD84" w14:textId="77777777" w:rsidR="001E524A" w:rsidRDefault="001E524A" w:rsidP="002E67CB">
            <w:pPr>
              <w:spacing w:before="120" w:after="120"/>
              <w:rPr>
                <w:rFonts w:ascii="Garamond" w:hAnsi="Garamond" w:cs="Calibri"/>
                <w:sz w:val="20"/>
                <w:szCs w:val="20"/>
              </w:rPr>
            </w:pPr>
            <w:r>
              <w:rPr>
                <w:rFonts w:ascii="Garamond" w:hAnsi="Garamond"/>
                <w:sz w:val="20"/>
                <w:szCs w:val="20"/>
              </w:rPr>
              <w:t>Możliwość skanowania kart plastikowych oraz dokumentów tożsamości o grubości do 1.4 mm</w:t>
            </w:r>
          </w:p>
        </w:tc>
        <w:tc>
          <w:tcPr>
            <w:tcW w:w="1601" w:type="dxa"/>
            <w:tcBorders>
              <w:top w:val="single" w:sz="4" w:space="0" w:color="000000"/>
              <w:left w:val="single" w:sz="4" w:space="0" w:color="000000"/>
              <w:bottom w:val="single" w:sz="4" w:space="0" w:color="000000"/>
              <w:right w:val="single" w:sz="4" w:space="0" w:color="000000"/>
            </w:tcBorders>
          </w:tcPr>
          <w:p w14:paraId="24B45CF9"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365F82E4" w14:textId="77777777" w:rsidR="001E524A" w:rsidRDefault="001E524A" w:rsidP="002E67CB">
            <w:pPr>
              <w:spacing w:before="120" w:after="120"/>
              <w:jc w:val="both"/>
              <w:rPr>
                <w:rFonts w:ascii="Garamond" w:hAnsi="Garamond"/>
                <w:sz w:val="20"/>
                <w:szCs w:val="20"/>
              </w:rPr>
            </w:pPr>
          </w:p>
        </w:tc>
      </w:tr>
      <w:tr w:rsidR="001E524A" w14:paraId="44C40DAA"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264E88DE" w14:textId="77777777" w:rsidR="001E524A" w:rsidRDefault="001E524A" w:rsidP="00817C6F">
            <w:pPr>
              <w:pStyle w:val="Akapitzlist"/>
              <w:numPr>
                <w:ilvl w:val="0"/>
                <w:numId w:val="128"/>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2DE56692" w14:textId="77777777" w:rsidR="001E524A" w:rsidRDefault="001E524A" w:rsidP="002E67CB">
            <w:pPr>
              <w:spacing w:before="120" w:after="120"/>
              <w:rPr>
                <w:rFonts w:ascii="Garamond" w:hAnsi="Garamond" w:cs="Calibri"/>
                <w:sz w:val="20"/>
                <w:szCs w:val="20"/>
              </w:rPr>
            </w:pPr>
            <w:r>
              <w:rPr>
                <w:rFonts w:ascii="Garamond" w:hAnsi="Garamond"/>
                <w:sz w:val="20"/>
                <w:szCs w:val="20"/>
              </w:rPr>
              <w:t>Możliwość załadowania do podajnika ADF minimum 100 arkuszy formatu A4 o grubości 80g/m2</w:t>
            </w:r>
          </w:p>
        </w:tc>
        <w:tc>
          <w:tcPr>
            <w:tcW w:w="1601" w:type="dxa"/>
            <w:tcBorders>
              <w:top w:val="single" w:sz="4" w:space="0" w:color="000000"/>
              <w:left w:val="single" w:sz="4" w:space="0" w:color="000000"/>
              <w:bottom w:val="single" w:sz="4" w:space="0" w:color="000000"/>
              <w:right w:val="single" w:sz="4" w:space="0" w:color="000000"/>
            </w:tcBorders>
          </w:tcPr>
          <w:p w14:paraId="549CB22D"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1A6C3899" w14:textId="77777777" w:rsidR="001E524A" w:rsidRDefault="001E524A" w:rsidP="002E67CB">
            <w:pPr>
              <w:spacing w:before="120" w:after="120"/>
              <w:rPr>
                <w:rStyle w:val="Hipercze"/>
                <w:rFonts w:ascii="Garamond" w:hAnsi="Garamond" w:cs="Calibri"/>
                <w:sz w:val="20"/>
                <w:szCs w:val="20"/>
              </w:rPr>
            </w:pPr>
          </w:p>
        </w:tc>
      </w:tr>
      <w:tr w:rsidR="001E524A" w14:paraId="4EBC6B29"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304D028F" w14:textId="77777777" w:rsidR="001E524A" w:rsidRDefault="001E524A" w:rsidP="00817C6F">
            <w:pPr>
              <w:pStyle w:val="Akapitzlist"/>
              <w:numPr>
                <w:ilvl w:val="0"/>
                <w:numId w:val="128"/>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1567EC96" w14:textId="77777777" w:rsidR="001E524A" w:rsidRDefault="001E524A" w:rsidP="002E67CB">
            <w:pPr>
              <w:spacing w:before="120" w:after="120"/>
              <w:rPr>
                <w:rFonts w:ascii="Garamond" w:hAnsi="Garamond" w:cs="Calibri"/>
                <w:sz w:val="20"/>
                <w:szCs w:val="20"/>
              </w:rPr>
            </w:pPr>
            <w:r>
              <w:rPr>
                <w:rFonts w:ascii="Garamond" w:hAnsi="Garamond"/>
                <w:sz w:val="20"/>
                <w:szCs w:val="20"/>
              </w:rPr>
              <w:t>Obsługa gramatury papieru od 27 do 410g/m2</w:t>
            </w:r>
          </w:p>
        </w:tc>
        <w:tc>
          <w:tcPr>
            <w:tcW w:w="1601" w:type="dxa"/>
            <w:tcBorders>
              <w:top w:val="single" w:sz="4" w:space="0" w:color="000000"/>
              <w:left w:val="single" w:sz="4" w:space="0" w:color="000000"/>
              <w:bottom w:val="single" w:sz="4" w:space="0" w:color="000000"/>
              <w:right w:val="single" w:sz="4" w:space="0" w:color="000000"/>
            </w:tcBorders>
          </w:tcPr>
          <w:p w14:paraId="4EEBF8A7"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4DAF076B" w14:textId="77777777" w:rsidR="001E524A" w:rsidRDefault="001E524A" w:rsidP="002E67CB">
            <w:pPr>
              <w:spacing w:before="120" w:after="120"/>
              <w:rPr>
                <w:rStyle w:val="Hipercze"/>
                <w:rFonts w:ascii="Garamond" w:hAnsi="Garamond" w:cs="Calibri"/>
                <w:sz w:val="20"/>
                <w:szCs w:val="20"/>
              </w:rPr>
            </w:pPr>
          </w:p>
        </w:tc>
      </w:tr>
      <w:tr w:rsidR="001E524A" w14:paraId="4C7E4BAD"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2D67F530" w14:textId="77777777" w:rsidR="001E524A" w:rsidRDefault="001E524A" w:rsidP="00817C6F">
            <w:pPr>
              <w:pStyle w:val="Akapitzlist"/>
              <w:numPr>
                <w:ilvl w:val="0"/>
                <w:numId w:val="128"/>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0835FE7E" w14:textId="77777777" w:rsidR="001E524A" w:rsidRDefault="001E524A" w:rsidP="002E67CB">
            <w:pPr>
              <w:spacing w:before="120" w:after="120"/>
              <w:rPr>
                <w:rFonts w:ascii="Garamond" w:hAnsi="Garamond" w:cs="Calibri"/>
                <w:sz w:val="20"/>
                <w:szCs w:val="20"/>
              </w:rPr>
            </w:pPr>
            <w:r>
              <w:rPr>
                <w:rFonts w:ascii="Garamond" w:hAnsi="Garamond"/>
                <w:sz w:val="20"/>
                <w:szCs w:val="20"/>
              </w:rPr>
              <w:t xml:space="preserve">Rozdzielczość optyczna minimum 600 </w:t>
            </w:r>
            <w:proofErr w:type="spellStart"/>
            <w:r>
              <w:rPr>
                <w:rFonts w:ascii="Garamond" w:hAnsi="Garamond"/>
                <w:sz w:val="20"/>
                <w:szCs w:val="20"/>
              </w:rPr>
              <w:t>dpi</w:t>
            </w:r>
            <w:proofErr w:type="spellEnd"/>
          </w:p>
        </w:tc>
        <w:tc>
          <w:tcPr>
            <w:tcW w:w="1601" w:type="dxa"/>
            <w:tcBorders>
              <w:top w:val="single" w:sz="4" w:space="0" w:color="000000"/>
              <w:left w:val="single" w:sz="4" w:space="0" w:color="000000"/>
              <w:bottom w:val="single" w:sz="4" w:space="0" w:color="000000"/>
              <w:right w:val="single" w:sz="4" w:space="0" w:color="000000"/>
            </w:tcBorders>
          </w:tcPr>
          <w:p w14:paraId="1A70E943"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78B17FBC" w14:textId="77777777" w:rsidR="001E524A" w:rsidRDefault="001E524A" w:rsidP="002E67CB">
            <w:pPr>
              <w:spacing w:before="120" w:after="120"/>
              <w:rPr>
                <w:rFonts w:ascii="Garamond" w:hAnsi="Garamond" w:cs="Calibri"/>
                <w:sz w:val="20"/>
                <w:szCs w:val="20"/>
              </w:rPr>
            </w:pPr>
          </w:p>
        </w:tc>
      </w:tr>
      <w:tr w:rsidR="001E524A" w14:paraId="0D511A26"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242A19C5" w14:textId="77777777" w:rsidR="001E524A" w:rsidRDefault="001E524A" w:rsidP="00817C6F">
            <w:pPr>
              <w:pStyle w:val="Akapitzlist"/>
              <w:numPr>
                <w:ilvl w:val="0"/>
                <w:numId w:val="128"/>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7E2B5FF2" w14:textId="77777777" w:rsidR="001E524A" w:rsidRDefault="001E524A" w:rsidP="002E67CB">
            <w:pPr>
              <w:spacing w:before="120" w:after="120"/>
              <w:rPr>
                <w:rFonts w:ascii="Garamond" w:hAnsi="Garamond" w:cs="Calibri"/>
                <w:sz w:val="20"/>
                <w:szCs w:val="20"/>
              </w:rPr>
            </w:pPr>
            <w:r>
              <w:rPr>
                <w:rFonts w:ascii="Garamond" w:hAnsi="Garamond"/>
                <w:sz w:val="20"/>
                <w:szCs w:val="20"/>
              </w:rPr>
              <w:t>Komunikacja z urządzeniem za pośrednictwem USB 3.0/USB2.0/USB1.0</w:t>
            </w:r>
          </w:p>
        </w:tc>
        <w:tc>
          <w:tcPr>
            <w:tcW w:w="1601" w:type="dxa"/>
            <w:tcBorders>
              <w:top w:val="single" w:sz="4" w:space="0" w:color="000000"/>
              <w:left w:val="single" w:sz="4" w:space="0" w:color="000000"/>
              <w:bottom w:val="single" w:sz="4" w:space="0" w:color="000000"/>
              <w:right w:val="single" w:sz="4" w:space="0" w:color="000000"/>
            </w:tcBorders>
          </w:tcPr>
          <w:p w14:paraId="610CCEC2"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4364CE74" w14:textId="77777777" w:rsidR="001E524A" w:rsidRDefault="001E524A" w:rsidP="002E67CB">
            <w:pPr>
              <w:spacing w:before="120" w:after="120"/>
              <w:jc w:val="both"/>
              <w:rPr>
                <w:rFonts w:ascii="Garamond" w:hAnsi="Garamond" w:cs="Calibri"/>
                <w:sz w:val="20"/>
                <w:szCs w:val="20"/>
              </w:rPr>
            </w:pPr>
          </w:p>
        </w:tc>
      </w:tr>
      <w:tr w:rsidR="001E524A" w14:paraId="5E4F3F1C"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7B64EDC1" w14:textId="77777777" w:rsidR="001E524A" w:rsidRDefault="001E524A" w:rsidP="00817C6F">
            <w:pPr>
              <w:pStyle w:val="Akapitzlist"/>
              <w:numPr>
                <w:ilvl w:val="0"/>
                <w:numId w:val="128"/>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6A021007" w14:textId="77777777" w:rsidR="001E524A" w:rsidRDefault="001E524A" w:rsidP="002E67CB">
            <w:pPr>
              <w:spacing w:before="120" w:after="120"/>
              <w:rPr>
                <w:rFonts w:ascii="Garamond" w:hAnsi="Garamond" w:cs="Calibri"/>
                <w:sz w:val="20"/>
                <w:szCs w:val="20"/>
              </w:rPr>
            </w:pPr>
            <w:r>
              <w:rPr>
                <w:rFonts w:ascii="Garamond" w:hAnsi="Garamond"/>
                <w:sz w:val="20"/>
                <w:szCs w:val="20"/>
              </w:rPr>
              <w:t>Skanowanie o szybkości minimum 60 arkuszy na minutę w trybie jednostronnym i minimum 120 stron na minutę w trybie dwustronnym</w:t>
            </w:r>
          </w:p>
        </w:tc>
        <w:tc>
          <w:tcPr>
            <w:tcW w:w="1601" w:type="dxa"/>
            <w:tcBorders>
              <w:top w:val="single" w:sz="4" w:space="0" w:color="000000"/>
              <w:left w:val="single" w:sz="4" w:space="0" w:color="000000"/>
              <w:bottom w:val="single" w:sz="4" w:space="0" w:color="000000"/>
              <w:right w:val="single" w:sz="4" w:space="0" w:color="000000"/>
            </w:tcBorders>
          </w:tcPr>
          <w:p w14:paraId="6C2DD3C0"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35216C94" w14:textId="77777777" w:rsidR="001E524A" w:rsidRDefault="001E524A" w:rsidP="002E67CB">
            <w:pPr>
              <w:spacing w:before="120" w:after="120"/>
              <w:jc w:val="both"/>
              <w:rPr>
                <w:rFonts w:ascii="Garamond" w:hAnsi="Garamond" w:cs="Calibri"/>
                <w:sz w:val="20"/>
                <w:szCs w:val="20"/>
              </w:rPr>
            </w:pPr>
          </w:p>
        </w:tc>
      </w:tr>
      <w:tr w:rsidR="001E524A" w14:paraId="38C5B11D"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2134EABE" w14:textId="77777777" w:rsidR="001E524A" w:rsidRDefault="001E524A" w:rsidP="00817C6F">
            <w:pPr>
              <w:pStyle w:val="Akapitzlist"/>
              <w:numPr>
                <w:ilvl w:val="0"/>
                <w:numId w:val="128"/>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061E3F23" w14:textId="77777777" w:rsidR="001E524A" w:rsidRDefault="001E524A" w:rsidP="002E67CB">
            <w:pPr>
              <w:spacing w:before="120" w:after="120"/>
              <w:rPr>
                <w:rFonts w:ascii="Garamond" w:hAnsi="Garamond" w:cs="Calibri"/>
                <w:sz w:val="20"/>
                <w:szCs w:val="20"/>
              </w:rPr>
            </w:pPr>
            <w:r>
              <w:rPr>
                <w:rFonts w:ascii="Garamond" w:hAnsi="Garamond"/>
                <w:sz w:val="20"/>
                <w:szCs w:val="20"/>
              </w:rPr>
              <w:t>Waga urządzenia nie może przekraczać 8kg</w:t>
            </w:r>
          </w:p>
        </w:tc>
        <w:tc>
          <w:tcPr>
            <w:tcW w:w="1601" w:type="dxa"/>
            <w:tcBorders>
              <w:top w:val="single" w:sz="4" w:space="0" w:color="000000"/>
              <w:left w:val="single" w:sz="4" w:space="0" w:color="000000"/>
              <w:bottom w:val="single" w:sz="4" w:space="0" w:color="000000"/>
              <w:right w:val="single" w:sz="4" w:space="0" w:color="000000"/>
            </w:tcBorders>
          </w:tcPr>
          <w:p w14:paraId="5168D976"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3E6B631A" w14:textId="77777777" w:rsidR="001E524A" w:rsidRDefault="001E524A" w:rsidP="002E67CB">
            <w:pPr>
              <w:spacing w:before="120" w:after="120"/>
              <w:jc w:val="both"/>
              <w:rPr>
                <w:rFonts w:ascii="Garamond" w:hAnsi="Garamond" w:cs="Calibri"/>
                <w:sz w:val="20"/>
                <w:szCs w:val="20"/>
              </w:rPr>
            </w:pPr>
          </w:p>
        </w:tc>
      </w:tr>
      <w:tr w:rsidR="001E524A" w14:paraId="09514A0C"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1328891E" w14:textId="77777777" w:rsidR="001E524A" w:rsidRDefault="001E524A" w:rsidP="00817C6F">
            <w:pPr>
              <w:pStyle w:val="Akapitzlist"/>
              <w:numPr>
                <w:ilvl w:val="0"/>
                <w:numId w:val="128"/>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152106BD" w14:textId="77777777" w:rsidR="001E524A" w:rsidRDefault="001E524A" w:rsidP="002E67CB">
            <w:pPr>
              <w:spacing w:before="120" w:after="120"/>
              <w:rPr>
                <w:rFonts w:ascii="Garamond" w:hAnsi="Garamond" w:cs="Calibri"/>
                <w:sz w:val="20"/>
                <w:szCs w:val="20"/>
              </w:rPr>
            </w:pPr>
            <w:r>
              <w:rPr>
                <w:rFonts w:ascii="Garamond" w:hAnsi="Garamond"/>
                <w:sz w:val="20"/>
                <w:szCs w:val="20"/>
              </w:rPr>
              <w:t>Urządzenie dostarczone z pakietem sterowników na zewnętrznych nośnikach typu CD/DVD lub możliwość pobrania ze strony producenta urządzenia</w:t>
            </w:r>
          </w:p>
        </w:tc>
        <w:tc>
          <w:tcPr>
            <w:tcW w:w="1601" w:type="dxa"/>
            <w:tcBorders>
              <w:top w:val="single" w:sz="4" w:space="0" w:color="000000"/>
              <w:left w:val="single" w:sz="4" w:space="0" w:color="000000"/>
              <w:bottom w:val="single" w:sz="4" w:space="0" w:color="000000"/>
              <w:right w:val="single" w:sz="4" w:space="0" w:color="000000"/>
            </w:tcBorders>
          </w:tcPr>
          <w:p w14:paraId="2F0C3509"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025B72D7" w14:textId="77777777" w:rsidR="001E524A" w:rsidRDefault="001E524A" w:rsidP="002E67CB">
            <w:pPr>
              <w:spacing w:before="120" w:after="120"/>
              <w:jc w:val="both"/>
              <w:rPr>
                <w:rFonts w:ascii="Garamond" w:hAnsi="Garamond" w:cs="Calibri"/>
                <w:sz w:val="20"/>
                <w:szCs w:val="20"/>
              </w:rPr>
            </w:pPr>
          </w:p>
        </w:tc>
      </w:tr>
      <w:tr w:rsidR="001E524A" w14:paraId="5D26CDD0"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0E925AB9" w14:textId="77777777" w:rsidR="001E524A" w:rsidRDefault="001E524A" w:rsidP="00817C6F">
            <w:pPr>
              <w:pStyle w:val="Akapitzlist"/>
              <w:numPr>
                <w:ilvl w:val="0"/>
                <w:numId w:val="128"/>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1FAF23B2" w14:textId="77777777" w:rsidR="001E524A" w:rsidRDefault="001E524A" w:rsidP="002E67CB">
            <w:pPr>
              <w:spacing w:before="120" w:after="120"/>
              <w:rPr>
                <w:rFonts w:ascii="Garamond" w:hAnsi="Garamond" w:cs="Calibri"/>
                <w:sz w:val="20"/>
                <w:szCs w:val="20"/>
              </w:rPr>
            </w:pPr>
            <w:r>
              <w:rPr>
                <w:rFonts w:ascii="Garamond" w:hAnsi="Garamond"/>
                <w:sz w:val="20"/>
                <w:szCs w:val="20"/>
              </w:rPr>
              <w:t>Urządzenie posiada sterowniki TWAIN i ISIS w pełnej polskojęzycznej wersji interfejsu użytkownika</w:t>
            </w:r>
          </w:p>
        </w:tc>
        <w:tc>
          <w:tcPr>
            <w:tcW w:w="1601" w:type="dxa"/>
            <w:tcBorders>
              <w:top w:val="single" w:sz="4" w:space="0" w:color="000000"/>
              <w:left w:val="single" w:sz="4" w:space="0" w:color="000000"/>
              <w:bottom w:val="single" w:sz="4" w:space="0" w:color="000000"/>
              <w:right w:val="single" w:sz="4" w:space="0" w:color="000000"/>
            </w:tcBorders>
          </w:tcPr>
          <w:p w14:paraId="1CF92C9C"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1E311CB3" w14:textId="77777777" w:rsidR="001E524A" w:rsidRDefault="001E524A" w:rsidP="002E67CB">
            <w:pPr>
              <w:spacing w:before="120" w:after="120"/>
              <w:jc w:val="both"/>
              <w:rPr>
                <w:rFonts w:ascii="Garamond" w:hAnsi="Garamond" w:cs="Calibri"/>
                <w:sz w:val="20"/>
                <w:szCs w:val="20"/>
              </w:rPr>
            </w:pPr>
          </w:p>
        </w:tc>
      </w:tr>
      <w:tr w:rsidR="001E524A" w14:paraId="71345DEE"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34B29166" w14:textId="77777777" w:rsidR="001E524A" w:rsidRDefault="001E524A" w:rsidP="00817C6F">
            <w:pPr>
              <w:pStyle w:val="Akapitzlist"/>
              <w:numPr>
                <w:ilvl w:val="0"/>
                <w:numId w:val="128"/>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vAlign w:val="center"/>
          </w:tcPr>
          <w:p w14:paraId="4180B658" w14:textId="77777777" w:rsidR="001E524A" w:rsidRDefault="001E524A" w:rsidP="002E67CB">
            <w:pPr>
              <w:spacing w:before="120" w:after="120"/>
              <w:rPr>
                <w:rFonts w:ascii="Garamond" w:hAnsi="Garamond" w:cs="Calibri"/>
                <w:sz w:val="20"/>
                <w:szCs w:val="20"/>
              </w:rPr>
            </w:pPr>
            <w:r>
              <w:rPr>
                <w:rFonts w:ascii="Garamond" w:hAnsi="Garamond"/>
                <w:sz w:val="20"/>
                <w:szCs w:val="20"/>
              </w:rPr>
              <w:t>W ramach zamówienia wykonawca dostarczy urządzenia i przeprowadzi ich montaż w miejsca wskazane przez zamawiającego, dokona szkolenia w zakresie obsługi urządzenia oraz połączy urządzenia z systemem digitalizacji dokumentacji medycznej</w:t>
            </w:r>
          </w:p>
        </w:tc>
        <w:tc>
          <w:tcPr>
            <w:tcW w:w="1601" w:type="dxa"/>
            <w:tcBorders>
              <w:top w:val="single" w:sz="4" w:space="0" w:color="000000"/>
              <w:left w:val="single" w:sz="4" w:space="0" w:color="000000"/>
              <w:bottom w:val="single" w:sz="4" w:space="0" w:color="000000"/>
              <w:right w:val="single" w:sz="4" w:space="0" w:color="000000"/>
            </w:tcBorders>
          </w:tcPr>
          <w:p w14:paraId="01E021F8"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0E83CBF6" w14:textId="77777777" w:rsidR="001E524A" w:rsidRDefault="001E524A" w:rsidP="002E67CB">
            <w:pPr>
              <w:spacing w:before="120" w:after="120"/>
              <w:rPr>
                <w:rFonts w:ascii="Garamond" w:hAnsi="Garamond" w:cs="Calibri"/>
                <w:sz w:val="20"/>
                <w:szCs w:val="20"/>
              </w:rPr>
            </w:pPr>
          </w:p>
        </w:tc>
      </w:tr>
      <w:tr w:rsidR="001E524A" w14:paraId="553D7504"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010461D6" w14:textId="77777777" w:rsidR="001E524A" w:rsidRDefault="001E524A" w:rsidP="00817C6F">
            <w:pPr>
              <w:pStyle w:val="Akapitzlist"/>
              <w:numPr>
                <w:ilvl w:val="0"/>
                <w:numId w:val="128"/>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2029F149" w14:textId="77777777" w:rsidR="001E524A" w:rsidRDefault="001E524A" w:rsidP="002E67CB">
            <w:pPr>
              <w:spacing w:before="120" w:after="120"/>
              <w:rPr>
                <w:rFonts w:ascii="Garamond" w:hAnsi="Garamond" w:cs="Calibri"/>
                <w:sz w:val="20"/>
                <w:szCs w:val="20"/>
                <w:highlight w:val="yellow"/>
              </w:rPr>
            </w:pPr>
            <w:r>
              <w:rPr>
                <w:rFonts w:ascii="Garamond" w:hAnsi="Garamond"/>
                <w:color w:val="000000"/>
                <w:sz w:val="20"/>
                <w:szCs w:val="20"/>
              </w:rPr>
              <w:t>Każdy dostarczony skaner musi być fabrycznie nowy, zakupiony w oficjalnym kanale sprzedaży producenta na rynek Polski (autoryzowany dystrybutor z siedzibą na terenie RP) i posiadać pakiet usług gwarancyjnych kierowanych do użytkowników z obszaru Rzeczypospolitej Polskiej – należy dołączyć stosowne oświadczenie</w:t>
            </w:r>
          </w:p>
        </w:tc>
        <w:tc>
          <w:tcPr>
            <w:tcW w:w="1601" w:type="dxa"/>
            <w:tcBorders>
              <w:top w:val="single" w:sz="4" w:space="0" w:color="000000"/>
              <w:left w:val="single" w:sz="4" w:space="0" w:color="000000"/>
              <w:bottom w:val="single" w:sz="4" w:space="0" w:color="000000"/>
              <w:right w:val="single" w:sz="4" w:space="0" w:color="000000"/>
            </w:tcBorders>
          </w:tcPr>
          <w:p w14:paraId="041A4D40"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0012330F" w14:textId="77777777" w:rsidR="001E524A" w:rsidRDefault="001E524A" w:rsidP="002E67CB">
            <w:pPr>
              <w:spacing w:before="120" w:after="120"/>
              <w:rPr>
                <w:rFonts w:ascii="Garamond" w:hAnsi="Garamond" w:cs="Calibri"/>
                <w:sz w:val="20"/>
                <w:szCs w:val="20"/>
              </w:rPr>
            </w:pPr>
          </w:p>
        </w:tc>
      </w:tr>
      <w:tr w:rsidR="001E524A" w14:paraId="0CA2F00D"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31BF033E" w14:textId="77777777" w:rsidR="001E524A" w:rsidRDefault="001E524A" w:rsidP="00817C6F">
            <w:pPr>
              <w:pStyle w:val="Akapitzlist"/>
              <w:numPr>
                <w:ilvl w:val="0"/>
                <w:numId w:val="128"/>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07EC36CC" w14:textId="77777777" w:rsidR="001E524A" w:rsidRPr="006840B0" w:rsidRDefault="001E524A" w:rsidP="002E67CB">
            <w:pPr>
              <w:spacing w:before="120" w:after="120"/>
              <w:rPr>
                <w:rFonts w:ascii="Garamond" w:hAnsi="Garamond" w:cs="Calibri"/>
                <w:sz w:val="20"/>
                <w:szCs w:val="20"/>
                <w:highlight w:val="yellow"/>
              </w:rPr>
            </w:pPr>
            <w:r w:rsidRPr="006840B0">
              <w:rPr>
                <w:rFonts w:ascii="Garamond" w:hAnsi="Garamond"/>
                <w:color w:val="000000"/>
                <w:sz w:val="20"/>
                <w:szCs w:val="20"/>
              </w:rPr>
              <w:t>Wykonawca ponosi pełną odpowiedzialność za zapewnienie kompatybilności urządzeń z systemem digitalizacji dokumentacji medycznej Zamawiającego oraz za osiągnięcie efektu w postaci prawidłowej wymiany danych.</w:t>
            </w:r>
          </w:p>
        </w:tc>
        <w:tc>
          <w:tcPr>
            <w:tcW w:w="1601" w:type="dxa"/>
            <w:tcBorders>
              <w:top w:val="single" w:sz="4" w:space="0" w:color="000000"/>
              <w:left w:val="single" w:sz="4" w:space="0" w:color="000000"/>
              <w:bottom w:val="single" w:sz="4" w:space="0" w:color="000000"/>
              <w:right w:val="single" w:sz="4" w:space="0" w:color="000000"/>
            </w:tcBorders>
          </w:tcPr>
          <w:p w14:paraId="0BFED859"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4ABE9690" w14:textId="77777777" w:rsidR="001E524A" w:rsidRDefault="001E524A" w:rsidP="002E67CB">
            <w:pPr>
              <w:spacing w:before="120" w:after="120"/>
              <w:rPr>
                <w:rFonts w:ascii="Garamond" w:hAnsi="Garamond" w:cs="Calibri"/>
                <w:sz w:val="20"/>
                <w:szCs w:val="20"/>
              </w:rPr>
            </w:pPr>
          </w:p>
        </w:tc>
      </w:tr>
      <w:tr w:rsidR="001E524A" w14:paraId="53E4D03F"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61DFDF1D" w14:textId="77777777" w:rsidR="001E524A" w:rsidRDefault="001E524A" w:rsidP="00817C6F">
            <w:pPr>
              <w:pStyle w:val="Akapitzlist"/>
              <w:numPr>
                <w:ilvl w:val="0"/>
                <w:numId w:val="128"/>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647F44CF" w14:textId="01FE8342" w:rsidR="001E524A" w:rsidRDefault="001E524A" w:rsidP="002E67CB">
            <w:pPr>
              <w:spacing w:before="120" w:after="120"/>
              <w:rPr>
                <w:rFonts w:ascii="Garamond" w:hAnsi="Garamond" w:cs="Calibri"/>
                <w:sz w:val="20"/>
                <w:szCs w:val="20"/>
                <w:highlight w:val="yellow"/>
              </w:rPr>
            </w:pPr>
            <w:r w:rsidRPr="00326D12">
              <w:rPr>
                <w:rFonts w:ascii="Garamond" w:hAnsi="Garamond"/>
                <w:sz w:val="20"/>
                <w:szCs w:val="20"/>
              </w:rPr>
              <w:t xml:space="preserve">Gwarancja: </w:t>
            </w:r>
            <w:r w:rsidR="00AD1AC2" w:rsidRPr="00326D12">
              <w:rPr>
                <w:rFonts w:ascii="Garamond" w:hAnsi="Garamond"/>
                <w:sz w:val="20"/>
                <w:szCs w:val="20"/>
              </w:rPr>
              <w:t xml:space="preserve">min </w:t>
            </w:r>
            <w:r w:rsidRPr="00326D12">
              <w:rPr>
                <w:rFonts w:ascii="Garamond" w:hAnsi="Garamond"/>
                <w:sz w:val="20"/>
                <w:szCs w:val="20"/>
              </w:rPr>
              <w:t xml:space="preserve">36 miesięcy. </w:t>
            </w:r>
            <w:r w:rsidR="00AD1AC2" w:rsidRPr="00326D12">
              <w:rPr>
                <w:rFonts w:ascii="Garamond" w:hAnsi="Garamond"/>
                <w:sz w:val="20"/>
                <w:szCs w:val="20"/>
              </w:rPr>
              <w:t>maks.</w:t>
            </w:r>
            <w:r w:rsidR="00326D12" w:rsidRPr="00326D12">
              <w:rPr>
                <w:rFonts w:ascii="Garamond" w:hAnsi="Garamond"/>
                <w:sz w:val="20"/>
                <w:szCs w:val="20"/>
              </w:rPr>
              <w:t xml:space="preserve"> 60 miesięcy</w:t>
            </w:r>
          </w:p>
        </w:tc>
        <w:tc>
          <w:tcPr>
            <w:tcW w:w="1601" w:type="dxa"/>
            <w:tcBorders>
              <w:top w:val="single" w:sz="4" w:space="0" w:color="000000"/>
              <w:left w:val="single" w:sz="4" w:space="0" w:color="000000"/>
              <w:bottom w:val="single" w:sz="4" w:space="0" w:color="000000"/>
              <w:right w:val="single" w:sz="4" w:space="0" w:color="000000"/>
            </w:tcBorders>
          </w:tcPr>
          <w:p w14:paraId="017F9AE9"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17668ABA" w14:textId="77777777" w:rsidR="001E524A" w:rsidRDefault="001E524A" w:rsidP="002E67CB">
            <w:pPr>
              <w:spacing w:before="120" w:after="120"/>
              <w:rPr>
                <w:rFonts w:ascii="Garamond" w:hAnsi="Garamond" w:cs="Calibri"/>
                <w:sz w:val="20"/>
                <w:szCs w:val="20"/>
              </w:rPr>
            </w:pPr>
          </w:p>
        </w:tc>
      </w:tr>
    </w:tbl>
    <w:p w14:paraId="3C69CC97" w14:textId="77777777" w:rsidR="001E524A" w:rsidRDefault="001E524A" w:rsidP="001E524A">
      <w:pPr>
        <w:spacing w:line="360" w:lineRule="auto"/>
        <w:rPr>
          <w:rFonts w:ascii="Garamond" w:hAnsi="Garamond"/>
          <w:sz w:val="20"/>
          <w:szCs w:val="20"/>
        </w:rPr>
      </w:pPr>
    </w:p>
    <w:p w14:paraId="41DAA083" w14:textId="77777777" w:rsidR="001E524A" w:rsidRDefault="001E524A" w:rsidP="001E524A">
      <w:pPr>
        <w:spacing w:line="360" w:lineRule="auto"/>
        <w:rPr>
          <w:rFonts w:ascii="Garamond" w:hAnsi="Garamond"/>
          <w:b/>
          <w:bCs/>
          <w:sz w:val="20"/>
          <w:szCs w:val="20"/>
        </w:rPr>
      </w:pPr>
      <w:r>
        <w:rPr>
          <w:rFonts w:ascii="Garamond" w:hAnsi="Garamond"/>
          <w:b/>
          <w:bCs/>
          <w:sz w:val="20"/>
          <w:szCs w:val="20"/>
        </w:rPr>
        <w:t>PAKIET III</w:t>
      </w:r>
    </w:p>
    <w:p w14:paraId="7B4C8B64" w14:textId="77777777" w:rsidR="001E524A" w:rsidRPr="00F6621A" w:rsidRDefault="001E524A" w:rsidP="001E524A">
      <w:pPr>
        <w:spacing w:line="360" w:lineRule="auto"/>
        <w:rPr>
          <w:rFonts w:ascii="Garamond" w:hAnsi="Garamond"/>
          <w:sz w:val="20"/>
          <w:szCs w:val="20"/>
        </w:rPr>
      </w:pPr>
      <w:r>
        <w:rPr>
          <w:rFonts w:ascii="Garamond" w:hAnsi="Garamond"/>
          <w:sz w:val="20"/>
          <w:szCs w:val="20"/>
        </w:rPr>
        <w:t xml:space="preserve">Specyfikacja dla Zakupu modułu zbiorczej zaległej indeksacji wg specyfikacji w zał. nr 3 na potrzeby 5 Wojskowego Szpitala Klinicznego z SPZOZ w Krakowie. </w:t>
      </w:r>
    </w:p>
    <w:tbl>
      <w:tblPr>
        <w:tblW w:w="9639" w:type="dxa"/>
        <w:jc w:val="center"/>
        <w:tblLayout w:type="fixed"/>
        <w:tblLook w:val="04A0" w:firstRow="1" w:lastRow="0" w:firstColumn="1" w:lastColumn="0" w:noHBand="0" w:noVBand="1"/>
      </w:tblPr>
      <w:tblGrid>
        <w:gridCol w:w="561"/>
        <w:gridCol w:w="4342"/>
        <w:gridCol w:w="1601"/>
        <w:gridCol w:w="3135"/>
      </w:tblGrid>
      <w:tr w:rsidR="001E524A" w14:paraId="19F33C05"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19F9295C" w14:textId="77777777" w:rsidR="001E524A" w:rsidRDefault="001E524A" w:rsidP="002E67CB">
            <w:pPr>
              <w:spacing w:before="120" w:after="120"/>
              <w:rPr>
                <w:rFonts w:ascii="Garamond" w:hAnsi="Garamond" w:cs="Calibri"/>
                <w:b/>
                <w:sz w:val="20"/>
                <w:szCs w:val="20"/>
              </w:rPr>
            </w:pPr>
            <w:proofErr w:type="spellStart"/>
            <w:r>
              <w:rPr>
                <w:rFonts w:ascii="Garamond" w:hAnsi="Garamond" w:cs="Calibri"/>
                <w:b/>
                <w:sz w:val="20"/>
                <w:szCs w:val="20"/>
              </w:rPr>
              <w:t>Lp</w:t>
            </w:r>
            <w:proofErr w:type="spellEnd"/>
          </w:p>
        </w:tc>
        <w:tc>
          <w:tcPr>
            <w:tcW w:w="4342" w:type="dxa"/>
            <w:tcBorders>
              <w:top w:val="single" w:sz="4" w:space="0" w:color="000000"/>
              <w:left w:val="single" w:sz="4" w:space="0" w:color="000000"/>
              <w:bottom w:val="single" w:sz="4" w:space="0" w:color="000000"/>
              <w:right w:val="single" w:sz="4" w:space="0" w:color="000000"/>
            </w:tcBorders>
          </w:tcPr>
          <w:p w14:paraId="06B46C8B" w14:textId="77777777" w:rsidR="001E524A" w:rsidRDefault="001E524A" w:rsidP="002E67CB">
            <w:pPr>
              <w:spacing w:before="120" w:after="120"/>
              <w:rPr>
                <w:rFonts w:ascii="Garamond" w:hAnsi="Garamond" w:cs="Calibri"/>
                <w:b/>
                <w:sz w:val="20"/>
                <w:szCs w:val="20"/>
              </w:rPr>
            </w:pPr>
            <w:r>
              <w:rPr>
                <w:rFonts w:ascii="Garamond" w:hAnsi="Garamond" w:cs="Calibri"/>
                <w:b/>
                <w:sz w:val="20"/>
                <w:szCs w:val="20"/>
              </w:rPr>
              <w:t>Wymagania</w:t>
            </w:r>
          </w:p>
        </w:tc>
        <w:tc>
          <w:tcPr>
            <w:tcW w:w="1601" w:type="dxa"/>
            <w:tcBorders>
              <w:top w:val="single" w:sz="4" w:space="0" w:color="000000"/>
              <w:left w:val="single" w:sz="4" w:space="0" w:color="000000"/>
              <w:bottom w:val="single" w:sz="4" w:space="0" w:color="000000"/>
              <w:right w:val="single" w:sz="4" w:space="0" w:color="000000"/>
            </w:tcBorders>
          </w:tcPr>
          <w:p w14:paraId="52B4B3DD" w14:textId="77777777" w:rsidR="001E524A" w:rsidRDefault="001E524A" w:rsidP="002E67CB">
            <w:pPr>
              <w:spacing w:before="120" w:after="120"/>
              <w:jc w:val="center"/>
              <w:rPr>
                <w:rFonts w:ascii="Garamond" w:hAnsi="Garamond" w:cs="Calibri"/>
                <w:b/>
                <w:sz w:val="20"/>
                <w:szCs w:val="20"/>
              </w:rPr>
            </w:pPr>
            <w:r>
              <w:rPr>
                <w:rFonts w:ascii="Garamond" w:hAnsi="Garamond" w:cs="Calibri"/>
                <w:b/>
                <w:sz w:val="20"/>
                <w:szCs w:val="20"/>
              </w:rPr>
              <w:t>Wartość wymagana</w:t>
            </w:r>
            <w:r>
              <w:rPr>
                <w:rFonts w:ascii="Garamond" w:hAnsi="Garamond" w:cs="Calibri"/>
                <w:b/>
                <w:sz w:val="20"/>
                <w:szCs w:val="20"/>
              </w:rPr>
              <w:br/>
              <w:t>TAK / NIE</w:t>
            </w:r>
          </w:p>
        </w:tc>
        <w:tc>
          <w:tcPr>
            <w:tcW w:w="3135" w:type="dxa"/>
            <w:tcBorders>
              <w:top w:val="single" w:sz="4" w:space="0" w:color="000000"/>
              <w:left w:val="single" w:sz="4" w:space="0" w:color="000000"/>
              <w:bottom w:val="single" w:sz="4" w:space="0" w:color="000000"/>
              <w:right w:val="single" w:sz="4" w:space="0" w:color="000000"/>
            </w:tcBorders>
          </w:tcPr>
          <w:p w14:paraId="7964F4EE" w14:textId="77777777" w:rsidR="001E524A" w:rsidRDefault="001E524A" w:rsidP="002E67CB">
            <w:pPr>
              <w:spacing w:before="120" w:after="120"/>
              <w:rPr>
                <w:rFonts w:ascii="Garamond" w:hAnsi="Garamond" w:cs="Calibri"/>
                <w:b/>
                <w:sz w:val="20"/>
                <w:szCs w:val="20"/>
              </w:rPr>
            </w:pPr>
            <w:r>
              <w:rPr>
                <w:rFonts w:ascii="Garamond" w:hAnsi="Garamond" w:cs="Calibri"/>
                <w:b/>
                <w:sz w:val="20"/>
                <w:szCs w:val="20"/>
              </w:rPr>
              <w:t>Wartość Oferowana</w:t>
            </w:r>
          </w:p>
          <w:p w14:paraId="311551E3" w14:textId="77777777" w:rsidR="001E524A" w:rsidRDefault="001E524A" w:rsidP="002E67CB">
            <w:pPr>
              <w:spacing w:before="120" w:after="120"/>
              <w:rPr>
                <w:rFonts w:ascii="Garamond" w:hAnsi="Garamond" w:cs="Calibri"/>
                <w:b/>
                <w:sz w:val="20"/>
                <w:szCs w:val="20"/>
              </w:rPr>
            </w:pPr>
            <w:r>
              <w:rPr>
                <w:rFonts w:ascii="Garamond" w:hAnsi="Garamond" w:cs="Calibri"/>
                <w:b/>
                <w:sz w:val="20"/>
                <w:szCs w:val="20"/>
              </w:rPr>
              <w:t>(/TAK/NIE/UWAGI OPISAĆ</w:t>
            </w:r>
          </w:p>
        </w:tc>
      </w:tr>
      <w:tr w:rsidR="001E524A" w14:paraId="5A6CA34D"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23525B64" w14:textId="77777777" w:rsidR="001E524A" w:rsidRDefault="001E524A" w:rsidP="00817C6F">
            <w:pPr>
              <w:pStyle w:val="Akapitzlist"/>
              <w:numPr>
                <w:ilvl w:val="0"/>
                <w:numId w:val="129"/>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2988E16C" w14:textId="77777777" w:rsidR="001E524A" w:rsidRPr="00E433BF" w:rsidRDefault="001E524A" w:rsidP="002E67CB">
            <w:pPr>
              <w:pStyle w:val="western"/>
            </w:pPr>
            <w:r>
              <w:rPr>
                <w:sz w:val="20"/>
                <w:szCs w:val="20"/>
              </w:rPr>
              <w:t xml:space="preserve">System musi stanowić rozbudowę aktualnie wykorzystywanego oprogramowania </w:t>
            </w:r>
            <w:proofErr w:type="spellStart"/>
            <w:r>
              <w:rPr>
                <w:sz w:val="20"/>
                <w:szCs w:val="20"/>
              </w:rPr>
              <w:t>Optimed</w:t>
            </w:r>
            <w:proofErr w:type="spellEnd"/>
            <w:r>
              <w:rPr>
                <w:sz w:val="20"/>
                <w:szCs w:val="20"/>
              </w:rPr>
              <w:t xml:space="preserve"> NXT w zakresie indeksowania braków historycznych dokumentacji medycznych wraz ze zbiorczym podpisywaniem tych dokumentów</w:t>
            </w:r>
          </w:p>
        </w:tc>
        <w:tc>
          <w:tcPr>
            <w:tcW w:w="1601" w:type="dxa"/>
            <w:tcBorders>
              <w:top w:val="single" w:sz="4" w:space="0" w:color="000000"/>
              <w:left w:val="single" w:sz="4" w:space="0" w:color="000000"/>
              <w:bottom w:val="single" w:sz="4" w:space="0" w:color="000000"/>
              <w:right w:val="single" w:sz="4" w:space="0" w:color="000000"/>
            </w:tcBorders>
          </w:tcPr>
          <w:p w14:paraId="033CBAC3" w14:textId="77777777" w:rsidR="001E524A" w:rsidRDefault="001E524A" w:rsidP="002E67CB">
            <w:pPr>
              <w:spacing w:before="120" w:after="120"/>
              <w:rPr>
                <w:rFonts w:ascii="Garamond" w:hAnsi="Garamond" w:cs="Calibri"/>
                <w:sz w:val="20"/>
                <w:szCs w:val="20"/>
              </w:rPr>
            </w:pPr>
            <w:r>
              <w:rPr>
                <w:rFonts w:ascii="Garamond" w:hAnsi="Garamond" w:cs="Calibri"/>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4BD58C1A" w14:textId="77777777" w:rsidR="001E524A" w:rsidRDefault="001E524A" w:rsidP="002E67CB">
            <w:pPr>
              <w:spacing w:before="120" w:after="120"/>
              <w:rPr>
                <w:rFonts w:ascii="Garamond" w:hAnsi="Garamond" w:cs="Calibri"/>
                <w:sz w:val="20"/>
                <w:szCs w:val="20"/>
              </w:rPr>
            </w:pPr>
          </w:p>
        </w:tc>
      </w:tr>
      <w:tr w:rsidR="001E524A" w14:paraId="202F90EF"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14C1BA5C" w14:textId="77777777" w:rsidR="001E524A" w:rsidRDefault="001E524A" w:rsidP="00817C6F">
            <w:pPr>
              <w:pStyle w:val="Akapitzlist"/>
              <w:numPr>
                <w:ilvl w:val="0"/>
                <w:numId w:val="129"/>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671718C9" w14:textId="77777777" w:rsidR="001E524A" w:rsidRPr="00E433BF" w:rsidRDefault="001E524A" w:rsidP="002E67CB">
            <w:pPr>
              <w:pStyle w:val="western"/>
            </w:pPr>
            <w:r>
              <w:rPr>
                <w:sz w:val="20"/>
                <w:szCs w:val="20"/>
              </w:rPr>
              <w:t xml:space="preserve">System musi umożliwić indeksację co najmniej wszystkich wytworzonych w systemie HIS kart informacyjnych z leczenia szpitalnego od 2023 r. oraz niezaindeksowanych z powodu braku podpisu lub komunikacji P1 (powyższe założenia nie dotyczą dokumentów </w:t>
            </w:r>
            <w:proofErr w:type="spellStart"/>
            <w:r>
              <w:rPr>
                <w:sz w:val="20"/>
                <w:szCs w:val="20"/>
              </w:rPr>
              <w:t>zdigitalizowanych</w:t>
            </w:r>
            <w:proofErr w:type="spellEnd"/>
            <w:r>
              <w:rPr>
                <w:sz w:val="20"/>
                <w:szCs w:val="20"/>
              </w:rPr>
              <w:t xml:space="preserve"> – tj. wskanowanych do systemu z postaci papierowej)</w:t>
            </w:r>
          </w:p>
        </w:tc>
        <w:tc>
          <w:tcPr>
            <w:tcW w:w="1601" w:type="dxa"/>
            <w:tcBorders>
              <w:top w:val="single" w:sz="4" w:space="0" w:color="000000"/>
              <w:left w:val="single" w:sz="4" w:space="0" w:color="000000"/>
              <w:bottom w:val="single" w:sz="4" w:space="0" w:color="000000"/>
              <w:right w:val="single" w:sz="4" w:space="0" w:color="000000"/>
            </w:tcBorders>
          </w:tcPr>
          <w:p w14:paraId="7C1ECE27"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44D7A707" w14:textId="77777777" w:rsidR="001E524A" w:rsidRDefault="001E524A" w:rsidP="002E67CB">
            <w:pPr>
              <w:spacing w:before="120" w:after="120"/>
              <w:jc w:val="both"/>
              <w:rPr>
                <w:rFonts w:ascii="Garamond" w:hAnsi="Garamond"/>
                <w:sz w:val="20"/>
                <w:szCs w:val="20"/>
              </w:rPr>
            </w:pPr>
          </w:p>
        </w:tc>
      </w:tr>
      <w:tr w:rsidR="001E524A" w14:paraId="185FF35F"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5BD7EF0C" w14:textId="77777777" w:rsidR="001E524A" w:rsidRDefault="001E524A" w:rsidP="00817C6F">
            <w:pPr>
              <w:pStyle w:val="Akapitzlist"/>
              <w:numPr>
                <w:ilvl w:val="0"/>
                <w:numId w:val="129"/>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05FA917B" w14:textId="77777777" w:rsidR="001E524A" w:rsidRPr="00E433BF" w:rsidRDefault="001E524A" w:rsidP="002E67CB">
            <w:pPr>
              <w:pStyle w:val="western"/>
            </w:pPr>
            <w:r>
              <w:rPr>
                <w:sz w:val="20"/>
                <w:szCs w:val="20"/>
              </w:rPr>
              <w:t>System musi umożliwiać dostęp do dedykowanego raportu realizacji wskaźnika raportowania – zgodnie z założeniami. Raport musi być dostępny z poziomu obecnie wykorzystywanego systemu HIS co najmniej w formacie .pdf lub .xls</w:t>
            </w:r>
          </w:p>
        </w:tc>
        <w:tc>
          <w:tcPr>
            <w:tcW w:w="1601" w:type="dxa"/>
            <w:tcBorders>
              <w:top w:val="single" w:sz="4" w:space="0" w:color="000000"/>
              <w:left w:val="single" w:sz="4" w:space="0" w:color="000000"/>
              <w:bottom w:val="single" w:sz="4" w:space="0" w:color="000000"/>
              <w:right w:val="single" w:sz="4" w:space="0" w:color="000000"/>
            </w:tcBorders>
          </w:tcPr>
          <w:p w14:paraId="78ABC14B"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7023617D" w14:textId="77777777" w:rsidR="001E524A" w:rsidRDefault="001E524A" w:rsidP="002E67CB">
            <w:pPr>
              <w:spacing w:before="120" w:after="120"/>
              <w:jc w:val="both"/>
              <w:rPr>
                <w:rFonts w:ascii="Garamond" w:hAnsi="Garamond"/>
                <w:sz w:val="20"/>
                <w:szCs w:val="20"/>
              </w:rPr>
            </w:pPr>
          </w:p>
        </w:tc>
      </w:tr>
      <w:tr w:rsidR="001E524A" w14:paraId="7B28F644"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340839D6" w14:textId="77777777" w:rsidR="001E524A" w:rsidRDefault="001E524A" w:rsidP="00817C6F">
            <w:pPr>
              <w:pStyle w:val="Akapitzlist"/>
              <w:numPr>
                <w:ilvl w:val="0"/>
                <w:numId w:val="129"/>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3A9F94AB" w14:textId="77777777" w:rsidR="001E524A" w:rsidRPr="00E433BF" w:rsidRDefault="001E524A" w:rsidP="002E67CB">
            <w:pPr>
              <w:pStyle w:val="western"/>
            </w:pPr>
            <w:r>
              <w:rPr>
                <w:sz w:val="20"/>
                <w:szCs w:val="20"/>
              </w:rPr>
              <w:t>System musi umożliwić zbiorcze podpisywanie dokumentów z wykorzystaniem wbudowanego mechanizmu</w:t>
            </w:r>
          </w:p>
        </w:tc>
        <w:tc>
          <w:tcPr>
            <w:tcW w:w="1601" w:type="dxa"/>
            <w:tcBorders>
              <w:top w:val="single" w:sz="4" w:space="0" w:color="000000"/>
              <w:left w:val="single" w:sz="4" w:space="0" w:color="000000"/>
              <w:bottom w:val="single" w:sz="4" w:space="0" w:color="000000"/>
              <w:right w:val="single" w:sz="4" w:space="0" w:color="000000"/>
            </w:tcBorders>
          </w:tcPr>
          <w:p w14:paraId="17173A5E"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7126DE3E" w14:textId="77777777" w:rsidR="001E524A" w:rsidRDefault="001E524A" w:rsidP="002E67CB">
            <w:pPr>
              <w:spacing w:before="120" w:after="120"/>
              <w:rPr>
                <w:rStyle w:val="Hipercze"/>
                <w:rFonts w:ascii="Garamond" w:hAnsi="Garamond" w:cs="Calibri"/>
                <w:sz w:val="20"/>
                <w:szCs w:val="20"/>
              </w:rPr>
            </w:pPr>
          </w:p>
        </w:tc>
      </w:tr>
      <w:tr w:rsidR="001E524A" w14:paraId="313A51BD"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6D7C97BF" w14:textId="77777777" w:rsidR="001E524A" w:rsidRDefault="001E524A" w:rsidP="00817C6F">
            <w:pPr>
              <w:pStyle w:val="Akapitzlist"/>
              <w:numPr>
                <w:ilvl w:val="0"/>
                <w:numId w:val="129"/>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5FD65CC4" w14:textId="77777777" w:rsidR="001E524A" w:rsidRPr="00E433BF" w:rsidRDefault="001E524A" w:rsidP="002E67CB">
            <w:pPr>
              <w:pStyle w:val="western"/>
            </w:pPr>
            <w:r>
              <w:rPr>
                <w:sz w:val="20"/>
                <w:szCs w:val="20"/>
              </w:rPr>
              <w:t>System musi umożliwić podpisanie dokumentów posiadających transformatę podpisem elektronicznym z jednoczesną wysyłką do platformy P1</w:t>
            </w:r>
          </w:p>
        </w:tc>
        <w:tc>
          <w:tcPr>
            <w:tcW w:w="1601" w:type="dxa"/>
            <w:tcBorders>
              <w:top w:val="single" w:sz="4" w:space="0" w:color="000000"/>
              <w:left w:val="single" w:sz="4" w:space="0" w:color="000000"/>
              <w:bottom w:val="single" w:sz="4" w:space="0" w:color="000000"/>
              <w:right w:val="single" w:sz="4" w:space="0" w:color="000000"/>
            </w:tcBorders>
          </w:tcPr>
          <w:p w14:paraId="3DB1B813"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65EF87D1" w14:textId="77777777" w:rsidR="001E524A" w:rsidRDefault="001E524A" w:rsidP="002E67CB">
            <w:pPr>
              <w:spacing w:before="120" w:after="120"/>
              <w:rPr>
                <w:rStyle w:val="Hipercze"/>
                <w:rFonts w:ascii="Garamond" w:hAnsi="Garamond" w:cs="Calibri"/>
                <w:sz w:val="20"/>
                <w:szCs w:val="20"/>
              </w:rPr>
            </w:pPr>
          </w:p>
        </w:tc>
      </w:tr>
      <w:tr w:rsidR="001E524A" w14:paraId="7D7EAEC6"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255EA052" w14:textId="77777777" w:rsidR="001E524A" w:rsidRDefault="001E524A" w:rsidP="00817C6F">
            <w:pPr>
              <w:pStyle w:val="Akapitzlist"/>
              <w:numPr>
                <w:ilvl w:val="0"/>
                <w:numId w:val="129"/>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3A392967" w14:textId="77777777" w:rsidR="001E524A" w:rsidRPr="00E433BF" w:rsidRDefault="001E524A" w:rsidP="002E67CB">
            <w:pPr>
              <w:pStyle w:val="western"/>
            </w:pPr>
            <w:r>
              <w:rPr>
                <w:sz w:val="20"/>
                <w:szCs w:val="20"/>
              </w:rPr>
              <w:t>System musi umożliwić zaznaczenie i podpisanie wybranych dokumentów zbiorczo (do określonego limitu)</w:t>
            </w:r>
          </w:p>
        </w:tc>
        <w:tc>
          <w:tcPr>
            <w:tcW w:w="1601" w:type="dxa"/>
            <w:tcBorders>
              <w:top w:val="single" w:sz="4" w:space="0" w:color="000000"/>
              <w:left w:val="single" w:sz="4" w:space="0" w:color="000000"/>
              <w:bottom w:val="single" w:sz="4" w:space="0" w:color="000000"/>
              <w:right w:val="single" w:sz="4" w:space="0" w:color="000000"/>
            </w:tcBorders>
          </w:tcPr>
          <w:p w14:paraId="3DF6366D"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2992BD8E" w14:textId="77777777" w:rsidR="001E524A" w:rsidRDefault="001E524A" w:rsidP="002E67CB">
            <w:pPr>
              <w:spacing w:before="120" w:after="120"/>
              <w:rPr>
                <w:rFonts w:ascii="Garamond" w:hAnsi="Garamond" w:cs="Calibri"/>
                <w:sz w:val="20"/>
                <w:szCs w:val="20"/>
              </w:rPr>
            </w:pPr>
          </w:p>
        </w:tc>
      </w:tr>
      <w:tr w:rsidR="001E524A" w14:paraId="15739FC9"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0003D8FF" w14:textId="77777777" w:rsidR="001E524A" w:rsidRDefault="001E524A" w:rsidP="00817C6F">
            <w:pPr>
              <w:pStyle w:val="Akapitzlist"/>
              <w:numPr>
                <w:ilvl w:val="0"/>
                <w:numId w:val="129"/>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2EA853E1" w14:textId="77777777" w:rsidR="001E524A" w:rsidRDefault="001E524A" w:rsidP="002E67CB">
            <w:pPr>
              <w:spacing w:before="120" w:after="120"/>
              <w:rPr>
                <w:rFonts w:ascii="Garamond" w:hAnsi="Garamond" w:cs="Calibri"/>
                <w:sz w:val="20"/>
                <w:szCs w:val="20"/>
              </w:rPr>
            </w:pPr>
            <w:r>
              <w:rPr>
                <w:rFonts w:ascii="Garamond" w:hAnsi="Garamond"/>
                <w:sz w:val="20"/>
                <w:szCs w:val="20"/>
              </w:rPr>
              <w:t>System musi umożliwić wyświetlenie wszystkich niepodpisanych dokumentów w zadanym okresie czasu</w:t>
            </w:r>
          </w:p>
        </w:tc>
        <w:tc>
          <w:tcPr>
            <w:tcW w:w="1601" w:type="dxa"/>
            <w:tcBorders>
              <w:top w:val="single" w:sz="4" w:space="0" w:color="000000"/>
              <w:left w:val="single" w:sz="4" w:space="0" w:color="000000"/>
              <w:bottom w:val="single" w:sz="4" w:space="0" w:color="000000"/>
              <w:right w:val="single" w:sz="4" w:space="0" w:color="000000"/>
            </w:tcBorders>
          </w:tcPr>
          <w:p w14:paraId="0AA69CC9"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34D9753E" w14:textId="77777777" w:rsidR="001E524A" w:rsidRDefault="001E524A" w:rsidP="002E67CB">
            <w:pPr>
              <w:spacing w:before="120" w:after="120"/>
              <w:jc w:val="both"/>
              <w:rPr>
                <w:rFonts w:ascii="Garamond" w:hAnsi="Garamond" w:cs="Calibri"/>
                <w:sz w:val="20"/>
                <w:szCs w:val="20"/>
              </w:rPr>
            </w:pPr>
          </w:p>
        </w:tc>
      </w:tr>
      <w:tr w:rsidR="001E524A" w14:paraId="174FDF93"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0FC58C18" w14:textId="77777777" w:rsidR="001E524A" w:rsidRDefault="001E524A" w:rsidP="00817C6F">
            <w:pPr>
              <w:pStyle w:val="Akapitzlist"/>
              <w:numPr>
                <w:ilvl w:val="0"/>
                <w:numId w:val="129"/>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289C3B0A" w14:textId="77777777" w:rsidR="001E524A" w:rsidRDefault="001E524A" w:rsidP="002E67CB">
            <w:pPr>
              <w:spacing w:before="120" w:after="120"/>
              <w:rPr>
                <w:rFonts w:ascii="Garamond" w:hAnsi="Garamond" w:cs="Calibri"/>
                <w:sz w:val="20"/>
                <w:szCs w:val="20"/>
              </w:rPr>
            </w:pPr>
            <w:r>
              <w:rPr>
                <w:rFonts w:ascii="Garamond" w:hAnsi="Garamond"/>
                <w:sz w:val="20"/>
                <w:szCs w:val="20"/>
              </w:rPr>
              <w:t>System musi umożliwić wyświetlenie wszystkich niepodpisanych dokumentów w wybranej jednostce</w:t>
            </w:r>
          </w:p>
        </w:tc>
        <w:tc>
          <w:tcPr>
            <w:tcW w:w="1601" w:type="dxa"/>
            <w:tcBorders>
              <w:top w:val="single" w:sz="4" w:space="0" w:color="000000"/>
              <w:left w:val="single" w:sz="4" w:space="0" w:color="000000"/>
              <w:bottom w:val="single" w:sz="4" w:space="0" w:color="000000"/>
              <w:right w:val="single" w:sz="4" w:space="0" w:color="000000"/>
            </w:tcBorders>
          </w:tcPr>
          <w:p w14:paraId="0C91C750"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4F980DA2" w14:textId="77777777" w:rsidR="001E524A" w:rsidRDefault="001E524A" w:rsidP="002E67CB">
            <w:pPr>
              <w:spacing w:before="120" w:after="120"/>
              <w:jc w:val="both"/>
              <w:rPr>
                <w:rFonts w:ascii="Garamond" w:hAnsi="Garamond" w:cs="Calibri"/>
                <w:sz w:val="20"/>
                <w:szCs w:val="20"/>
              </w:rPr>
            </w:pPr>
          </w:p>
        </w:tc>
      </w:tr>
      <w:tr w:rsidR="001E524A" w14:paraId="1BC5FC3B"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6E40D2C8" w14:textId="77777777" w:rsidR="001E524A" w:rsidRDefault="001E524A" w:rsidP="00817C6F">
            <w:pPr>
              <w:pStyle w:val="Akapitzlist"/>
              <w:numPr>
                <w:ilvl w:val="0"/>
                <w:numId w:val="129"/>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47E32E54" w14:textId="77777777" w:rsidR="001E524A" w:rsidRDefault="001E524A" w:rsidP="002E67CB">
            <w:pPr>
              <w:spacing w:before="120" w:after="120"/>
              <w:rPr>
                <w:rFonts w:ascii="Garamond" w:hAnsi="Garamond" w:cs="Calibri"/>
                <w:sz w:val="20"/>
                <w:szCs w:val="20"/>
              </w:rPr>
            </w:pPr>
            <w:r>
              <w:rPr>
                <w:rFonts w:ascii="Garamond" w:hAnsi="Garamond"/>
                <w:sz w:val="20"/>
                <w:szCs w:val="20"/>
              </w:rPr>
              <w:t>System musi umożliwić wyświetlenie wszystkich niepodpisanych dokumentów wybranego rodzaju</w:t>
            </w:r>
          </w:p>
        </w:tc>
        <w:tc>
          <w:tcPr>
            <w:tcW w:w="1601" w:type="dxa"/>
            <w:tcBorders>
              <w:top w:val="single" w:sz="4" w:space="0" w:color="000000"/>
              <w:left w:val="single" w:sz="4" w:space="0" w:color="000000"/>
              <w:bottom w:val="single" w:sz="4" w:space="0" w:color="000000"/>
              <w:right w:val="single" w:sz="4" w:space="0" w:color="000000"/>
            </w:tcBorders>
          </w:tcPr>
          <w:p w14:paraId="7175271A"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366A0170" w14:textId="77777777" w:rsidR="001E524A" w:rsidRDefault="001E524A" w:rsidP="002E67CB">
            <w:pPr>
              <w:spacing w:before="120" w:after="120"/>
              <w:jc w:val="both"/>
              <w:rPr>
                <w:rFonts w:ascii="Garamond" w:hAnsi="Garamond" w:cs="Calibri"/>
                <w:sz w:val="20"/>
                <w:szCs w:val="20"/>
              </w:rPr>
            </w:pPr>
          </w:p>
        </w:tc>
      </w:tr>
      <w:tr w:rsidR="001E524A" w14:paraId="7E7F292C"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156A3568" w14:textId="77777777" w:rsidR="001E524A" w:rsidRDefault="001E524A" w:rsidP="00817C6F">
            <w:pPr>
              <w:pStyle w:val="Akapitzlist"/>
              <w:numPr>
                <w:ilvl w:val="0"/>
                <w:numId w:val="129"/>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268FA5AF" w14:textId="77777777" w:rsidR="001E524A" w:rsidRDefault="001E524A" w:rsidP="002E67CB">
            <w:pPr>
              <w:spacing w:before="120" w:after="120"/>
              <w:rPr>
                <w:rFonts w:ascii="Garamond" w:hAnsi="Garamond" w:cs="Calibri"/>
                <w:sz w:val="20"/>
                <w:szCs w:val="20"/>
              </w:rPr>
            </w:pPr>
            <w:r>
              <w:rPr>
                <w:rFonts w:ascii="Garamond" w:hAnsi="Garamond"/>
                <w:sz w:val="20"/>
                <w:szCs w:val="20"/>
              </w:rPr>
              <w:t>System musi umożliwić wydrukowanie – w razie konieczności - wybranego dokumentu, który wymaga podpisu</w:t>
            </w:r>
          </w:p>
        </w:tc>
        <w:tc>
          <w:tcPr>
            <w:tcW w:w="1601" w:type="dxa"/>
            <w:tcBorders>
              <w:top w:val="single" w:sz="4" w:space="0" w:color="000000"/>
              <w:left w:val="single" w:sz="4" w:space="0" w:color="000000"/>
              <w:bottom w:val="single" w:sz="4" w:space="0" w:color="000000"/>
              <w:right w:val="single" w:sz="4" w:space="0" w:color="000000"/>
            </w:tcBorders>
          </w:tcPr>
          <w:p w14:paraId="6FD3E850"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2F8438AE" w14:textId="77777777" w:rsidR="001E524A" w:rsidRDefault="001E524A" w:rsidP="002E67CB">
            <w:pPr>
              <w:spacing w:before="120" w:after="120"/>
              <w:jc w:val="both"/>
              <w:rPr>
                <w:rFonts w:ascii="Garamond" w:hAnsi="Garamond" w:cs="Calibri"/>
                <w:sz w:val="20"/>
                <w:szCs w:val="20"/>
              </w:rPr>
            </w:pPr>
          </w:p>
        </w:tc>
      </w:tr>
      <w:tr w:rsidR="001E524A" w14:paraId="6088DBBD"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6F5B8580" w14:textId="77777777" w:rsidR="001E524A" w:rsidRDefault="001E524A" w:rsidP="00817C6F">
            <w:pPr>
              <w:pStyle w:val="Akapitzlist"/>
              <w:numPr>
                <w:ilvl w:val="0"/>
                <w:numId w:val="129"/>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tcPr>
          <w:p w14:paraId="251D7DE8" w14:textId="77777777" w:rsidR="001E524A" w:rsidRDefault="001E524A" w:rsidP="002E67CB">
            <w:pPr>
              <w:pStyle w:val="western"/>
              <w:rPr>
                <w:sz w:val="20"/>
                <w:szCs w:val="20"/>
              </w:rPr>
            </w:pPr>
            <w:r>
              <w:rPr>
                <w:sz w:val="20"/>
                <w:szCs w:val="20"/>
              </w:rPr>
              <w:t>System musi umożliwić weryfikację przygotowanych do podpisu dokumentów pod kątem kompletności danych:</w:t>
            </w:r>
            <w:r>
              <w:rPr>
                <w:sz w:val="20"/>
                <w:szCs w:val="20"/>
              </w:rPr>
              <w:br/>
              <w:t>- kompletne dokumenty, które mogą zostać podpisane – wyróżnione wizualnie np. kolorem czarnym</w:t>
            </w:r>
          </w:p>
          <w:p w14:paraId="7773F13D" w14:textId="77777777" w:rsidR="001E524A" w:rsidRPr="00E433BF" w:rsidRDefault="001E524A" w:rsidP="002E67CB">
            <w:pPr>
              <w:pStyle w:val="western"/>
            </w:pPr>
            <w:r>
              <w:rPr>
                <w:sz w:val="20"/>
                <w:szCs w:val="20"/>
              </w:rPr>
              <w:t>- dokumenty niekompletne – muszą posiadać ostrzeżenie z informacją o brakujących danych</w:t>
            </w:r>
          </w:p>
        </w:tc>
        <w:tc>
          <w:tcPr>
            <w:tcW w:w="1601" w:type="dxa"/>
            <w:tcBorders>
              <w:top w:val="single" w:sz="4" w:space="0" w:color="000000"/>
              <w:left w:val="single" w:sz="4" w:space="0" w:color="000000"/>
              <w:bottom w:val="single" w:sz="4" w:space="0" w:color="000000"/>
              <w:right w:val="single" w:sz="4" w:space="0" w:color="000000"/>
            </w:tcBorders>
          </w:tcPr>
          <w:p w14:paraId="35FAA7B3"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6C003F4A" w14:textId="77777777" w:rsidR="001E524A" w:rsidRDefault="001E524A" w:rsidP="002E67CB">
            <w:pPr>
              <w:spacing w:before="120" w:after="120"/>
              <w:jc w:val="both"/>
              <w:rPr>
                <w:rFonts w:ascii="Garamond" w:hAnsi="Garamond" w:cs="Calibri"/>
                <w:sz w:val="20"/>
                <w:szCs w:val="20"/>
              </w:rPr>
            </w:pPr>
          </w:p>
        </w:tc>
      </w:tr>
      <w:tr w:rsidR="001E524A" w14:paraId="5D1359B0" w14:textId="77777777" w:rsidTr="001E524A">
        <w:trPr>
          <w:trHeight w:val="993"/>
          <w:jc w:val="center"/>
        </w:trPr>
        <w:tc>
          <w:tcPr>
            <w:tcW w:w="561" w:type="dxa"/>
            <w:tcBorders>
              <w:top w:val="single" w:sz="4" w:space="0" w:color="000000"/>
              <w:left w:val="single" w:sz="4" w:space="0" w:color="000000"/>
              <w:bottom w:val="single" w:sz="4" w:space="0" w:color="000000"/>
              <w:right w:val="single" w:sz="4" w:space="0" w:color="000000"/>
            </w:tcBorders>
          </w:tcPr>
          <w:p w14:paraId="7D62C430" w14:textId="77777777" w:rsidR="001E524A" w:rsidRDefault="001E524A" w:rsidP="00817C6F">
            <w:pPr>
              <w:pStyle w:val="Akapitzlist"/>
              <w:numPr>
                <w:ilvl w:val="0"/>
                <w:numId w:val="129"/>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vAlign w:val="center"/>
          </w:tcPr>
          <w:p w14:paraId="510D602B" w14:textId="77777777" w:rsidR="001E524A" w:rsidRDefault="001E524A" w:rsidP="002E67CB">
            <w:pPr>
              <w:pStyle w:val="western"/>
            </w:pPr>
            <w:r>
              <w:rPr>
                <w:sz w:val="20"/>
                <w:szCs w:val="20"/>
              </w:rPr>
              <w:t>System musi umożliwić wizualne rozróżnienie np. kolorystyczne statusu dokumentów:</w:t>
            </w:r>
          </w:p>
          <w:p w14:paraId="092F3FD8" w14:textId="77777777" w:rsidR="001E524A" w:rsidRDefault="001E524A" w:rsidP="00817C6F">
            <w:pPr>
              <w:pStyle w:val="western"/>
              <w:numPr>
                <w:ilvl w:val="0"/>
                <w:numId w:val="131"/>
              </w:numPr>
              <w:jc w:val="left"/>
            </w:pPr>
            <w:r>
              <w:rPr>
                <w:sz w:val="20"/>
                <w:szCs w:val="20"/>
              </w:rPr>
              <w:t>podpisanych,</w:t>
            </w:r>
          </w:p>
          <w:p w14:paraId="74B0FC5C" w14:textId="77777777" w:rsidR="001E524A" w:rsidRDefault="001E524A" w:rsidP="00817C6F">
            <w:pPr>
              <w:pStyle w:val="western"/>
              <w:numPr>
                <w:ilvl w:val="0"/>
                <w:numId w:val="131"/>
              </w:numPr>
              <w:jc w:val="left"/>
            </w:pPr>
            <w:r>
              <w:rPr>
                <w:sz w:val="20"/>
                <w:szCs w:val="20"/>
              </w:rPr>
              <w:t>niepodpisanych</w:t>
            </w:r>
          </w:p>
          <w:p w14:paraId="44CE4CC8" w14:textId="77777777" w:rsidR="001E524A" w:rsidRDefault="001E524A" w:rsidP="002E67CB">
            <w:pPr>
              <w:spacing w:before="120"/>
              <w:rPr>
                <w:rFonts w:ascii="Garamond" w:hAnsi="Garamond" w:cs="Calibri"/>
                <w:sz w:val="20"/>
                <w:szCs w:val="20"/>
              </w:rPr>
            </w:pPr>
            <w:r>
              <w:rPr>
                <w:rFonts w:ascii="Garamond" w:hAnsi="Garamond"/>
                <w:sz w:val="20"/>
                <w:szCs w:val="20"/>
              </w:rPr>
              <w:t>bez szablonu EDM</w:t>
            </w:r>
          </w:p>
        </w:tc>
        <w:tc>
          <w:tcPr>
            <w:tcW w:w="1601" w:type="dxa"/>
            <w:tcBorders>
              <w:top w:val="single" w:sz="4" w:space="0" w:color="000000"/>
              <w:left w:val="single" w:sz="4" w:space="0" w:color="000000"/>
              <w:bottom w:val="single" w:sz="4" w:space="0" w:color="000000"/>
              <w:right w:val="single" w:sz="4" w:space="0" w:color="000000"/>
            </w:tcBorders>
          </w:tcPr>
          <w:p w14:paraId="39647C22"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5EFAF845" w14:textId="77777777" w:rsidR="001E524A" w:rsidRDefault="001E524A" w:rsidP="002E67CB">
            <w:pPr>
              <w:spacing w:before="120" w:after="120"/>
              <w:rPr>
                <w:rFonts w:ascii="Garamond" w:hAnsi="Garamond" w:cs="Calibri"/>
                <w:sz w:val="20"/>
                <w:szCs w:val="20"/>
              </w:rPr>
            </w:pPr>
          </w:p>
        </w:tc>
      </w:tr>
      <w:tr w:rsidR="001E524A" w14:paraId="00EB5ED5" w14:textId="77777777" w:rsidTr="002E67CB">
        <w:trPr>
          <w:jc w:val="center"/>
        </w:trPr>
        <w:tc>
          <w:tcPr>
            <w:tcW w:w="561" w:type="dxa"/>
            <w:tcBorders>
              <w:top w:val="single" w:sz="4" w:space="0" w:color="000000"/>
              <w:left w:val="single" w:sz="4" w:space="0" w:color="000000"/>
              <w:bottom w:val="single" w:sz="4" w:space="0" w:color="000000"/>
              <w:right w:val="single" w:sz="4" w:space="0" w:color="000000"/>
            </w:tcBorders>
          </w:tcPr>
          <w:p w14:paraId="4A64A0FC" w14:textId="77777777" w:rsidR="001E524A" w:rsidRDefault="001E524A" w:rsidP="00817C6F">
            <w:pPr>
              <w:pStyle w:val="Akapitzlist"/>
              <w:numPr>
                <w:ilvl w:val="0"/>
                <w:numId w:val="129"/>
              </w:numPr>
              <w:autoSpaceDN/>
              <w:spacing w:before="120" w:after="120" w:line="240" w:lineRule="auto"/>
              <w:ind w:left="0" w:firstLine="0"/>
              <w:contextualSpacing/>
              <w:jc w:val="both"/>
              <w:textAlignment w:val="auto"/>
              <w:rPr>
                <w:rFonts w:ascii="Garamond" w:hAnsi="Garamond"/>
                <w:sz w:val="20"/>
                <w:szCs w:val="20"/>
              </w:rPr>
            </w:pPr>
          </w:p>
        </w:tc>
        <w:tc>
          <w:tcPr>
            <w:tcW w:w="4342" w:type="dxa"/>
            <w:tcBorders>
              <w:top w:val="single" w:sz="4" w:space="0" w:color="000000"/>
              <w:left w:val="single" w:sz="4" w:space="0" w:color="000000"/>
              <w:bottom w:val="single" w:sz="4" w:space="0" w:color="000000"/>
              <w:right w:val="single" w:sz="4" w:space="0" w:color="000000"/>
            </w:tcBorders>
            <w:vAlign w:val="center"/>
          </w:tcPr>
          <w:p w14:paraId="1180BA8B" w14:textId="6A4F0A25" w:rsidR="001E524A" w:rsidRDefault="001E524A" w:rsidP="002E67CB">
            <w:pPr>
              <w:pStyle w:val="western"/>
              <w:rPr>
                <w:sz w:val="20"/>
                <w:szCs w:val="20"/>
              </w:rPr>
            </w:pPr>
            <w:r w:rsidRPr="00F231A0">
              <w:rPr>
                <w:sz w:val="20"/>
                <w:szCs w:val="20"/>
              </w:rPr>
              <w:t xml:space="preserve">Wykonawca zapewnia, że wszystkie funkcjonalności modułu wskazane w </w:t>
            </w:r>
            <w:r w:rsidR="00817C6F">
              <w:rPr>
                <w:sz w:val="20"/>
                <w:szCs w:val="20"/>
              </w:rPr>
              <w:t>Pakiecie</w:t>
            </w:r>
            <w:r w:rsidRPr="00F231A0">
              <w:rPr>
                <w:sz w:val="20"/>
                <w:szCs w:val="20"/>
              </w:rPr>
              <w:t xml:space="preserve"> nr 3 będą objęte wsparciem technicznym przez okres 36 miesięcy od dnia odbioru.</w:t>
            </w:r>
          </w:p>
        </w:tc>
        <w:tc>
          <w:tcPr>
            <w:tcW w:w="1601" w:type="dxa"/>
            <w:tcBorders>
              <w:top w:val="single" w:sz="4" w:space="0" w:color="000000"/>
              <w:left w:val="single" w:sz="4" w:space="0" w:color="000000"/>
              <w:bottom w:val="single" w:sz="4" w:space="0" w:color="000000"/>
              <w:right w:val="single" w:sz="4" w:space="0" w:color="000000"/>
            </w:tcBorders>
          </w:tcPr>
          <w:p w14:paraId="1281158E" w14:textId="77777777" w:rsidR="001E524A" w:rsidRDefault="001E524A" w:rsidP="002E67CB">
            <w:pPr>
              <w:rPr>
                <w:rFonts w:ascii="Garamond" w:hAnsi="Garamond"/>
                <w:sz w:val="20"/>
                <w:szCs w:val="20"/>
              </w:rPr>
            </w:pPr>
            <w:r>
              <w:rPr>
                <w:rFonts w:ascii="Garamond" w:hAnsi="Garamond"/>
                <w:sz w:val="20"/>
                <w:szCs w:val="20"/>
              </w:rPr>
              <w:t>TAK</w:t>
            </w:r>
          </w:p>
        </w:tc>
        <w:tc>
          <w:tcPr>
            <w:tcW w:w="3135" w:type="dxa"/>
            <w:tcBorders>
              <w:top w:val="single" w:sz="4" w:space="0" w:color="000000"/>
              <w:left w:val="single" w:sz="4" w:space="0" w:color="000000"/>
              <w:bottom w:val="single" w:sz="4" w:space="0" w:color="000000"/>
              <w:right w:val="single" w:sz="4" w:space="0" w:color="000000"/>
            </w:tcBorders>
          </w:tcPr>
          <w:p w14:paraId="7D249EC1" w14:textId="77777777" w:rsidR="001E524A" w:rsidRDefault="001E524A" w:rsidP="002E67CB">
            <w:pPr>
              <w:spacing w:before="120" w:after="120"/>
              <w:rPr>
                <w:rFonts w:ascii="Garamond" w:hAnsi="Garamond" w:cs="Calibri"/>
                <w:sz w:val="20"/>
                <w:szCs w:val="20"/>
              </w:rPr>
            </w:pPr>
          </w:p>
        </w:tc>
      </w:tr>
    </w:tbl>
    <w:p w14:paraId="3833133F" w14:textId="146C7AF1" w:rsidR="00104573" w:rsidRPr="00371326" w:rsidRDefault="00104573" w:rsidP="00371326">
      <w:pPr>
        <w:spacing w:line="276" w:lineRule="auto"/>
        <w:rPr>
          <w:rFonts w:ascii="Garamond" w:hAnsi="Garamond"/>
          <w:sz w:val="20"/>
          <w:szCs w:val="20"/>
        </w:rPr>
      </w:pPr>
      <w:r w:rsidRPr="00371326">
        <w:rPr>
          <w:rFonts w:ascii="Garamond" w:hAnsi="Garamond"/>
          <w:color w:val="000000" w:themeColor="text1"/>
          <w:sz w:val="20"/>
          <w:szCs w:val="20"/>
        </w:rPr>
        <w:t xml:space="preserve">  </w:t>
      </w:r>
    </w:p>
    <w:p w14:paraId="795DFD0D" w14:textId="77777777" w:rsidR="00FC20D9" w:rsidRPr="00371326" w:rsidRDefault="00FC20D9" w:rsidP="00371326">
      <w:pPr>
        <w:pStyle w:val="Textbody"/>
        <w:spacing w:after="0" w:line="276" w:lineRule="auto"/>
        <w:jc w:val="right"/>
        <w:rPr>
          <w:rFonts w:ascii="Garamond" w:hAnsi="Garamond" w:cs="Garamond"/>
          <w:sz w:val="20"/>
          <w:szCs w:val="20"/>
        </w:rPr>
      </w:pPr>
    </w:p>
    <w:p w14:paraId="59F636EA" w14:textId="0DA1203A" w:rsidR="00E566AB" w:rsidRPr="00371326" w:rsidRDefault="00E566AB" w:rsidP="00371326">
      <w:pPr>
        <w:pStyle w:val="Textbody"/>
        <w:spacing w:after="0" w:line="276" w:lineRule="auto"/>
        <w:jc w:val="right"/>
        <w:rPr>
          <w:rFonts w:ascii="Garamond" w:hAnsi="Garamond" w:cs="Garamond"/>
          <w:sz w:val="20"/>
          <w:szCs w:val="20"/>
        </w:rPr>
      </w:pPr>
      <w:r w:rsidRPr="00371326">
        <w:rPr>
          <w:rFonts w:ascii="Garamond" w:hAnsi="Garamond" w:cs="Garamond"/>
          <w:sz w:val="20"/>
          <w:szCs w:val="20"/>
        </w:rPr>
        <w:t>..........................................................................................................</w:t>
      </w:r>
    </w:p>
    <w:p w14:paraId="55A59F06" w14:textId="3E75ECD4" w:rsidR="00E566AB" w:rsidRPr="00371326" w:rsidRDefault="00E566AB" w:rsidP="00371326">
      <w:pPr>
        <w:pStyle w:val="Textbody"/>
        <w:spacing w:after="0" w:line="276" w:lineRule="auto"/>
        <w:jc w:val="right"/>
        <w:rPr>
          <w:rFonts w:ascii="Garamond" w:hAnsi="Garamond" w:cs="Garamond"/>
          <w:sz w:val="20"/>
          <w:szCs w:val="20"/>
        </w:rPr>
      </w:pPr>
      <w:r w:rsidRPr="00371326">
        <w:rPr>
          <w:rFonts w:ascii="Garamond" w:hAnsi="Garamond" w:cs="Garamond"/>
          <w:sz w:val="20"/>
          <w:szCs w:val="20"/>
        </w:rPr>
        <w:t>(podpis</w:t>
      </w:r>
      <w:r w:rsidR="008063E1" w:rsidRPr="00371326">
        <w:rPr>
          <w:rFonts w:ascii="Garamond" w:hAnsi="Garamond" w:cs="Garamond"/>
          <w:sz w:val="20"/>
          <w:szCs w:val="20"/>
        </w:rPr>
        <w:t xml:space="preserve"> </w:t>
      </w:r>
      <w:r w:rsidRPr="00371326">
        <w:rPr>
          <w:rFonts w:ascii="Garamond" w:hAnsi="Garamond" w:cs="Garamond"/>
          <w:sz w:val="20"/>
          <w:szCs w:val="20"/>
        </w:rPr>
        <w:t xml:space="preserve">umocowanego przedstawiciela </w:t>
      </w:r>
      <w:r w:rsidR="000E52DC" w:rsidRPr="00371326">
        <w:rPr>
          <w:rFonts w:ascii="Garamond" w:hAnsi="Garamond" w:cs="Garamond"/>
          <w:sz w:val="20"/>
          <w:szCs w:val="20"/>
        </w:rPr>
        <w:t>Wykonawcy</w:t>
      </w:r>
      <w:r w:rsidRPr="00371326">
        <w:rPr>
          <w:rFonts w:ascii="Garamond" w:hAnsi="Garamond" w:cs="Garamond"/>
          <w:sz w:val="20"/>
          <w:szCs w:val="20"/>
        </w:rPr>
        <w:t>)</w:t>
      </w:r>
    </w:p>
    <w:p w14:paraId="21DD96F1" w14:textId="77777777" w:rsidR="00A10AA7" w:rsidRPr="00371326" w:rsidRDefault="00A10AA7" w:rsidP="00371326">
      <w:pPr>
        <w:pStyle w:val="Standard"/>
        <w:spacing w:line="276" w:lineRule="auto"/>
        <w:jc w:val="right"/>
        <w:rPr>
          <w:rFonts w:ascii="Garamond" w:hAnsi="Garamond" w:cs="Garamond"/>
          <w:b/>
          <w:bCs/>
          <w:sz w:val="20"/>
          <w:szCs w:val="20"/>
        </w:rPr>
      </w:pPr>
    </w:p>
    <w:p w14:paraId="6B4D617F" w14:textId="4CA5379D" w:rsidR="00D73ED3" w:rsidRDefault="00D73ED3">
      <w:pPr>
        <w:suppressAutoHyphens w:val="0"/>
        <w:autoSpaceDN/>
        <w:spacing w:line="240" w:lineRule="auto"/>
        <w:textAlignment w:val="auto"/>
        <w:rPr>
          <w:rFonts w:ascii="Garamond" w:hAnsi="Garamond" w:cs="Garamond"/>
          <w:b/>
          <w:bCs/>
          <w:sz w:val="20"/>
          <w:szCs w:val="20"/>
        </w:rPr>
      </w:pPr>
    </w:p>
    <w:p w14:paraId="146A6B6F" w14:textId="06C91593" w:rsidR="002D3B17" w:rsidRPr="00371326" w:rsidRDefault="002D3B17" w:rsidP="00371326">
      <w:pPr>
        <w:pStyle w:val="Standard"/>
        <w:spacing w:line="276" w:lineRule="auto"/>
        <w:jc w:val="right"/>
        <w:rPr>
          <w:rFonts w:ascii="Garamond" w:hAnsi="Garamond"/>
          <w:sz w:val="20"/>
          <w:szCs w:val="20"/>
        </w:rPr>
      </w:pPr>
      <w:r w:rsidRPr="00371326">
        <w:rPr>
          <w:rFonts w:ascii="Garamond" w:hAnsi="Garamond" w:cs="Garamond"/>
          <w:b/>
          <w:bCs/>
          <w:sz w:val="20"/>
          <w:szCs w:val="20"/>
        </w:rPr>
        <w:t xml:space="preserve">Załącznik nr 2 do SWZ - </w:t>
      </w:r>
      <w:r w:rsidR="00FE76CB" w:rsidRPr="00371326">
        <w:rPr>
          <w:rFonts w:ascii="Garamond" w:hAnsi="Garamond" w:cs="Garamond"/>
          <w:b/>
          <w:bCs/>
          <w:sz w:val="20"/>
          <w:szCs w:val="20"/>
        </w:rPr>
        <w:t>Formularz ofertowy</w:t>
      </w:r>
    </w:p>
    <w:p w14:paraId="51A8309A" w14:textId="77777777" w:rsidR="002D3B17" w:rsidRPr="00371326" w:rsidRDefault="002D3B17" w:rsidP="00371326">
      <w:pPr>
        <w:pStyle w:val="Standard"/>
        <w:spacing w:line="276" w:lineRule="auto"/>
        <w:rPr>
          <w:rFonts w:ascii="Garamond" w:hAnsi="Garamond" w:cs="Garamond"/>
          <w:b/>
          <w:bCs/>
          <w:sz w:val="20"/>
          <w:szCs w:val="20"/>
        </w:rPr>
      </w:pPr>
      <w:r w:rsidRPr="00371326">
        <w:rPr>
          <w:rFonts w:ascii="Garamond" w:hAnsi="Garamond" w:cs="Garamond"/>
          <w:b/>
          <w:bCs/>
          <w:sz w:val="20"/>
          <w:szCs w:val="20"/>
        </w:rPr>
        <w:t>DANE WYKONAWCY:</w:t>
      </w:r>
    </w:p>
    <w:p w14:paraId="3C5D7563" w14:textId="77777777" w:rsidR="002D3B17" w:rsidRPr="00371326" w:rsidRDefault="002D3B17" w:rsidP="00371326">
      <w:pPr>
        <w:pStyle w:val="Standard"/>
        <w:spacing w:line="276" w:lineRule="auto"/>
        <w:rPr>
          <w:rFonts w:ascii="Garamond" w:eastAsia="Garamond" w:hAnsi="Garamond" w:cs="Calibri Light"/>
          <w:sz w:val="20"/>
          <w:szCs w:val="20"/>
        </w:rPr>
      </w:pPr>
      <w:r w:rsidRPr="00371326">
        <w:rPr>
          <w:rFonts w:ascii="Garamond" w:hAnsi="Garamond" w:cs="Calibri Light"/>
          <w:sz w:val="20"/>
          <w:szCs w:val="20"/>
        </w:rPr>
        <w:t xml:space="preserve">Nazwa Wykonawcy / Wykonawców przypadku oferty wspólnej: </w:t>
      </w:r>
    </w:p>
    <w:p w14:paraId="686D30F4" w14:textId="77777777" w:rsidR="002D3B17" w:rsidRPr="00371326" w:rsidRDefault="002D3B17" w:rsidP="00371326">
      <w:pPr>
        <w:pStyle w:val="Standard"/>
        <w:spacing w:line="276" w:lineRule="auto"/>
        <w:rPr>
          <w:rFonts w:ascii="Garamond" w:hAnsi="Garamond" w:cs="Calibri Light"/>
          <w:sz w:val="20"/>
          <w:szCs w:val="20"/>
          <w:lang w:val="en-US"/>
        </w:rPr>
      </w:pPr>
      <w:r w:rsidRPr="00371326">
        <w:rPr>
          <w:rFonts w:ascii="Garamond" w:eastAsia="Garamond" w:hAnsi="Garamond" w:cs="Calibri Light"/>
          <w:sz w:val="20"/>
          <w:szCs w:val="20"/>
          <w:lang w:val="en-US"/>
        </w:rPr>
        <w:t>……………………………………………</w:t>
      </w:r>
      <w:r w:rsidRPr="00371326">
        <w:rPr>
          <w:rFonts w:ascii="Garamond" w:hAnsi="Garamond" w:cs="Calibri Light"/>
          <w:sz w:val="20"/>
          <w:szCs w:val="20"/>
          <w:lang w:val="en-US"/>
        </w:rPr>
        <w:t>..…………………………….…………………………</w:t>
      </w:r>
    </w:p>
    <w:p w14:paraId="3FFBE040" w14:textId="77777777" w:rsidR="002D3B17" w:rsidRPr="00371326" w:rsidRDefault="002D3B17" w:rsidP="00371326">
      <w:pPr>
        <w:pStyle w:val="Standard"/>
        <w:spacing w:line="276" w:lineRule="auto"/>
        <w:jc w:val="both"/>
        <w:rPr>
          <w:rFonts w:ascii="Garamond" w:hAnsi="Garamond" w:cs="Calibri Light"/>
          <w:sz w:val="20"/>
          <w:szCs w:val="20"/>
          <w:lang w:val="en-US"/>
        </w:rPr>
      </w:pPr>
      <w:proofErr w:type="spellStart"/>
      <w:r w:rsidRPr="00371326">
        <w:rPr>
          <w:rFonts w:ascii="Garamond" w:hAnsi="Garamond" w:cs="Calibri Light"/>
          <w:sz w:val="20"/>
          <w:szCs w:val="20"/>
          <w:lang w:val="en-US"/>
        </w:rPr>
        <w:t>Adres</w:t>
      </w:r>
      <w:proofErr w:type="spellEnd"/>
      <w:r w:rsidRPr="00371326">
        <w:rPr>
          <w:rFonts w:ascii="Garamond" w:hAnsi="Garamond" w:cs="Calibri Light"/>
          <w:sz w:val="20"/>
          <w:szCs w:val="20"/>
          <w:lang w:val="en-US"/>
        </w:rPr>
        <w:t>: ………………………………….……….……….………………………………………….</w:t>
      </w:r>
    </w:p>
    <w:p w14:paraId="3CD6C866" w14:textId="77777777" w:rsidR="00776972" w:rsidRPr="00371326" w:rsidRDefault="00776972" w:rsidP="00371326">
      <w:pPr>
        <w:pStyle w:val="Standard"/>
        <w:spacing w:line="276" w:lineRule="auto"/>
        <w:jc w:val="both"/>
        <w:rPr>
          <w:rFonts w:ascii="Garamond" w:hAnsi="Garamond" w:cs="Calibri Light"/>
          <w:sz w:val="20"/>
          <w:szCs w:val="20"/>
          <w:lang w:val="en-US"/>
        </w:rPr>
      </w:pPr>
      <w:r w:rsidRPr="00371326">
        <w:rPr>
          <w:rFonts w:ascii="Garamond" w:hAnsi="Garamond" w:cs="Calibri Light"/>
          <w:sz w:val="20"/>
          <w:szCs w:val="20"/>
          <w:lang w:val="en-US"/>
        </w:rPr>
        <w:t>NIP……………………………………………..REGON………………………….……….…….</w:t>
      </w:r>
    </w:p>
    <w:p w14:paraId="16D2C008" w14:textId="77777777" w:rsidR="002D3B17" w:rsidRPr="00371326" w:rsidRDefault="002D3B17" w:rsidP="00371326">
      <w:pPr>
        <w:pStyle w:val="Standard"/>
        <w:spacing w:line="276" w:lineRule="auto"/>
        <w:jc w:val="both"/>
        <w:rPr>
          <w:rFonts w:ascii="Garamond" w:hAnsi="Garamond" w:cs="Calibri Light"/>
          <w:sz w:val="20"/>
          <w:szCs w:val="20"/>
          <w:lang w:val="en-US"/>
        </w:rPr>
      </w:pPr>
      <w:r w:rsidRPr="00371326">
        <w:rPr>
          <w:rFonts w:ascii="Garamond" w:hAnsi="Garamond" w:cs="Calibri Light"/>
          <w:sz w:val="20"/>
          <w:szCs w:val="20"/>
          <w:lang w:val="en-US"/>
        </w:rPr>
        <w:t>Tel. ….……….……………..……………………………………………………………………….</w:t>
      </w:r>
    </w:p>
    <w:p w14:paraId="4519F187" w14:textId="4D0B589B" w:rsidR="002D3B17" w:rsidRPr="00371326" w:rsidRDefault="002D3B17" w:rsidP="00371326">
      <w:pPr>
        <w:pStyle w:val="Standard"/>
        <w:spacing w:line="276" w:lineRule="auto"/>
        <w:jc w:val="both"/>
        <w:rPr>
          <w:rFonts w:ascii="Garamond" w:hAnsi="Garamond" w:cs="Calibri Light"/>
          <w:sz w:val="20"/>
          <w:szCs w:val="20"/>
          <w:lang w:val="en-US"/>
        </w:rPr>
      </w:pPr>
      <w:r w:rsidRPr="00371326">
        <w:rPr>
          <w:rFonts w:ascii="Garamond" w:hAnsi="Garamond" w:cs="Calibri Light"/>
          <w:sz w:val="20"/>
          <w:szCs w:val="20"/>
          <w:lang w:val="en-US"/>
        </w:rPr>
        <w:t>e-mail: ………………………………………………………………………………………………</w:t>
      </w:r>
    </w:p>
    <w:p w14:paraId="0F53ACAD" w14:textId="77777777" w:rsidR="002D3B17" w:rsidRPr="00371326" w:rsidRDefault="002D3B17" w:rsidP="00371326">
      <w:pPr>
        <w:pStyle w:val="Standard"/>
        <w:spacing w:line="276" w:lineRule="auto"/>
        <w:jc w:val="both"/>
        <w:rPr>
          <w:rFonts w:ascii="Garamond" w:hAnsi="Garamond" w:cs="Calibri Light"/>
          <w:sz w:val="20"/>
          <w:szCs w:val="20"/>
        </w:rPr>
      </w:pPr>
      <w:r w:rsidRPr="00371326">
        <w:rPr>
          <w:rFonts w:ascii="Garamond" w:hAnsi="Garamond" w:cs="Calibri Light"/>
          <w:sz w:val="20"/>
          <w:szCs w:val="20"/>
        </w:rPr>
        <w:t>Osoba do kontaktów : .....................................................………………………………………………..</w:t>
      </w:r>
    </w:p>
    <w:p w14:paraId="1439F8F3" w14:textId="77777777" w:rsidR="00022A67" w:rsidRDefault="00022A67" w:rsidP="00022A67">
      <w:pPr>
        <w:spacing w:line="276" w:lineRule="auto"/>
        <w:jc w:val="center"/>
        <w:rPr>
          <w:rFonts w:ascii="Garamond" w:hAnsi="Garamond"/>
          <w:sz w:val="20"/>
          <w:szCs w:val="20"/>
        </w:rPr>
      </w:pPr>
    </w:p>
    <w:p w14:paraId="7CFEF25E" w14:textId="77777777" w:rsidR="00022A67" w:rsidRDefault="00022A67" w:rsidP="00022A67">
      <w:pPr>
        <w:spacing w:line="276" w:lineRule="auto"/>
        <w:jc w:val="center"/>
        <w:rPr>
          <w:rFonts w:ascii="Garamond" w:hAnsi="Garamond"/>
          <w:sz w:val="20"/>
          <w:szCs w:val="20"/>
        </w:rPr>
      </w:pPr>
    </w:p>
    <w:p w14:paraId="7BF45B12" w14:textId="77777777" w:rsidR="001E524A" w:rsidRDefault="002D3B17" w:rsidP="001E524A">
      <w:pPr>
        <w:spacing w:line="276" w:lineRule="auto"/>
        <w:jc w:val="center"/>
        <w:rPr>
          <w:rFonts w:ascii="Garamond" w:hAnsi="Garamond"/>
          <w:sz w:val="20"/>
          <w:szCs w:val="20"/>
        </w:rPr>
      </w:pPr>
      <w:r w:rsidRPr="00371326">
        <w:rPr>
          <w:rFonts w:ascii="Garamond" w:hAnsi="Garamond"/>
          <w:sz w:val="20"/>
          <w:szCs w:val="20"/>
        </w:rPr>
        <w:t>Przystępując do postępowania na</w:t>
      </w:r>
      <w:r w:rsidR="004E3B37" w:rsidRPr="00371326">
        <w:rPr>
          <w:rFonts w:ascii="Garamond" w:hAnsi="Garamond"/>
          <w:sz w:val="20"/>
          <w:szCs w:val="20"/>
        </w:rPr>
        <w:t xml:space="preserve"> </w:t>
      </w:r>
      <w:r w:rsidR="001E524A">
        <w:rPr>
          <w:rFonts w:ascii="Garamond" w:hAnsi="Garamond"/>
          <w:sz w:val="20"/>
          <w:szCs w:val="20"/>
        </w:rPr>
        <w:t>Z</w:t>
      </w:r>
      <w:r w:rsidR="001E524A" w:rsidRPr="003F4FF0">
        <w:rPr>
          <w:rFonts w:ascii="Garamond" w:hAnsi="Garamond"/>
          <w:sz w:val="20"/>
          <w:szCs w:val="20"/>
        </w:rPr>
        <w:t>akup modułu zbiorczej zaległej indeksacji, oprogramowania oraz urządzeń wielofunkcyjnych do  digitalizacji dokumentacji medycznej istotnej z punktu widzenia leczenia i profilaktyki na potrzeby 5 WSZK w Krakowie w ramach Krajowego Planu Odbudowy</w:t>
      </w:r>
    </w:p>
    <w:p w14:paraId="622E23E9" w14:textId="77777777" w:rsidR="00022A67" w:rsidRDefault="00022A67" w:rsidP="00371326">
      <w:pPr>
        <w:pStyle w:val="Standard"/>
        <w:spacing w:line="276" w:lineRule="auto"/>
        <w:jc w:val="center"/>
        <w:rPr>
          <w:rFonts w:ascii="Garamond" w:hAnsi="Garamond" w:cs="Garamond"/>
          <w:sz w:val="20"/>
          <w:szCs w:val="20"/>
        </w:rPr>
      </w:pPr>
    </w:p>
    <w:p w14:paraId="563C1193" w14:textId="7E5D971C" w:rsidR="002D3B17" w:rsidRPr="00371326" w:rsidRDefault="002D3B17" w:rsidP="00371326">
      <w:pPr>
        <w:pStyle w:val="Standard"/>
        <w:spacing w:line="276" w:lineRule="auto"/>
        <w:jc w:val="center"/>
        <w:rPr>
          <w:rFonts w:ascii="Garamond" w:hAnsi="Garamond" w:cs="Garamond"/>
          <w:sz w:val="20"/>
          <w:szCs w:val="20"/>
        </w:rPr>
      </w:pPr>
      <w:r w:rsidRPr="00371326">
        <w:rPr>
          <w:rFonts w:ascii="Garamond" w:hAnsi="Garamond" w:cs="Garamond"/>
          <w:sz w:val="20"/>
          <w:szCs w:val="20"/>
        </w:rPr>
        <w:t xml:space="preserve">o numerze referencyjnym </w:t>
      </w:r>
      <w:r w:rsidR="0093235F">
        <w:rPr>
          <w:rFonts w:ascii="Garamond" w:hAnsi="Garamond" w:cs="Garamond"/>
          <w:b/>
          <w:bCs/>
          <w:sz w:val="20"/>
          <w:szCs w:val="20"/>
        </w:rPr>
        <w:t>23</w:t>
      </w:r>
      <w:r w:rsidR="005A542B" w:rsidRPr="00AC3308">
        <w:rPr>
          <w:rFonts w:ascii="Garamond" w:hAnsi="Garamond" w:cs="Garamond"/>
          <w:b/>
          <w:bCs/>
          <w:sz w:val="20"/>
          <w:szCs w:val="20"/>
        </w:rPr>
        <w:t>/ZP/202</w:t>
      </w:r>
      <w:r w:rsidR="00D73ED3">
        <w:rPr>
          <w:rFonts w:ascii="Garamond" w:hAnsi="Garamond" w:cs="Garamond"/>
          <w:b/>
          <w:bCs/>
          <w:sz w:val="20"/>
          <w:szCs w:val="20"/>
        </w:rPr>
        <w:t>6</w:t>
      </w:r>
      <w:r w:rsidRPr="00AC3308">
        <w:rPr>
          <w:rFonts w:ascii="Garamond" w:hAnsi="Garamond" w:cs="Garamond"/>
          <w:b/>
          <w:bCs/>
          <w:sz w:val="20"/>
          <w:szCs w:val="20"/>
        </w:rPr>
        <w:t xml:space="preserve"> oferujemy</w:t>
      </w:r>
      <w:r w:rsidRPr="00371326">
        <w:rPr>
          <w:rFonts w:ascii="Garamond" w:hAnsi="Garamond" w:cs="Garamond"/>
          <w:sz w:val="20"/>
          <w:szCs w:val="20"/>
        </w:rPr>
        <w:t>:</w:t>
      </w:r>
    </w:p>
    <w:p w14:paraId="597B1236" w14:textId="77777777" w:rsidR="002D3B17" w:rsidRPr="00371326" w:rsidRDefault="002D3B17" w:rsidP="00371326">
      <w:pPr>
        <w:pStyle w:val="Standard"/>
        <w:widowControl w:val="0"/>
        <w:spacing w:line="276" w:lineRule="auto"/>
        <w:jc w:val="center"/>
        <w:rPr>
          <w:rFonts w:ascii="Garamond" w:hAnsi="Garamond" w:cs="Georgia"/>
          <w:b/>
          <w:sz w:val="20"/>
          <w:szCs w:val="20"/>
        </w:rPr>
      </w:pPr>
      <w:r w:rsidRPr="00371326">
        <w:rPr>
          <w:rFonts w:ascii="Garamond" w:hAnsi="Garamond" w:cs="Georgia"/>
          <w:b/>
          <w:sz w:val="20"/>
          <w:szCs w:val="20"/>
        </w:rPr>
        <w:t>1</w:t>
      </w:r>
    </w:p>
    <w:p w14:paraId="61768B57" w14:textId="77777777" w:rsidR="002D3B17" w:rsidRPr="00371326" w:rsidRDefault="002D3B17" w:rsidP="00694750">
      <w:pPr>
        <w:pStyle w:val="Standard"/>
        <w:widowControl w:val="0"/>
        <w:numPr>
          <w:ilvl w:val="3"/>
          <w:numId w:val="75"/>
        </w:numPr>
        <w:spacing w:line="276" w:lineRule="auto"/>
        <w:jc w:val="center"/>
        <w:rPr>
          <w:rFonts w:ascii="Garamond" w:hAnsi="Garamond" w:cs="Georgia"/>
          <w:sz w:val="20"/>
          <w:szCs w:val="20"/>
        </w:rPr>
      </w:pPr>
      <w:r w:rsidRPr="00371326">
        <w:rPr>
          <w:rFonts w:ascii="Garamond" w:hAnsi="Garamond" w:cs="Georgia"/>
          <w:sz w:val="20"/>
          <w:szCs w:val="20"/>
        </w:rPr>
        <w:t>1. Oferujemy wykonanie zamówienia publicznego zgodnie z wymogami, warunkami i terminami określonymi w Specyfikacji Warunków Zamówienia za łączną cenę</w:t>
      </w:r>
      <w:r w:rsidR="003C45B6" w:rsidRPr="00371326">
        <w:rPr>
          <w:rFonts w:ascii="Garamond" w:hAnsi="Garamond" w:cs="Georgia"/>
          <w:sz w:val="20"/>
          <w:szCs w:val="20"/>
        </w:rPr>
        <w:t>:</w:t>
      </w:r>
    </w:p>
    <w:p w14:paraId="1BCC6DC3" w14:textId="77777777" w:rsidR="002D3B17" w:rsidRPr="00371326" w:rsidRDefault="002D3B17" w:rsidP="00371326">
      <w:pPr>
        <w:pStyle w:val="Standard"/>
        <w:widowControl w:val="0"/>
        <w:spacing w:line="276" w:lineRule="auto"/>
        <w:jc w:val="both"/>
        <w:rPr>
          <w:rFonts w:ascii="Garamond" w:hAnsi="Garamond" w:cs="Georgia"/>
          <w:sz w:val="20"/>
          <w:szCs w:val="20"/>
        </w:rPr>
      </w:pPr>
    </w:p>
    <w:p w14:paraId="0C9B8D90" w14:textId="77777777" w:rsidR="003C45B6" w:rsidRPr="00371326" w:rsidRDefault="003C45B6" w:rsidP="00371326">
      <w:pPr>
        <w:pStyle w:val="Standard"/>
        <w:spacing w:line="276" w:lineRule="auto"/>
        <w:rPr>
          <w:rFonts w:ascii="Garamond" w:hAnsi="Garamond" w:cs="Garamond"/>
          <w:sz w:val="20"/>
          <w:szCs w:val="20"/>
        </w:rPr>
      </w:pPr>
      <w:bookmarkStart w:id="10" w:name="_Hlk120895110"/>
    </w:p>
    <w:bookmarkEnd w:id="10"/>
    <w:p w14:paraId="469277DF" w14:textId="77777777" w:rsidR="00562E3F" w:rsidRPr="00371326" w:rsidRDefault="00562E3F" w:rsidP="00371326">
      <w:pPr>
        <w:pStyle w:val="Standarduser"/>
        <w:spacing w:line="276" w:lineRule="auto"/>
        <w:jc w:val="center"/>
        <w:rPr>
          <w:rFonts w:ascii="Garamond" w:hAnsi="Garamond" w:cs="Garamond"/>
          <w:b/>
          <w:sz w:val="20"/>
          <w:szCs w:val="20"/>
        </w:rPr>
      </w:pPr>
      <w:r w:rsidRPr="00371326">
        <w:rPr>
          <w:rFonts w:ascii="Garamond" w:hAnsi="Garamond" w:cs="Garamond"/>
          <w:b/>
          <w:sz w:val="20"/>
          <w:szCs w:val="20"/>
        </w:rPr>
        <w:t>INSTRUKCJA WYPEŁNIENIA</w:t>
      </w:r>
    </w:p>
    <w:p w14:paraId="7C0D8671" w14:textId="77777777" w:rsidR="00562E3F" w:rsidRPr="00371326" w:rsidRDefault="00562E3F" w:rsidP="00371326">
      <w:pPr>
        <w:pStyle w:val="Standard"/>
        <w:spacing w:line="276" w:lineRule="auto"/>
        <w:jc w:val="both"/>
        <w:rPr>
          <w:rFonts w:ascii="Garamond" w:hAnsi="Garamond" w:cs="Garamond"/>
          <w:sz w:val="20"/>
          <w:szCs w:val="20"/>
        </w:rPr>
      </w:pPr>
      <w:r w:rsidRPr="00371326">
        <w:rPr>
          <w:rFonts w:ascii="Garamond" w:hAnsi="Garamond" w:cs="Garamond"/>
          <w:sz w:val="20"/>
          <w:szCs w:val="20"/>
        </w:rPr>
        <w:t>1. Wykonawca winien określić, dla poszczególnych pozycji ofertowych, ceny jednostkowe netto oraz stawkę procentową VAT, a następnie obliczyć dla poszczególnych pozycji ofertowych wartość netto przez przemnożenie ceny jednostkowej netto przez ilość/</w:t>
      </w:r>
      <w:proofErr w:type="spellStart"/>
      <w:r w:rsidRPr="00371326">
        <w:rPr>
          <w:rFonts w:ascii="Garamond" w:hAnsi="Garamond" w:cs="Garamond"/>
          <w:sz w:val="20"/>
          <w:szCs w:val="20"/>
        </w:rPr>
        <w:t>j.m</w:t>
      </w:r>
      <w:proofErr w:type="spellEnd"/>
      <w:r w:rsidRPr="00371326">
        <w:rPr>
          <w:rFonts w:ascii="Garamond" w:hAnsi="Garamond" w:cs="Garamond"/>
          <w:sz w:val="20"/>
          <w:szCs w:val="20"/>
        </w:rPr>
        <w:t xml:space="preserve"> oraz dla poszczególnych pozycji ofertowych wartość brutto przez przemnożenie wartości netto danej pozycji przez stawkę procentową VAT (uzyskany iloczyn dodać do wartości netto danej pozycji). Suma wartości (odpowiednio: netto /brutto) poszczególnych pozycji ofertowych z kolumn (odpowiednio: wartość netto / wartość brutto) stanowić będzie wartość (netto, brutto) dla pozycji RAZEM. Wszystkie wartości, Wykonawca zobowiązany jest kalkulować i wpisywać w zaokrągleniu do dwóch miejsc po przecinku.</w:t>
      </w:r>
    </w:p>
    <w:p w14:paraId="09425C72" w14:textId="3D1AC178" w:rsidR="00562E3F" w:rsidRPr="00371326" w:rsidRDefault="00562E3F" w:rsidP="00605824">
      <w:pPr>
        <w:pStyle w:val="Standard"/>
        <w:spacing w:line="276" w:lineRule="auto"/>
        <w:jc w:val="both"/>
        <w:rPr>
          <w:rFonts w:ascii="Garamond" w:hAnsi="Garamond" w:cs="Garamond"/>
          <w:sz w:val="20"/>
          <w:szCs w:val="20"/>
        </w:rPr>
      </w:pPr>
      <w:r w:rsidRPr="00605824">
        <w:rPr>
          <w:rFonts w:ascii="Garamond" w:hAnsi="Garamond" w:cs="Garamond"/>
          <w:sz w:val="20"/>
          <w:szCs w:val="20"/>
        </w:rPr>
        <w:t xml:space="preserve">2. Wykonawca powinien wycenić wszystkie pozycje wchodzące w skład </w:t>
      </w:r>
      <w:r w:rsidR="00605824" w:rsidRPr="00605824">
        <w:rPr>
          <w:rFonts w:ascii="Garamond" w:hAnsi="Garamond" w:cs="Garamond"/>
          <w:sz w:val="20"/>
          <w:szCs w:val="20"/>
        </w:rPr>
        <w:t>zamówienia</w:t>
      </w:r>
      <w:r w:rsidRPr="00605824">
        <w:rPr>
          <w:rFonts w:ascii="Garamond" w:hAnsi="Garamond" w:cs="Garamond"/>
          <w:sz w:val="20"/>
          <w:szCs w:val="20"/>
        </w:rPr>
        <w:t xml:space="preserve"> – pod rygorem odrzucenia oferty.</w:t>
      </w:r>
    </w:p>
    <w:p w14:paraId="51E141ED" w14:textId="444A8887" w:rsidR="00562E3F" w:rsidRPr="00371326" w:rsidRDefault="00605824" w:rsidP="00371326">
      <w:pPr>
        <w:pStyle w:val="Standard"/>
        <w:spacing w:line="276" w:lineRule="auto"/>
        <w:jc w:val="both"/>
        <w:rPr>
          <w:rFonts w:ascii="Garamond" w:hAnsi="Garamond" w:cs="Garamond"/>
          <w:sz w:val="20"/>
          <w:szCs w:val="20"/>
        </w:rPr>
      </w:pPr>
      <w:r>
        <w:rPr>
          <w:rFonts w:ascii="Garamond" w:hAnsi="Garamond" w:cs="Garamond"/>
          <w:sz w:val="20"/>
          <w:szCs w:val="20"/>
        </w:rPr>
        <w:t>3</w:t>
      </w:r>
      <w:r w:rsidR="00562E3F" w:rsidRPr="00371326">
        <w:rPr>
          <w:rFonts w:ascii="Garamond" w:hAnsi="Garamond" w:cs="Garamond"/>
          <w:sz w:val="20"/>
          <w:szCs w:val="20"/>
        </w:rPr>
        <w:t>. Wykonawca ma obowiązek wypełnić w tabeli – kolumnę: „Nazwa handlowa, nazwa producenta, nr katalogowy producenta” dla każdej pozycji pakietu, w którym składa ofertę poprzez podanie odpowiednio nazwy handlowej, nazwy producenta, numeru katalogowego producenta; w przypadku, gdy przedmiot zamówienia oznaczony jest jedynie jedną z wymaganych informacji wykonawca podaję tę informację.</w:t>
      </w:r>
    </w:p>
    <w:p w14:paraId="22D84581" w14:textId="77777777" w:rsidR="00104573" w:rsidRDefault="00104573" w:rsidP="00371326">
      <w:pPr>
        <w:pStyle w:val="Standard"/>
        <w:widowControl w:val="0"/>
        <w:spacing w:line="276" w:lineRule="auto"/>
        <w:jc w:val="both"/>
        <w:rPr>
          <w:rFonts w:ascii="Garamond" w:hAnsi="Garamond" w:cs="Georgia"/>
          <w:b/>
          <w:bCs/>
          <w:sz w:val="20"/>
          <w:szCs w:val="20"/>
        </w:rPr>
      </w:pPr>
    </w:p>
    <w:p w14:paraId="239BE0E6" w14:textId="677390A8" w:rsidR="00817C6F" w:rsidRPr="00371326" w:rsidRDefault="00817C6F" w:rsidP="00371326">
      <w:pPr>
        <w:pStyle w:val="Standard"/>
        <w:widowControl w:val="0"/>
        <w:spacing w:line="276" w:lineRule="auto"/>
        <w:jc w:val="both"/>
        <w:rPr>
          <w:rFonts w:ascii="Garamond" w:hAnsi="Garamond" w:cs="Georgia"/>
          <w:b/>
          <w:bCs/>
          <w:sz w:val="20"/>
          <w:szCs w:val="20"/>
        </w:rPr>
      </w:pPr>
      <w:r>
        <w:rPr>
          <w:rFonts w:ascii="Garamond" w:hAnsi="Garamond" w:cs="Georgia"/>
          <w:b/>
          <w:bCs/>
          <w:sz w:val="20"/>
          <w:szCs w:val="20"/>
        </w:rPr>
        <w:t>Pakiet nr 1</w:t>
      </w:r>
    </w:p>
    <w:tbl>
      <w:tblPr>
        <w:tblW w:w="10768" w:type="dxa"/>
        <w:tblLayout w:type="fixed"/>
        <w:tblCellMar>
          <w:left w:w="70" w:type="dxa"/>
          <w:right w:w="70" w:type="dxa"/>
        </w:tblCellMar>
        <w:tblLook w:val="0000" w:firstRow="0" w:lastRow="0" w:firstColumn="0" w:lastColumn="0" w:noHBand="0" w:noVBand="0"/>
      </w:tblPr>
      <w:tblGrid>
        <w:gridCol w:w="497"/>
        <w:gridCol w:w="2333"/>
        <w:gridCol w:w="993"/>
        <w:gridCol w:w="850"/>
        <w:gridCol w:w="992"/>
        <w:gridCol w:w="1134"/>
        <w:gridCol w:w="1276"/>
        <w:gridCol w:w="1276"/>
        <w:gridCol w:w="1417"/>
      </w:tblGrid>
      <w:tr w:rsidR="001E524A" w14:paraId="36DCCF49" w14:textId="1CB50310" w:rsidTr="001E524A">
        <w:tc>
          <w:tcPr>
            <w:tcW w:w="497" w:type="dxa"/>
            <w:tcBorders>
              <w:top w:val="single" w:sz="4" w:space="0" w:color="000000"/>
              <w:left w:val="single" w:sz="4" w:space="0" w:color="000000"/>
              <w:bottom w:val="single" w:sz="4" w:space="0" w:color="000000"/>
              <w:right w:val="single" w:sz="4" w:space="0" w:color="000000"/>
            </w:tcBorders>
          </w:tcPr>
          <w:p w14:paraId="1D48D33E" w14:textId="77777777" w:rsidR="001E524A" w:rsidRDefault="001E524A" w:rsidP="002E67CB">
            <w:pPr>
              <w:spacing w:line="360" w:lineRule="auto"/>
              <w:rPr>
                <w:rFonts w:ascii="Garamond" w:hAnsi="Garamond"/>
                <w:sz w:val="20"/>
                <w:szCs w:val="20"/>
              </w:rPr>
            </w:pPr>
          </w:p>
          <w:p w14:paraId="0DDCA899" w14:textId="77777777" w:rsidR="001E524A" w:rsidRDefault="001E524A" w:rsidP="002E67CB">
            <w:pPr>
              <w:spacing w:line="360" w:lineRule="auto"/>
              <w:rPr>
                <w:rFonts w:ascii="Garamond" w:hAnsi="Garamond"/>
                <w:sz w:val="20"/>
                <w:szCs w:val="20"/>
              </w:rPr>
            </w:pPr>
            <w:r>
              <w:rPr>
                <w:rFonts w:ascii="Garamond" w:hAnsi="Garamond"/>
                <w:sz w:val="20"/>
                <w:szCs w:val="20"/>
              </w:rPr>
              <w:t>LP</w:t>
            </w:r>
          </w:p>
        </w:tc>
        <w:tc>
          <w:tcPr>
            <w:tcW w:w="2333" w:type="dxa"/>
            <w:tcBorders>
              <w:top w:val="single" w:sz="4" w:space="0" w:color="000000"/>
              <w:left w:val="single" w:sz="4" w:space="0" w:color="000000"/>
              <w:bottom w:val="single" w:sz="4" w:space="0" w:color="000000"/>
              <w:right w:val="single" w:sz="4" w:space="0" w:color="000000"/>
            </w:tcBorders>
          </w:tcPr>
          <w:p w14:paraId="653CBC76" w14:textId="77777777" w:rsidR="001E524A" w:rsidRDefault="001E524A" w:rsidP="002E67CB">
            <w:pPr>
              <w:spacing w:line="360" w:lineRule="auto"/>
              <w:jc w:val="center"/>
              <w:rPr>
                <w:rFonts w:ascii="Garamond" w:hAnsi="Garamond"/>
                <w:sz w:val="20"/>
                <w:szCs w:val="20"/>
              </w:rPr>
            </w:pPr>
            <w:r>
              <w:rPr>
                <w:rFonts w:ascii="Garamond" w:hAnsi="Garamond"/>
                <w:sz w:val="20"/>
                <w:szCs w:val="20"/>
              </w:rPr>
              <w:t>Szczegółowa nazwa przedmiotu zamówienia</w:t>
            </w:r>
          </w:p>
          <w:p w14:paraId="6616F4A0" w14:textId="77777777" w:rsidR="001E524A" w:rsidRDefault="001E524A" w:rsidP="002E67CB">
            <w:pPr>
              <w:spacing w:line="360" w:lineRule="auto"/>
              <w:jc w:val="center"/>
              <w:rPr>
                <w:rFonts w:ascii="Garamond" w:hAnsi="Garamond"/>
                <w:sz w:val="20"/>
                <w:szCs w:val="20"/>
              </w:rPr>
            </w:pPr>
            <w:r>
              <w:rPr>
                <w:rFonts w:ascii="Garamond" w:hAnsi="Garamond"/>
                <w:sz w:val="20"/>
                <w:szCs w:val="20"/>
              </w:rPr>
              <w:t>(charakterystyka, wymiary  itp.)</w:t>
            </w:r>
          </w:p>
        </w:tc>
        <w:tc>
          <w:tcPr>
            <w:tcW w:w="993" w:type="dxa"/>
            <w:tcBorders>
              <w:top w:val="single" w:sz="4" w:space="0" w:color="000000"/>
              <w:left w:val="single" w:sz="4" w:space="0" w:color="000000"/>
              <w:bottom w:val="single" w:sz="4" w:space="0" w:color="000000"/>
              <w:right w:val="single" w:sz="4" w:space="0" w:color="000000"/>
            </w:tcBorders>
          </w:tcPr>
          <w:p w14:paraId="19B37E56" w14:textId="77777777" w:rsidR="001E524A" w:rsidRDefault="001E524A" w:rsidP="002E67CB">
            <w:pPr>
              <w:spacing w:line="360" w:lineRule="auto"/>
              <w:jc w:val="center"/>
              <w:rPr>
                <w:rFonts w:ascii="Garamond" w:hAnsi="Garamond"/>
                <w:sz w:val="20"/>
                <w:szCs w:val="20"/>
              </w:rPr>
            </w:pPr>
          </w:p>
          <w:p w14:paraId="1602656A" w14:textId="77777777" w:rsidR="001E524A" w:rsidRDefault="001E524A" w:rsidP="002E67CB">
            <w:pPr>
              <w:spacing w:line="360" w:lineRule="auto"/>
              <w:jc w:val="center"/>
              <w:rPr>
                <w:rFonts w:ascii="Garamond" w:hAnsi="Garamond"/>
                <w:sz w:val="20"/>
                <w:szCs w:val="20"/>
              </w:rPr>
            </w:pPr>
            <w:r>
              <w:rPr>
                <w:rFonts w:ascii="Garamond" w:hAnsi="Garamond"/>
                <w:sz w:val="20"/>
                <w:szCs w:val="20"/>
              </w:rPr>
              <w:t>Kod CPV</w:t>
            </w:r>
          </w:p>
        </w:tc>
        <w:tc>
          <w:tcPr>
            <w:tcW w:w="850" w:type="dxa"/>
            <w:tcBorders>
              <w:top w:val="single" w:sz="4" w:space="0" w:color="000000"/>
              <w:left w:val="single" w:sz="4" w:space="0" w:color="000000"/>
              <w:bottom w:val="single" w:sz="4" w:space="0" w:color="000000"/>
              <w:right w:val="single" w:sz="4" w:space="0" w:color="000000"/>
            </w:tcBorders>
          </w:tcPr>
          <w:p w14:paraId="74F94183" w14:textId="77777777" w:rsidR="001E524A" w:rsidRDefault="001E524A" w:rsidP="002E67CB">
            <w:pPr>
              <w:spacing w:line="360" w:lineRule="auto"/>
              <w:jc w:val="center"/>
              <w:rPr>
                <w:rFonts w:ascii="Garamond" w:hAnsi="Garamond"/>
                <w:sz w:val="20"/>
                <w:szCs w:val="20"/>
              </w:rPr>
            </w:pPr>
          </w:p>
          <w:p w14:paraId="19532CAA" w14:textId="77777777" w:rsidR="001E524A" w:rsidRDefault="001E524A" w:rsidP="002E67CB">
            <w:pPr>
              <w:spacing w:line="360" w:lineRule="auto"/>
              <w:jc w:val="center"/>
              <w:rPr>
                <w:rFonts w:ascii="Garamond" w:hAnsi="Garamond"/>
                <w:sz w:val="20"/>
                <w:szCs w:val="20"/>
              </w:rPr>
            </w:pPr>
            <w:r>
              <w:rPr>
                <w:rFonts w:ascii="Garamond" w:hAnsi="Garamond"/>
                <w:sz w:val="20"/>
                <w:szCs w:val="20"/>
              </w:rPr>
              <w:t>Ilość / j.m.</w:t>
            </w:r>
          </w:p>
        </w:tc>
        <w:tc>
          <w:tcPr>
            <w:tcW w:w="992" w:type="dxa"/>
            <w:tcBorders>
              <w:top w:val="single" w:sz="4" w:space="0" w:color="000000"/>
              <w:left w:val="single" w:sz="4" w:space="0" w:color="000000"/>
              <w:bottom w:val="single" w:sz="4" w:space="0" w:color="000000"/>
              <w:right w:val="single" w:sz="4" w:space="0" w:color="000000"/>
            </w:tcBorders>
          </w:tcPr>
          <w:p w14:paraId="26E522CB" w14:textId="77777777" w:rsidR="001E524A" w:rsidRDefault="001E524A" w:rsidP="002E67CB">
            <w:pPr>
              <w:spacing w:line="360" w:lineRule="auto"/>
              <w:jc w:val="center"/>
              <w:rPr>
                <w:rFonts w:ascii="Garamond" w:hAnsi="Garamond"/>
                <w:sz w:val="20"/>
                <w:szCs w:val="20"/>
              </w:rPr>
            </w:pPr>
          </w:p>
          <w:p w14:paraId="3F747F97" w14:textId="77777777" w:rsidR="001E524A" w:rsidRDefault="001E524A" w:rsidP="002E67CB">
            <w:pPr>
              <w:spacing w:line="360" w:lineRule="auto"/>
              <w:jc w:val="center"/>
              <w:rPr>
                <w:rFonts w:ascii="Garamond" w:hAnsi="Garamond"/>
                <w:sz w:val="20"/>
                <w:szCs w:val="20"/>
              </w:rPr>
            </w:pPr>
            <w:r>
              <w:rPr>
                <w:rFonts w:ascii="Garamond" w:hAnsi="Garamond"/>
                <w:sz w:val="20"/>
                <w:szCs w:val="20"/>
              </w:rPr>
              <w:t xml:space="preserve"> kwota netto</w:t>
            </w:r>
          </w:p>
          <w:p w14:paraId="734FA662" w14:textId="77777777" w:rsidR="001E524A" w:rsidRDefault="001E524A" w:rsidP="002E67CB">
            <w:pPr>
              <w:spacing w:line="360" w:lineRule="auto"/>
              <w:jc w:val="center"/>
              <w:rPr>
                <w:rFonts w:ascii="Garamond" w:hAnsi="Garamond"/>
                <w:sz w:val="20"/>
                <w:szCs w:val="20"/>
              </w:rPr>
            </w:pPr>
            <w:r>
              <w:rPr>
                <w:rFonts w:ascii="Garamond" w:hAnsi="Garamond"/>
                <w:sz w:val="20"/>
                <w:szCs w:val="20"/>
              </w:rPr>
              <w:t xml:space="preserve"> za j.m.</w:t>
            </w:r>
          </w:p>
        </w:tc>
        <w:tc>
          <w:tcPr>
            <w:tcW w:w="1134" w:type="dxa"/>
            <w:tcBorders>
              <w:top w:val="single" w:sz="4" w:space="0" w:color="000000"/>
              <w:left w:val="single" w:sz="4" w:space="0" w:color="000000"/>
              <w:bottom w:val="single" w:sz="4" w:space="0" w:color="000000"/>
              <w:right w:val="single" w:sz="4" w:space="0" w:color="000000"/>
            </w:tcBorders>
          </w:tcPr>
          <w:p w14:paraId="51AEF855" w14:textId="77777777" w:rsidR="001E524A" w:rsidRDefault="001E524A" w:rsidP="002E67CB">
            <w:pPr>
              <w:spacing w:line="360" w:lineRule="auto"/>
              <w:jc w:val="center"/>
              <w:rPr>
                <w:rFonts w:ascii="Garamond" w:hAnsi="Garamond"/>
                <w:sz w:val="20"/>
                <w:szCs w:val="20"/>
              </w:rPr>
            </w:pPr>
          </w:p>
          <w:p w14:paraId="4079C319" w14:textId="77777777" w:rsidR="001E524A" w:rsidRDefault="001E524A" w:rsidP="002E67CB">
            <w:pPr>
              <w:spacing w:line="360" w:lineRule="auto"/>
              <w:jc w:val="center"/>
              <w:rPr>
                <w:rFonts w:ascii="Garamond" w:hAnsi="Garamond"/>
                <w:sz w:val="20"/>
                <w:szCs w:val="20"/>
              </w:rPr>
            </w:pPr>
            <w:r>
              <w:rPr>
                <w:rFonts w:ascii="Garamond" w:hAnsi="Garamond"/>
                <w:sz w:val="20"/>
                <w:szCs w:val="20"/>
              </w:rPr>
              <w:t>wartość netto</w:t>
            </w:r>
          </w:p>
        </w:tc>
        <w:tc>
          <w:tcPr>
            <w:tcW w:w="1276" w:type="dxa"/>
            <w:tcBorders>
              <w:top w:val="single" w:sz="4" w:space="0" w:color="000000"/>
              <w:left w:val="single" w:sz="4" w:space="0" w:color="000000"/>
              <w:bottom w:val="single" w:sz="4" w:space="0" w:color="000000"/>
              <w:right w:val="single" w:sz="4" w:space="0" w:color="000000"/>
            </w:tcBorders>
          </w:tcPr>
          <w:p w14:paraId="1A3E7757" w14:textId="77777777" w:rsidR="001E524A" w:rsidRDefault="001E524A" w:rsidP="002E67CB">
            <w:pPr>
              <w:spacing w:line="360" w:lineRule="auto"/>
              <w:jc w:val="center"/>
              <w:rPr>
                <w:rFonts w:ascii="Garamond" w:hAnsi="Garamond"/>
                <w:sz w:val="20"/>
                <w:szCs w:val="20"/>
              </w:rPr>
            </w:pPr>
            <w:r w:rsidRPr="006C7915">
              <w:rPr>
                <w:rFonts w:ascii="Garamond" w:hAnsi="Garamond"/>
                <w:sz w:val="20"/>
                <w:szCs w:val="20"/>
              </w:rPr>
              <w:t>Stawka VAT/wartość VAT</w:t>
            </w:r>
          </w:p>
        </w:tc>
        <w:tc>
          <w:tcPr>
            <w:tcW w:w="1276" w:type="dxa"/>
            <w:tcBorders>
              <w:top w:val="single" w:sz="4" w:space="0" w:color="000000"/>
              <w:left w:val="single" w:sz="4" w:space="0" w:color="000000"/>
              <w:bottom w:val="single" w:sz="4" w:space="0" w:color="000000"/>
              <w:right w:val="single" w:sz="4" w:space="0" w:color="000000"/>
            </w:tcBorders>
          </w:tcPr>
          <w:p w14:paraId="6975159A" w14:textId="77777777" w:rsidR="001E524A" w:rsidRDefault="001E524A" w:rsidP="002E67CB">
            <w:pPr>
              <w:spacing w:line="360" w:lineRule="auto"/>
              <w:jc w:val="center"/>
              <w:rPr>
                <w:rFonts w:ascii="Garamond" w:hAnsi="Garamond"/>
                <w:sz w:val="20"/>
                <w:szCs w:val="20"/>
              </w:rPr>
            </w:pPr>
          </w:p>
          <w:p w14:paraId="4BCA9C59" w14:textId="77777777" w:rsidR="001E524A" w:rsidRDefault="001E524A" w:rsidP="002E67CB">
            <w:pPr>
              <w:spacing w:line="360" w:lineRule="auto"/>
              <w:jc w:val="center"/>
              <w:rPr>
                <w:rFonts w:ascii="Garamond" w:hAnsi="Garamond"/>
                <w:sz w:val="20"/>
                <w:szCs w:val="20"/>
              </w:rPr>
            </w:pPr>
            <w:r>
              <w:rPr>
                <w:rFonts w:ascii="Garamond" w:hAnsi="Garamond"/>
                <w:sz w:val="20"/>
                <w:szCs w:val="20"/>
              </w:rPr>
              <w:t>wartość brutto</w:t>
            </w:r>
          </w:p>
        </w:tc>
        <w:tc>
          <w:tcPr>
            <w:tcW w:w="1417" w:type="dxa"/>
            <w:tcBorders>
              <w:top w:val="single" w:sz="4" w:space="0" w:color="000000"/>
              <w:left w:val="single" w:sz="4" w:space="0" w:color="000000"/>
              <w:bottom w:val="single" w:sz="4" w:space="0" w:color="000000"/>
              <w:right w:val="single" w:sz="4" w:space="0" w:color="000000"/>
            </w:tcBorders>
          </w:tcPr>
          <w:p w14:paraId="67432EB6" w14:textId="3ACE9429" w:rsidR="001E524A" w:rsidRDefault="001E524A" w:rsidP="002E67CB">
            <w:pPr>
              <w:spacing w:line="360" w:lineRule="auto"/>
              <w:jc w:val="center"/>
              <w:rPr>
                <w:rFonts w:ascii="Garamond" w:hAnsi="Garamond"/>
                <w:sz w:val="20"/>
                <w:szCs w:val="20"/>
              </w:rPr>
            </w:pPr>
            <w:r w:rsidRPr="00371326">
              <w:rPr>
                <w:rFonts w:ascii="Garamond" w:hAnsi="Garamond" w:cs="Garamond"/>
                <w:sz w:val="20"/>
                <w:szCs w:val="20"/>
              </w:rPr>
              <w:t>Nazwa handlowa, nazwa producenta, nr katalogowy producenta</w:t>
            </w:r>
          </w:p>
        </w:tc>
      </w:tr>
      <w:tr w:rsidR="001E524A" w14:paraId="4D1C5EC5" w14:textId="1763FB46" w:rsidTr="001E524A">
        <w:tc>
          <w:tcPr>
            <w:tcW w:w="497" w:type="dxa"/>
            <w:tcBorders>
              <w:top w:val="single" w:sz="4" w:space="0" w:color="000000"/>
              <w:left w:val="single" w:sz="4" w:space="0" w:color="000000"/>
              <w:bottom w:val="single" w:sz="4" w:space="0" w:color="000000"/>
              <w:right w:val="single" w:sz="4" w:space="0" w:color="000000"/>
            </w:tcBorders>
          </w:tcPr>
          <w:p w14:paraId="5008EBE6" w14:textId="77777777" w:rsidR="001E524A" w:rsidRDefault="001E524A" w:rsidP="002E67CB">
            <w:pPr>
              <w:spacing w:line="360" w:lineRule="auto"/>
              <w:rPr>
                <w:rFonts w:ascii="Garamond" w:hAnsi="Garamond"/>
                <w:sz w:val="20"/>
                <w:szCs w:val="20"/>
              </w:rPr>
            </w:pPr>
            <w:r>
              <w:rPr>
                <w:rFonts w:ascii="Garamond" w:hAnsi="Garamond"/>
                <w:sz w:val="20"/>
                <w:szCs w:val="20"/>
              </w:rPr>
              <w:t>1.</w:t>
            </w:r>
          </w:p>
        </w:tc>
        <w:tc>
          <w:tcPr>
            <w:tcW w:w="2333" w:type="dxa"/>
            <w:tcBorders>
              <w:top w:val="single" w:sz="4" w:space="0" w:color="000000"/>
              <w:left w:val="single" w:sz="4" w:space="0" w:color="000000"/>
              <w:bottom w:val="single" w:sz="4" w:space="0" w:color="000000"/>
              <w:right w:val="single" w:sz="4" w:space="0" w:color="000000"/>
            </w:tcBorders>
          </w:tcPr>
          <w:p w14:paraId="014EC23B" w14:textId="77777777" w:rsidR="001E524A" w:rsidRDefault="001E524A" w:rsidP="002E67CB">
            <w:pPr>
              <w:spacing w:line="360" w:lineRule="auto"/>
              <w:rPr>
                <w:rFonts w:ascii="Garamond" w:hAnsi="Garamond"/>
                <w:b/>
                <w:bCs/>
                <w:sz w:val="20"/>
                <w:szCs w:val="20"/>
              </w:rPr>
            </w:pPr>
            <w:r>
              <w:rPr>
                <w:rFonts w:ascii="Garamond" w:hAnsi="Garamond"/>
                <w:b/>
                <w:bCs/>
                <w:sz w:val="20"/>
                <w:szCs w:val="20"/>
              </w:rPr>
              <w:t>PAKIET I</w:t>
            </w:r>
          </w:p>
          <w:p w14:paraId="457E0595" w14:textId="77777777" w:rsidR="001E524A" w:rsidRDefault="001E524A" w:rsidP="002E67CB">
            <w:pPr>
              <w:spacing w:line="360" w:lineRule="auto"/>
              <w:rPr>
                <w:rFonts w:ascii="Garamond" w:hAnsi="Garamond"/>
                <w:sz w:val="20"/>
                <w:szCs w:val="20"/>
              </w:rPr>
            </w:pPr>
            <w:bookmarkStart w:id="11" w:name="_Hlk220309116"/>
            <w:r>
              <w:rPr>
                <w:rFonts w:ascii="Garamond" w:hAnsi="Garamond"/>
                <w:sz w:val="20"/>
                <w:szCs w:val="20"/>
              </w:rPr>
              <w:t>Oprogramowanie do digitalizacji dokumentacji medycznej wraz z integracją ze szpitalnym systemem HIS</w:t>
            </w:r>
            <w:bookmarkEnd w:id="11"/>
            <w:r>
              <w:rPr>
                <w:rFonts w:ascii="Garamond" w:hAnsi="Garamond"/>
                <w:sz w:val="20"/>
                <w:szCs w:val="20"/>
              </w:rPr>
              <w:t xml:space="preserve"> wg specyfikacji w zał. nr 1</w:t>
            </w:r>
          </w:p>
        </w:tc>
        <w:tc>
          <w:tcPr>
            <w:tcW w:w="993" w:type="dxa"/>
            <w:tcBorders>
              <w:top w:val="single" w:sz="4" w:space="0" w:color="000000"/>
              <w:left w:val="single" w:sz="4" w:space="0" w:color="000000"/>
              <w:bottom w:val="single" w:sz="4" w:space="0" w:color="000000"/>
              <w:right w:val="single" w:sz="4" w:space="0" w:color="000000"/>
            </w:tcBorders>
          </w:tcPr>
          <w:p w14:paraId="0EA90F28" w14:textId="77777777" w:rsidR="001E524A" w:rsidRDefault="001E524A" w:rsidP="002E67CB">
            <w:pPr>
              <w:spacing w:line="360" w:lineRule="auto"/>
              <w:rPr>
                <w:rFonts w:ascii="Garamond" w:hAnsi="Garamond"/>
                <w:sz w:val="20"/>
                <w:szCs w:val="20"/>
              </w:rPr>
            </w:pPr>
            <w:r>
              <w:rPr>
                <w:rFonts w:ascii="Garamond" w:hAnsi="Garamond"/>
                <w:sz w:val="20"/>
                <w:szCs w:val="20"/>
              </w:rPr>
              <w:t>48814000-7</w:t>
            </w:r>
          </w:p>
          <w:p w14:paraId="06B7314D" w14:textId="77777777" w:rsidR="001E524A" w:rsidRDefault="001E524A" w:rsidP="002E67CB">
            <w:pPr>
              <w:spacing w:line="360" w:lineRule="auto"/>
              <w:rPr>
                <w:rFonts w:ascii="Garamond" w:hAnsi="Garamond"/>
                <w:sz w:val="20"/>
                <w:szCs w:val="20"/>
              </w:rPr>
            </w:pPr>
            <w:r>
              <w:rPr>
                <w:rFonts w:ascii="Garamond" w:hAnsi="Garamond"/>
                <w:sz w:val="20"/>
                <w:szCs w:val="20"/>
              </w:rPr>
              <w:t>30200000-1</w:t>
            </w:r>
          </w:p>
        </w:tc>
        <w:tc>
          <w:tcPr>
            <w:tcW w:w="850" w:type="dxa"/>
            <w:tcBorders>
              <w:top w:val="single" w:sz="4" w:space="0" w:color="000000"/>
              <w:left w:val="single" w:sz="4" w:space="0" w:color="000000"/>
              <w:bottom w:val="single" w:sz="4" w:space="0" w:color="000000"/>
              <w:right w:val="single" w:sz="4" w:space="0" w:color="000000"/>
            </w:tcBorders>
          </w:tcPr>
          <w:p w14:paraId="3CEAFA31" w14:textId="77777777" w:rsidR="001E524A" w:rsidRDefault="001E524A" w:rsidP="002E67CB">
            <w:pPr>
              <w:spacing w:line="360" w:lineRule="auto"/>
              <w:jc w:val="center"/>
              <w:rPr>
                <w:rFonts w:ascii="Garamond" w:hAnsi="Garamond"/>
                <w:sz w:val="20"/>
                <w:szCs w:val="20"/>
              </w:rPr>
            </w:pPr>
            <w:r>
              <w:rPr>
                <w:rFonts w:ascii="Garamond" w:hAnsi="Garamond"/>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14:paraId="1D8CEB84" w14:textId="7F2D770F" w:rsidR="001E524A" w:rsidRDefault="001E524A" w:rsidP="002E67CB">
            <w:pPr>
              <w:spacing w:line="360" w:lineRule="auto"/>
              <w:rPr>
                <w:rFonts w:ascii="Garamond" w:hAnsi="Garamond"/>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233E5E5" w14:textId="5903BB18" w:rsidR="001E524A" w:rsidRDefault="001E524A" w:rsidP="002E67CB">
            <w:pPr>
              <w:spacing w:line="360" w:lineRule="auto"/>
              <w:rPr>
                <w:rFonts w:ascii="Garamond" w:hAnsi="Garamond"/>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5C074BD8" w14:textId="5FBC61E0" w:rsidR="001E524A" w:rsidRDefault="001E524A" w:rsidP="002E67CB">
            <w:pPr>
              <w:spacing w:line="360" w:lineRule="auto"/>
              <w:rPr>
                <w:rFonts w:ascii="Garamond" w:hAnsi="Garamond"/>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1EF58C84" w14:textId="557AB69C" w:rsidR="001E524A" w:rsidRDefault="001E524A" w:rsidP="002E67CB">
            <w:pPr>
              <w:spacing w:line="360" w:lineRule="auto"/>
              <w:rPr>
                <w:rFonts w:ascii="Garamond" w:hAnsi="Garamond"/>
                <w:sz w:val="20"/>
                <w:szCs w:val="20"/>
              </w:rPr>
            </w:pPr>
          </w:p>
        </w:tc>
        <w:tc>
          <w:tcPr>
            <w:tcW w:w="1417" w:type="dxa"/>
            <w:tcBorders>
              <w:top w:val="single" w:sz="4" w:space="0" w:color="000000"/>
              <w:left w:val="single" w:sz="4" w:space="0" w:color="000000"/>
              <w:bottom w:val="single" w:sz="4" w:space="0" w:color="000000"/>
              <w:right w:val="single" w:sz="4" w:space="0" w:color="000000"/>
            </w:tcBorders>
          </w:tcPr>
          <w:p w14:paraId="71AB6945" w14:textId="77777777" w:rsidR="001E524A" w:rsidRDefault="001E524A" w:rsidP="002E67CB">
            <w:pPr>
              <w:spacing w:line="360" w:lineRule="auto"/>
              <w:rPr>
                <w:rFonts w:ascii="Garamond" w:hAnsi="Garamond"/>
                <w:sz w:val="20"/>
                <w:szCs w:val="20"/>
              </w:rPr>
            </w:pPr>
          </w:p>
        </w:tc>
      </w:tr>
      <w:tr w:rsidR="001E524A" w14:paraId="3F29C3A0" w14:textId="57F268C9" w:rsidTr="001E524A">
        <w:tc>
          <w:tcPr>
            <w:tcW w:w="497" w:type="dxa"/>
            <w:tcBorders>
              <w:top w:val="single" w:sz="4" w:space="0" w:color="000000"/>
              <w:left w:val="single" w:sz="4" w:space="0" w:color="000000"/>
              <w:bottom w:val="single" w:sz="4" w:space="0" w:color="000000"/>
              <w:right w:val="single" w:sz="4" w:space="0" w:color="000000"/>
            </w:tcBorders>
          </w:tcPr>
          <w:p w14:paraId="546C9BF5" w14:textId="77777777" w:rsidR="001E524A" w:rsidRDefault="001E524A" w:rsidP="002E67CB">
            <w:pPr>
              <w:spacing w:line="360" w:lineRule="auto"/>
              <w:rPr>
                <w:rFonts w:ascii="Garamond" w:hAnsi="Garamond"/>
                <w:sz w:val="20"/>
                <w:szCs w:val="20"/>
              </w:rPr>
            </w:pPr>
          </w:p>
        </w:tc>
        <w:tc>
          <w:tcPr>
            <w:tcW w:w="2333" w:type="dxa"/>
            <w:tcBorders>
              <w:top w:val="single" w:sz="4" w:space="0" w:color="000000"/>
              <w:left w:val="single" w:sz="4" w:space="0" w:color="000000"/>
              <w:bottom w:val="single" w:sz="4" w:space="0" w:color="000000"/>
              <w:right w:val="single" w:sz="4" w:space="0" w:color="000000"/>
            </w:tcBorders>
          </w:tcPr>
          <w:p w14:paraId="65A7F186" w14:textId="77777777" w:rsidR="001E524A" w:rsidRDefault="001E524A" w:rsidP="002E67CB">
            <w:pPr>
              <w:spacing w:line="360" w:lineRule="auto"/>
              <w:rPr>
                <w:rFonts w:ascii="Garamond" w:hAnsi="Garamond"/>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76E9949E" w14:textId="77777777" w:rsidR="001E524A" w:rsidRDefault="001E524A" w:rsidP="002E67CB">
            <w:pPr>
              <w:spacing w:line="360" w:lineRule="auto"/>
              <w:rPr>
                <w:rFonts w:ascii="Garamond" w:hAnsi="Garamond"/>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9F763A9" w14:textId="77777777" w:rsidR="001E524A" w:rsidRDefault="001E524A" w:rsidP="002E67CB">
            <w:pPr>
              <w:spacing w:line="360" w:lineRule="auto"/>
              <w:jc w:val="center"/>
              <w:rPr>
                <w:rFonts w:ascii="Garamond" w:hAnsi="Garamond"/>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2B74AC0" w14:textId="77777777" w:rsidR="001E524A" w:rsidRPr="00A313C4" w:rsidRDefault="001E524A" w:rsidP="002E67CB">
            <w:pPr>
              <w:spacing w:line="360" w:lineRule="auto"/>
              <w:rPr>
                <w:rFonts w:ascii="Garamond" w:hAnsi="Garamond"/>
                <w:b/>
                <w:bCs/>
                <w:sz w:val="20"/>
                <w:szCs w:val="20"/>
              </w:rPr>
            </w:pPr>
            <w:r w:rsidRPr="00A313C4">
              <w:rPr>
                <w:rFonts w:ascii="Garamond" w:hAnsi="Garamond"/>
                <w:b/>
                <w:bCs/>
                <w:sz w:val="20"/>
                <w:szCs w:val="20"/>
              </w:rPr>
              <w:t>Razem:</w:t>
            </w:r>
          </w:p>
        </w:tc>
        <w:tc>
          <w:tcPr>
            <w:tcW w:w="1134" w:type="dxa"/>
            <w:tcBorders>
              <w:top w:val="single" w:sz="4" w:space="0" w:color="000000"/>
              <w:left w:val="single" w:sz="4" w:space="0" w:color="000000"/>
              <w:bottom w:val="single" w:sz="4" w:space="0" w:color="000000"/>
              <w:right w:val="single" w:sz="4" w:space="0" w:color="000000"/>
            </w:tcBorders>
          </w:tcPr>
          <w:p w14:paraId="6CBB6111" w14:textId="5D2379C6" w:rsidR="001E524A" w:rsidRPr="00A313C4" w:rsidRDefault="001E524A" w:rsidP="002E67CB">
            <w:pPr>
              <w:spacing w:line="360" w:lineRule="auto"/>
              <w:rPr>
                <w:rFonts w:ascii="Garamond" w:hAnsi="Garamond"/>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6B87C7A7" w14:textId="45C6226D" w:rsidR="001E524A" w:rsidRPr="00A313C4" w:rsidRDefault="001E524A" w:rsidP="002E67CB">
            <w:pPr>
              <w:spacing w:line="360" w:lineRule="auto"/>
              <w:rPr>
                <w:rFonts w:ascii="Garamond" w:hAnsi="Garamond"/>
                <w:b/>
                <w:bCs/>
                <w:sz w:val="20"/>
                <w:szCs w:val="20"/>
              </w:rPr>
            </w:pPr>
          </w:p>
        </w:tc>
        <w:tc>
          <w:tcPr>
            <w:tcW w:w="1276" w:type="dxa"/>
            <w:tcBorders>
              <w:top w:val="single" w:sz="4" w:space="0" w:color="000000"/>
              <w:left w:val="single" w:sz="4" w:space="0" w:color="000000"/>
              <w:bottom w:val="single" w:sz="4" w:space="0" w:color="000000"/>
              <w:right w:val="single" w:sz="4" w:space="0" w:color="000000"/>
            </w:tcBorders>
          </w:tcPr>
          <w:p w14:paraId="530342E2" w14:textId="3C0CF707" w:rsidR="001E524A" w:rsidRPr="00A313C4" w:rsidRDefault="001E524A" w:rsidP="002E67CB">
            <w:pPr>
              <w:spacing w:line="360" w:lineRule="auto"/>
              <w:rPr>
                <w:rFonts w:ascii="Garamond" w:hAnsi="Garamond"/>
                <w:b/>
                <w:bCs/>
                <w:sz w:val="20"/>
                <w:szCs w:val="20"/>
              </w:rPr>
            </w:pPr>
            <w:bookmarkStart w:id="12" w:name="_Hlk220308598"/>
            <w:bookmarkEnd w:id="12"/>
          </w:p>
        </w:tc>
        <w:tc>
          <w:tcPr>
            <w:tcW w:w="1417" w:type="dxa"/>
            <w:tcBorders>
              <w:top w:val="single" w:sz="4" w:space="0" w:color="000000"/>
              <w:left w:val="single" w:sz="4" w:space="0" w:color="000000"/>
              <w:bottom w:val="single" w:sz="4" w:space="0" w:color="000000"/>
              <w:right w:val="single" w:sz="4" w:space="0" w:color="000000"/>
            </w:tcBorders>
          </w:tcPr>
          <w:p w14:paraId="09AAD671" w14:textId="77777777" w:rsidR="001E524A" w:rsidRPr="00A313C4" w:rsidRDefault="001E524A" w:rsidP="002E67CB">
            <w:pPr>
              <w:spacing w:line="360" w:lineRule="auto"/>
              <w:rPr>
                <w:rFonts w:ascii="Garamond" w:hAnsi="Garamond"/>
                <w:b/>
                <w:bCs/>
                <w:sz w:val="20"/>
                <w:szCs w:val="20"/>
              </w:rPr>
            </w:pPr>
          </w:p>
        </w:tc>
      </w:tr>
    </w:tbl>
    <w:p w14:paraId="40429DB4" w14:textId="77777777" w:rsidR="001E524A" w:rsidRDefault="001E524A" w:rsidP="001E524A">
      <w:pPr>
        <w:spacing w:line="360" w:lineRule="auto"/>
        <w:rPr>
          <w:rFonts w:ascii="Garamond" w:hAnsi="Garamond"/>
          <w:sz w:val="20"/>
          <w:szCs w:val="20"/>
        </w:rPr>
      </w:pPr>
    </w:p>
    <w:p w14:paraId="43938CD2" w14:textId="77777777" w:rsidR="00817C6F" w:rsidRPr="00371326" w:rsidRDefault="00817C6F" w:rsidP="00817C6F">
      <w:pPr>
        <w:autoSpaceDN/>
        <w:spacing w:line="276" w:lineRule="auto"/>
        <w:contextualSpacing/>
        <w:rPr>
          <w:rFonts w:ascii="Garamond" w:hAnsi="Garamond"/>
          <w:kern w:val="2"/>
          <w:sz w:val="20"/>
          <w:szCs w:val="20"/>
        </w:rPr>
      </w:pPr>
      <w:r w:rsidRPr="00371326">
        <w:rPr>
          <w:rFonts w:ascii="Garamond" w:hAnsi="Garamond" w:cs="Garamond"/>
          <w:kern w:val="2"/>
          <w:sz w:val="20"/>
          <w:szCs w:val="20"/>
        </w:rPr>
        <w:t>Wartość netto .................................... zł, słownie: ..............................................................................................;</w:t>
      </w:r>
    </w:p>
    <w:p w14:paraId="40D8431D" w14:textId="0E8E339A" w:rsidR="00817C6F" w:rsidRDefault="00817C6F" w:rsidP="00817C6F">
      <w:pPr>
        <w:spacing w:line="360" w:lineRule="auto"/>
        <w:rPr>
          <w:rFonts w:ascii="Garamond" w:hAnsi="Garamond"/>
          <w:sz w:val="20"/>
          <w:szCs w:val="20"/>
        </w:rPr>
      </w:pPr>
      <w:r w:rsidRPr="00371326">
        <w:rPr>
          <w:rFonts w:ascii="Garamond" w:hAnsi="Garamond" w:cs="Garamond"/>
          <w:kern w:val="2"/>
          <w:sz w:val="20"/>
          <w:szCs w:val="20"/>
        </w:rPr>
        <w:t>Wartość brutto .....................................zł , słownie: ...........................................................................................;</w:t>
      </w:r>
    </w:p>
    <w:p w14:paraId="56A8CE4B" w14:textId="77777777" w:rsidR="001E524A" w:rsidRDefault="001E524A" w:rsidP="001E524A">
      <w:pPr>
        <w:spacing w:line="360" w:lineRule="auto"/>
        <w:rPr>
          <w:rFonts w:ascii="Garamond" w:hAnsi="Garamond"/>
          <w:sz w:val="20"/>
          <w:szCs w:val="20"/>
        </w:rPr>
      </w:pPr>
    </w:p>
    <w:p w14:paraId="1C35A96A" w14:textId="7F6079BF" w:rsidR="00817C6F" w:rsidRPr="00817C6F" w:rsidRDefault="00817C6F" w:rsidP="001E524A">
      <w:pPr>
        <w:spacing w:line="360" w:lineRule="auto"/>
        <w:rPr>
          <w:rFonts w:ascii="Garamond" w:hAnsi="Garamond"/>
          <w:b/>
          <w:bCs/>
          <w:sz w:val="20"/>
          <w:szCs w:val="20"/>
        </w:rPr>
      </w:pPr>
      <w:r w:rsidRPr="00817C6F">
        <w:rPr>
          <w:rFonts w:ascii="Garamond" w:hAnsi="Garamond"/>
          <w:b/>
          <w:bCs/>
          <w:sz w:val="20"/>
          <w:szCs w:val="20"/>
        </w:rPr>
        <w:t>Pakiet nr 2</w:t>
      </w:r>
    </w:p>
    <w:tbl>
      <w:tblPr>
        <w:tblW w:w="10627" w:type="dxa"/>
        <w:tblLayout w:type="fixed"/>
        <w:tblCellMar>
          <w:left w:w="70" w:type="dxa"/>
          <w:right w:w="70" w:type="dxa"/>
        </w:tblCellMar>
        <w:tblLook w:val="0000" w:firstRow="0" w:lastRow="0" w:firstColumn="0" w:lastColumn="0" w:noHBand="0" w:noVBand="0"/>
      </w:tblPr>
      <w:tblGrid>
        <w:gridCol w:w="497"/>
        <w:gridCol w:w="2333"/>
        <w:gridCol w:w="993"/>
        <w:gridCol w:w="850"/>
        <w:gridCol w:w="992"/>
        <w:gridCol w:w="1134"/>
        <w:gridCol w:w="1418"/>
        <w:gridCol w:w="992"/>
        <w:gridCol w:w="1418"/>
      </w:tblGrid>
      <w:tr w:rsidR="001E524A" w14:paraId="11DFA92C" w14:textId="72D1AB03" w:rsidTr="00B828DE">
        <w:tc>
          <w:tcPr>
            <w:tcW w:w="497" w:type="dxa"/>
            <w:tcBorders>
              <w:top w:val="single" w:sz="4" w:space="0" w:color="000000"/>
              <w:left w:val="single" w:sz="4" w:space="0" w:color="000000"/>
              <w:bottom w:val="single" w:sz="4" w:space="0" w:color="000000"/>
              <w:right w:val="single" w:sz="4" w:space="0" w:color="000000"/>
            </w:tcBorders>
          </w:tcPr>
          <w:p w14:paraId="24FEED29" w14:textId="77777777" w:rsidR="001E524A" w:rsidRDefault="001E524A" w:rsidP="002E67CB">
            <w:pPr>
              <w:spacing w:line="360" w:lineRule="auto"/>
              <w:rPr>
                <w:rFonts w:ascii="Garamond" w:hAnsi="Garamond"/>
                <w:sz w:val="20"/>
                <w:szCs w:val="20"/>
              </w:rPr>
            </w:pPr>
          </w:p>
          <w:p w14:paraId="62DD1688" w14:textId="77777777" w:rsidR="001E524A" w:rsidRDefault="001E524A" w:rsidP="002E67CB">
            <w:pPr>
              <w:spacing w:line="360" w:lineRule="auto"/>
              <w:rPr>
                <w:rFonts w:ascii="Garamond" w:hAnsi="Garamond"/>
                <w:sz w:val="20"/>
                <w:szCs w:val="20"/>
              </w:rPr>
            </w:pPr>
            <w:r>
              <w:rPr>
                <w:rFonts w:ascii="Garamond" w:hAnsi="Garamond"/>
                <w:sz w:val="20"/>
                <w:szCs w:val="20"/>
              </w:rPr>
              <w:t>LP</w:t>
            </w:r>
          </w:p>
        </w:tc>
        <w:tc>
          <w:tcPr>
            <w:tcW w:w="2333" w:type="dxa"/>
            <w:tcBorders>
              <w:top w:val="single" w:sz="4" w:space="0" w:color="000000"/>
              <w:left w:val="single" w:sz="4" w:space="0" w:color="000000"/>
              <w:bottom w:val="single" w:sz="4" w:space="0" w:color="000000"/>
              <w:right w:val="single" w:sz="4" w:space="0" w:color="000000"/>
            </w:tcBorders>
          </w:tcPr>
          <w:p w14:paraId="56B65B09" w14:textId="77777777" w:rsidR="001E524A" w:rsidRDefault="001E524A" w:rsidP="002E67CB">
            <w:pPr>
              <w:spacing w:line="360" w:lineRule="auto"/>
              <w:jc w:val="center"/>
              <w:rPr>
                <w:rFonts w:ascii="Garamond" w:hAnsi="Garamond"/>
                <w:sz w:val="20"/>
                <w:szCs w:val="20"/>
              </w:rPr>
            </w:pPr>
            <w:r>
              <w:rPr>
                <w:rFonts w:ascii="Garamond" w:hAnsi="Garamond"/>
                <w:sz w:val="20"/>
                <w:szCs w:val="20"/>
              </w:rPr>
              <w:t>Szczegółowa nazwa przedmiotu zamówienia</w:t>
            </w:r>
          </w:p>
          <w:p w14:paraId="2CCF5D3C" w14:textId="77777777" w:rsidR="001E524A" w:rsidRDefault="001E524A" w:rsidP="002E67CB">
            <w:pPr>
              <w:spacing w:line="360" w:lineRule="auto"/>
              <w:jc w:val="center"/>
              <w:rPr>
                <w:rFonts w:ascii="Garamond" w:hAnsi="Garamond"/>
                <w:sz w:val="20"/>
                <w:szCs w:val="20"/>
              </w:rPr>
            </w:pPr>
            <w:r>
              <w:rPr>
                <w:rFonts w:ascii="Garamond" w:hAnsi="Garamond"/>
                <w:sz w:val="20"/>
                <w:szCs w:val="20"/>
              </w:rPr>
              <w:t>(charakterystyka, wymiary  itp.)</w:t>
            </w:r>
          </w:p>
        </w:tc>
        <w:tc>
          <w:tcPr>
            <w:tcW w:w="993" w:type="dxa"/>
            <w:tcBorders>
              <w:top w:val="single" w:sz="4" w:space="0" w:color="000000"/>
              <w:left w:val="single" w:sz="4" w:space="0" w:color="000000"/>
              <w:bottom w:val="single" w:sz="4" w:space="0" w:color="000000"/>
              <w:right w:val="single" w:sz="4" w:space="0" w:color="000000"/>
            </w:tcBorders>
          </w:tcPr>
          <w:p w14:paraId="2A388F08" w14:textId="77777777" w:rsidR="001E524A" w:rsidRDefault="001E524A" w:rsidP="002E67CB">
            <w:pPr>
              <w:spacing w:line="360" w:lineRule="auto"/>
              <w:jc w:val="center"/>
              <w:rPr>
                <w:rFonts w:ascii="Garamond" w:hAnsi="Garamond"/>
                <w:sz w:val="20"/>
                <w:szCs w:val="20"/>
              </w:rPr>
            </w:pPr>
          </w:p>
          <w:p w14:paraId="56D3DD47" w14:textId="77777777" w:rsidR="001E524A" w:rsidRDefault="001E524A" w:rsidP="002E67CB">
            <w:pPr>
              <w:spacing w:line="360" w:lineRule="auto"/>
              <w:jc w:val="center"/>
              <w:rPr>
                <w:rFonts w:ascii="Garamond" w:hAnsi="Garamond"/>
                <w:sz w:val="20"/>
                <w:szCs w:val="20"/>
              </w:rPr>
            </w:pPr>
            <w:r>
              <w:rPr>
                <w:rFonts w:ascii="Garamond" w:hAnsi="Garamond"/>
                <w:sz w:val="20"/>
                <w:szCs w:val="20"/>
              </w:rPr>
              <w:t>Kod CPV</w:t>
            </w:r>
          </w:p>
        </w:tc>
        <w:tc>
          <w:tcPr>
            <w:tcW w:w="850" w:type="dxa"/>
            <w:tcBorders>
              <w:top w:val="single" w:sz="4" w:space="0" w:color="000000"/>
              <w:left w:val="single" w:sz="4" w:space="0" w:color="000000"/>
              <w:bottom w:val="single" w:sz="4" w:space="0" w:color="000000"/>
              <w:right w:val="single" w:sz="4" w:space="0" w:color="000000"/>
            </w:tcBorders>
          </w:tcPr>
          <w:p w14:paraId="18DCCF8D" w14:textId="77777777" w:rsidR="001E524A" w:rsidRDefault="001E524A" w:rsidP="002E67CB">
            <w:pPr>
              <w:spacing w:line="360" w:lineRule="auto"/>
              <w:jc w:val="center"/>
              <w:rPr>
                <w:rFonts w:ascii="Garamond" w:hAnsi="Garamond"/>
                <w:sz w:val="20"/>
                <w:szCs w:val="20"/>
              </w:rPr>
            </w:pPr>
          </w:p>
          <w:p w14:paraId="6A131722" w14:textId="77777777" w:rsidR="001E524A" w:rsidRDefault="001E524A" w:rsidP="002E67CB">
            <w:pPr>
              <w:spacing w:line="360" w:lineRule="auto"/>
              <w:jc w:val="center"/>
              <w:rPr>
                <w:rFonts w:ascii="Garamond" w:hAnsi="Garamond"/>
                <w:sz w:val="20"/>
                <w:szCs w:val="20"/>
              </w:rPr>
            </w:pPr>
            <w:r>
              <w:rPr>
                <w:rFonts w:ascii="Garamond" w:hAnsi="Garamond"/>
                <w:sz w:val="20"/>
                <w:szCs w:val="20"/>
              </w:rPr>
              <w:t>Ilość / j.m.</w:t>
            </w:r>
          </w:p>
        </w:tc>
        <w:tc>
          <w:tcPr>
            <w:tcW w:w="992" w:type="dxa"/>
            <w:tcBorders>
              <w:top w:val="single" w:sz="4" w:space="0" w:color="000000"/>
              <w:left w:val="single" w:sz="4" w:space="0" w:color="000000"/>
              <w:bottom w:val="single" w:sz="4" w:space="0" w:color="000000"/>
              <w:right w:val="single" w:sz="4" w:space="0" w:color="000000"/>
            </w:tcBorders>
          </w:tcPr>
          <w:p w14:paraId="796B550E" w14:textId="77777777" w:rsidR="001E524A" w:rsidRDefault="001E524A" w:rsidP="002E67CB">
            <w:pPr>
              <w:spacing w:line="360" w:lineRule="auto"/>
              <w:jc w:val="center"/>
              <w:rPr>
                <w:rFonts w:ascii="Garamond" w:hAnsi="Garamond"/>
                <w:sz w:val="20"/>
                <w:szCs w:val="20"/>
              </w:rPr>
            </w:pPr>
          </w:p>
          <w:p w14:paraId="25AAF4E5" w14:textId="77777777" w:rsidR="001E524A" w:rsidRDefault="001E524A" w:rsidP="002E67CB">
            <w:pPr>
              <w:spacing w:line="360" w:lineRule="auto"/>
              <w:jc w:val="center"/>
              <w:rPr>
                <w:rFonts w:ascii="Garamond" w:hAnsi="Garamond"/>
                <w:sz w:val="20"/>
                <w:szCs w:val="20"/>
              </w:rPr>
            </w:pPr>
            <w:r>
              <w:rPr>
                <w:rFonts w:ascii="Garamond" w:hAnsi="Garamond"/>
                <w:sz w:val="20"/>
                <w:szCs w:val="20"/>
              </w:rPr>
              <w:t xml:space="preserve"> kwota netto</w:t>
            </w:r>
          </w:p>
          <w:p w14:paraId="2A81C3F1" w14:textId="77777777" w:rsidR="001E524A" w:rsidRDefault="001E524A" w:rsidP="002E67CB">
            <w:pPr>
              <w:spacing w:line="360" w:lineRule="auto"/>
              <w:jc w:val="center"/>
              <w:rPr>
                <w:rFonts w:ascii="Garamond" w:hAnsi="Garamond"/>
                <w:sz w:val="20"/>
                <w:szCs w:val="20"/>
              </w:rPr>
            </w:pPr>
            <w:r>
              <w:rPr>
                <w:rFonts w:ascii="Garamond" w:hAnsi="Garamond"/>
                <w:sz w:val="20"/>
                <w:szCs w:val="20"/>
              </w:rPr>
              <w:t xml:space="preserve"> za j.m.</w:t>
            </w:r>
          </w:p>
        </w:tc>
        <w:tc>
          <w:tcPr>
            <w:tcW w:w="1134" w:type="dxa"/>
            <w:tcBorders>
              <w:top w:val="single" w:sz="4" w:space="0" w:color="000000"/>
              <w:left w:val="single" w:sz="4" w:space="0" w:color="000000"/>
              <w:bottom w:val="single" w:sz="4" w:space="0" w:color="000000"/>
              <w:right w:val="single" w:sz="4" w:space="0" w:color="000000"/>
            </w:tcBorders>
          </w:tcPr>
          <w:p w14:paraId="4F46CAB8" w14:textId="77777777" w:rsidR="001E524A" w:rsidRDefault="001E524A" w:rsidP="002E67CB">
            <w:pPr>
              <w:spacing w:line="360" w:lineRule="auto"/>
              <w:jc w:val="center"/>
              <w:rPr>
                <w:rFonts w:ascii="Garamond" w:hAnsi="Garamond"/>
                <w:sz w:val="20"/>
                <w:szCs w:val="20"/>
              </w:rPr>
            </w:pPr>
          </w:p>
          <w:p w14:paraId="69DBCA56" w14:textId="77777777" w:rsidR="001E524A" w:rsidRDefault="001E524A" w:rsidP="002E67CB">
            <w:pPr>
              <w:spacing w:line="360" w:lineRule="auto"/>
              <w:jc w:val="center"/>
              <w:rPr>
                <w:rFonts w:ascii="Garamond" w:hAnsi="Garamond"/>
                <w:sz w:val="20"/>
                <w:szCs w:val="20"/>
              </w:rPr>
            </w:pPr>
            <w:r>
              <w:rPr>
                <w:rFonts w:ascii="Garamond" w:hAnsi="Garamond"/>
                <w:sz w:val="20"/>
                <w:szCs w:val="20"/>
              </w:rPr>
              <w:t>wartość netto</w:t>
            </w:r>
          </w:p>
        </w:tc>
        <w:tc>
          <w:tcPr>
            <w:tcW w:w="1418" w:type="dxa"/>
            <w:tcBorders>
              <w:top w:val="single" w:sz="4" w:space="0" w:color="000000"/>
              <w:left w:val="single" w:sz="4" w:space="0" w:color="000000"/>
              <w:bottom w:val="single" w:sz="4" w:space="0" w:color="000000"/>
              <w:right w:val="single" w:sz="4" w:space="0" w:color="000000"/>
            </w:tcBorders>
          </w:tcPr>
          <w:p w14:paraId="2FEE28C0" w14:textId="77777777" w:rsidR="001E524A" w:rsidRDefault="001E524A" w:rsidP="002E67CB">
            <w:pPr>
              <w:spacing w:line="360" w:lineRule="auto"/>
              <w:jc w:val="center"/>
              <w:rPr>
                <w:rFonts w:ascii="Garamond" w:hAnsi="Garamond"/>
                <w:sz w:val="20"/>
                <w:szCs w:val="20"/>
              </w:rPr>
            </w:pPr>
            <w:r w:rsidRPr="006C7915">
              <w:rPr>
                <w:rFonts w:ascii="Garamond" w:hAnsi="Garamond"/>
                <w:sz w:val="20"/>
                <w:szCs w:val="20"/>
              </w:rPr>
              <w:t>Stawka VAT/wartość VAT</w:t>
            </w:r>
          </w:p>
        </w:tc>
        <w:tc>
          <w:tcPr>
            <w:tcW w:w="992" w:type="dxa"/>
            <w:tcBorders>
              <w:top w:val="single" w:sz="4" w:space="0" w:color="000000"/>
              <w:left w:val="single" w:sz="4" w:space="0" w:color="000000"/>
              <w:bottom w:val="single" w:sz="4" w:space="0" w:color="000000"/>
              <w:right w:val="single" w:sz="4" w:space="0" w:color="000000"/>
            </w:tcBorders>
          </w:tcPr>
          <w:p w14:paraId="5E9E099E" w14:textId="77777777" w:rsidR="001E524A" w:rsidRDefault="001E524A" w:rsidP="002E67CB">
            <w:pPr>
              <w:spacing w:line="360" w:lineRule="auto"/>
              <w:jc w:val="center"/>
              <w:rPr>
                <w:rFonts w:ascii="Garamond" w:hAnsi="Garamond"/>
                <w:sz w:val="20"/>
                <w:szCs w:val="20"/>
              </w:rPr>
            </w:pPr>
          </w:p>
          <w:p w14:paraId="6FE3D141" w14:textId="77777777" w:rsidR="001E524A" w:rsidRDefault="001E524A" w:rsidP="002E67CB">
            <w:pPr>
              <w:spacing w:line="360" w:lineRule="auto"/>
              <w:jc w:val="center"/>
              <w:rPr>
                <w:rFonts w:ascii="Garamond" w:hAnsi="Garamond"/>
                <w:sz w:val="20"/>
                <w:szCs w:val="20"/>
              </w:rPr>
            </w:pPr>
            <w:r>
              <w:rPr>
                <w:rFonts w:ascii="Garamond" w:hAnsi="Garamond"/>
                <w:sz w:val="20"/>
                <w:szCs w:val="20"/>
              </w:rPr>
              <w:t>wartość brutto</w:t>
            </w:r>
          </w:p>
        </w:tc>
        <w:tc>
          <w:tcPr>
            <w:tcW w:w="1418" w:type="dxa"/>
            <w:tcBorders>
              <w:top w:val="single" w:sz="4" w:space="0" w:color="000000"/>
              <w:left w:val="single" w:sz="4" w:space="0" w:color="000000"/>
              <w:bottom w:val="single" w:sz="4" w:space="0" w:color="000000"/>
              <w:right w:val="single" w:sz="4" w:space="0" w:color="000000"/>
            </w:tcBorders>
          </w:tcPr>
          <w:p w14:paraId="709A7751" w14:textId="759CA3A5" w:rsidR="001E524A" w:rsidRDefault="001E524A" w:rsidP="002E67CB">
            <w:pPr>
              <w:spacing w:line="360" w:lineRule="auto"/>
              <w:jc w:val="center"/>
              <w:rPr>
                <w:rFonts w:ascii="Garamond" w:hAnsi="Garamond"/>
                <w:sz w:val="20"/>
                <w:szCs w:val="20"/>
              </w:rPr>
            </w:pPr>
            <w:r w:rsidRPr="00371326">
              <w:rPr>
                <w:rFonts w:ascii="Garamond" w:hAnsi="Garamond" w:cs="Garamond"/>
                <w:sz w:val="20"/>
                <w:szCs w:val="20"/>
              </w:rPr>
              <w:t>Nazwa handlowa, nazwa producenta, nr katalogowy producenta</w:t>
            </w:r>
          </w:p>
        </w:tc>
      </w:tr>
      <w:tr w:rsidR="001E524A" w14:paraId="0D931227" w14:textId="70E0478C" w:rsidTr="00B828DE">
        <w:tc>
          <w:tcPr>
            <w:tcW w:w="497" w:type="dxa"/>
            <w:tcBorders>
              <w:top w:val="single" w:sz="4" w:space="0" w:color="000000"/>
              <w:left w:val="single" w:sz="4" w:space="0" w:color="000000"/>
              <w:bottom w:val="single" w:sz="4" w:space="0" w:color="000000"/>
              <w:right w:val="single" w:sz="4" w:space="0" w:color="000000"/>
            </w:tcBorders>
          </w:tcPr>
          <w:p w14:paraId="4C69A884" w14:textId="77777777" w:rsidR="001E524A" w:rsidRDefault="001E524A" w:rsidP="002E67CB">
            <w:pPr>
              <w:spacing w:line="360" w:lineRule="auto"/>
              <w:rPr>
                <w:rFonts w:ascii="Garamond" w:hAnsi="Garamond"/>
                <w:sz w:val="20"/>
                <w:szCs w:val="20"/>
              </w:rPr>
            </w:pPr>
            <w:r>
              <w:rPr>
                <w:rFonts w:ascii="Garamond" w:hAnsi="Garamond"/>
                <w:sz w:val="20"/>
                <w:szCs w:val="20"/>
              </w:rPr>
              <w:t>1.</w:t>
            </w:r>
          </w:p>
        </w:tc>
        <w:tc>
          <w:tcPr>
            <w:tcW w:w="2333" w:type="dxa"/>
            <w:tcBorders>
              <w:top w:val="single" w:sz="4" w:space="0" w:color="000000"/>
              <w:left w:val="single" w:sz="4" w:space="0" w:color="000000"/>
              <w:bottom w:val="single" w:sz="4" w:space="0" w:color="000000"/>
              <w:right w:val="single" w:sz="4" w:space="0" w:color="000000"/>
            </w:tcBorders>
          </w:tcPr>
          <w:p w14:paraId="0C72BE40" w14:textId="77777777" w:rsidR="001E524A" w:rsidRDefault="001E524A" w:rsidP="002E67CB">
            <w:pPr>
              <w:spacing w:line="360" w:lineRule="auto"/>
              <w:rPr>
                <w:rFonts w:ascii="Garamond" w:hAnsi="Garamond"/>
                <w:b/>
                <w:bCs/>
                <w:sz w:val="20"/>
                <w:szCs w:val="20"/>
              </w:rPr>
            </w:pPr>
            <w:r>
              <w:rPr>
                <w:rFonts w:ascii="Garamond" w:hAnsi="Garamond"/>
                <w:b/>
                <w:bCs/>
                <w:sz w:val="20"/>
                <w:szCs w:val="20"/>
              </w:rPr>
              <w:t>PAKIET II</w:t>
            </w:r>
          </w:p>
          <w:p w14:paraId="28F95F1D" w14:textId="77777777" w:rsidR="001E524A" w:rsidRDefault="001E524A" w:rsidP="002E67CB">
            <w:pPr>
              <w:spacing w:line="360" w:lineRule="auto"/>
              <w:rPr>
                <w:rFonts w:ascii="Garamond" w:hAnsi="Garamond"/>
                <w:sz w:val="20"/>
                <w:szCs w:val="20"/>
              </w:rPr>
            </w:pPr>
            <w:r>
              <w:rPr>
                <w:rFonts w:ascii="Garamond" w:hAnsi="Garamond"/>
                <w:sz w:val="20"/>
                <w:szCs w:val="20"/>
              </w:rPr>
              <w:t>Urządzenia wielofunkcyjne do digitalizacji dokumentacji medycznej  wg specyfikacji w zał. nr 2</w:t>
            </w:r>
          </w:p>
        </w:tc>
        <w:tc>
          <w:tcPr>
            <w:tcW w:w="993" w:type="dxa"/>
            <w:tcBorders>
              <w:top w:val="single" w:sz="4" w:space="0" w:color="000000"/>
              <w:left w:val="single" w:sz="4" w:space="0" w:color="000000"/>
              <w:bottom w:val="single" w:sz="4" w:space="0" w:color="000000"/>
              <w:right w:val="single" w:sz="4" w:space="0" w:color="000000"/>
            </w:tcBorders>
          </w:tcPr>
          <w:p w14:paraId="01C2A86A" w14:textId="77777777" w:rsidR="001E524A" w:rsidRDefault="001E524A" w:rsidP="002E67CB">
            <w:pPr>
              <w:spacing w:line="360" w:lineRule="auto"/>
              <w:rPr>
                <w:rFonts w:ascii="Garamond" w:hAnsi="Garamond"/>
                <w:sz w:val="20"/>
                <w:szCs w:val="20"/>
              </w:rPr>
            </w:pPr>
            <w:r>
              <w:rPr>
                <w:rFonts w:ascii="Garamond" w:hAnsi="Garamond"/>
                <w:sz w:val="20"/>
                <w:szCs w:val="20"/>
              </w:rPr>
              <w:t>30232100-5</w:t>
            </w:r>
          </w:p>
        </w:tc>
        <w:tc>
          <w:tcPr>
            <w:tcW w:w="850" w:type="dxa"/>
            <w:tcBorders>
              <w:top w:val="single" w:sz="4" w:space="0" w:color="000000"/>
              <w:left w:val="single" w:sz="4" w:space="0" w:color="000000"/>
              <w:bottom w:val="single" w:sz="4" w:space="0" w:color="000000"/>
              <w:right w:val="single" w:sz="4" w:space="0" w:color="000000"/>
            </w:tcBorders>
          </w:tcPr>
          <w:p w14:paraId="23C3ABEC" w14:textId="77777777" w:rsidR="001E524A" w:rsidRDefault="001E524A" w:rsidP="002E67CB">
            <w:pPr>
              <w:spacing w:line="360" w:lineRule="auto"/>
              <w:jc w:val="center"/>
              <w:rPr>
                <w:rFonts w:ascii="Garamond" w:hAnsi="Garamond"/>
                <w:sz w:val="20"/>
                <w:szCs w:val="20"/>
              </w:rPr>
            </w:pPr>
            <w:r>
              <w:rPr>
                <w:rFonts w:ascii="Garamond" w:hAnsi="Garamond"/>
                <w:sz w:val="20"/>
                <w:szCs w:val="20"/>
              </w:rPr>
              <w:t>8 szt.</w:t>
            </w:r>
          </w:p>
        </w:tc>
        <w:tc>
          <w:tcPr>
            <w:tcW w:w="992" w:type="dxa"/>
            <w:tcBorders>
              <w:top w:val="single" w:sz="4" w:space="0" w:color="000000"/>
              <w:left w:val="single" w:sz="4" w:space="0" w:color="000000"/>
              <w:bottom w:val="single" w:sz="4" w:space="0" w:color="000000"/>
              <w:right w:val="single" w:sz="4" w:space="0" w:color="000000"/>
            </w:tcBorders>
          </w:tcPr>
          <w:p w14:paraId="24A7462B" w14:textId="2E331305" w:rsidR="001E524A" w:rsidRPr="00F87EAD" w:rsidRDefault="001E524A" w:rsidP="002E67CB">
            <w:pPr>
              <w:spacing w:line="360" w:lineRule="auto"/>
              <w:rPr>
                <w:rFonts w:ascii="Garamond" w:hAnsi="Garamond"/>
                <w:color w:val="000000" w:themeColor="text1"/>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03BAA66" w14:textId="35DEFB45" w:rsidR="001E524A" w:rsidRPr="00F87EAD" w:rsidRDefault="001E524A" w:rsidP="002E67CB">
            <w:pPr>
              <w:spacing w:line="360" w:lineRule="auto"/>
              <w:rPr>
                <w:rFonts w:ascii="Garamond" w:hAnsi="Garamond"/>
                <w:color w:val="000000" w:themeColor="text1"/>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4C04EF88" w14:textId="6F449A43" w:rsidR="001E524A" w:rsidRPr="00F87EAD" w:rsidRDefault="001E524A" w:rsidP="002E67CB">
            <w:pPr>
              <w:spacing w:line="360" w:lineRule="auto"/>
              <w:rPr>
                <w:rFonts w:ascii="Garamond" w:hAnsi="Garamond"/>
                <w:color w:val="000000" w:themeColor="text1"/>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466247F" w14:textId="5458D733" w:rsidR="001E524A" w:rsidRPr="00F87EAD" w:rsidRDefault="001E524A" w:rsidP="002E67CB">
            <w:pPr>
              <w:spacing w:line="360" w:lineRule="auto"/>
              <w:rPr>
                <w:rFonts w:ascii="Garamond" w:hAnsi="Garamond"/>
                <w:color w:val="000000" w:themeColor="text1"/>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6725C011" w14:textId="77777777" w:rsidR="001E524A" w:rsidRPr="00F87EAD" w:rsidRDefault="001E524A" w:rsidP="002E67CB">
            <w:pPr>
              <w:spacing w:line="360" w:lineRule="auto"/>
              <w:rPr>
                <w:rFonts w:ascii="Garamond" w:hAnsi="Garamond"/>
                <w:color w:val="000000" w:themeColor="text1"/>
                <w:sz w:val="20"/>
                <w:szCs w:val="20"/>
              </w:rPr>
            </w:pPr>
          </w:p>
        </w:tc>
      </w:tr>
      <w:tr w:rsidR="001E524A" w14:paraId="0B5EF82C" w14:textId="2E462FE8" w:rsidTr="00B828DE">
        <w:tc>
          <w:tcPr>
            <w:tcW w:w="497" w:type="dxa"/>
            <w:tcBorders>
              <w:top w:val="single" w:sz="4" w:space="0" w:color="000000"/>
              <w:left w:val="single" w:sz="4" w:space="0" w:color="000000"/>
              <w:bottom w:val="single" w:sz="4" w:space="0" w:color="000000"/>
              <w:right w:val="single" w:sz="4" w:space="0" w:color="000000"/>
            </w:tcBorders>
          </w:tcPr>
          <w:p w14:paraId="5E2C18F0" w14:textId="77777777" w:rsidR="001E524A" w:rsidRDefault="001E524A" w:rsidP="002E67CB">
            <w:pPr>
              <w:spacing w:line="360" w:lineRule="auto"/>
              <w:rPr>
                <w:rFonts w:ascii="Garamond" w:hAnsi="Garamond"/>
                <w:sz w:val="20"/>
                <w:szCs w:val="20"/>
              </w:rPr>
            </w:pPr>
          </w:p>
        </w:tc>
        <w:tc>
          <w:tcPr>
            <w:tcW w:w="2333" w:type="dxa"/>
            <w:tcBorders>
              <w:top w:val="single" w:sz="4" w:space="0" w:color="000000"/>
              <w:left w:val="single" w:sz="4" w:space="0" w:color="000000"/>
              <w:bottom w:val="single" w:sz="4" w:space="0" w:color="000000"/>
              <w:right w:val="single" w:sz="4" w:space="0" w:color="000000"/>
            </w:tcBorders>
          </w:tcPr>
          <w:p w14:paraId="5CC5A6EC" w14:textId="77777777" w:rsidR="001E524A" w:rsidRDefault="001E524A" w:rsidP="002E67CB">
            <w:pPr>
              <w:spacing w:line="360" w:lineRule="auto"/>
              <w:rPr>
                <w:rFonts w:ascii="Garamond" w:hAnsi="Garamond"/>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25A18F9E" w14:textId="77777777" w:rsidR="001E524A" w:rsidRDefault="001E524A" w:rsidP="002E67CB">
            <w:pPr>
              <w:spacing w:line="360" w:lineRule="auto"/>
              <w:rPr>
                <w:rFonts w:ascii="Garamond" w:hAnsi="Garamond"/>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20F58BF" w14:textId="77777777" w:rsidR="001E524A" w:rsidRDefault="001E524A" w:rsidP="002E67CB">
            <w:pPr>
              <w:spacing w:line="360" w:lineRule="auto"/>
              <w:jc w:val="center"/>
              <w:rPr>
                <w:rFonts w:ascii="Garamond" w:hAnsi="Garamond"/>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61CC61A4" w14:textId="77777777" w:rsidR="001E524A" w:rsidRPr="00B70130" w:rsidRDefault="001E524A" w:rsidP="002E67CB">
            <w:pPr>
              <w:spacing w:line="360" w:lineRule="auto"/>
              <w:rPr>
                <w:rFonts w:ascii="Garamond" w:hAnsi="Garamond"/>
                <w:b/>
                <w:bCs/>
                <w:sz w:val="20"/>
                <w:szCs w:val="20"/>
              </w:rPr>
            </w:pPr>
            <w:r w:rsidRPr="00B70130">
              <w:rPr>
                <w:rFonts w:ascii="Garamond" w:hAnsi="Garamond"/>
                <w:b/>
                <w:bCs/>
                <w:sz w:val="20"/>
                <w:szCs w:val="20"/>
              </w:rPr>
              <w:t>Razem:</w:t>
            </w:r>
          </w:p>
        </w:tc>
        <w:tc>
          <w:tcPr>
            <w:tcW w:w="1134" w:type="dxa"/>
            <w:tcBorders>
              <w:top w:val="single" w:sz="4" w:space="0" w:color="000000"/>
              <w:left w:val="single" w:sz="4" w:space="0" w:color="000000"/>
              <w:bottom w:val="single" w:sz="4" w:space="0" w:color="000000"/>
              <w:right w:val="single" w:sz="4" w:space="0" w:color="000000"/>
            </w:tcBorders>
          </w:tcPr>
          <w:p w14:paraId="78CAAAA4" w14:textId="67E142A6" w:rsidR="001E524A" w:rsidRPr="00B70130" w:rsidRDefault="001E524A" w:rsidP="002E67CB">
            <w:pPr>
              <w:spacing w:line="360" w:lineRule="auto"/>
              <w:rPr>
                <w:rFonts w:ascii="Garamond" w:hAnsi="Garamond"/>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12013C28" w14:textId="12692C9D" w:rsidR="001E524A" w:rsidRPr="00B70130" w:rsidRDefault="001E524A" w:rsidP="002E67CB">
            <w:pPr>
              <w:spacing w:line="360" w:lineRule="auto"/>
              <w:rPr>
                <w:rFonts w:ascii="Garamond" w:hAnsi="Garamond"/>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546D97A2" w14:textId="465A5484" w:rsidR="001E524A" w:rsidRPr="00B70130" w:rsidRDefault="001E524A" w:rsidP="002E67CB">
            <w:pPr>
              <w:spacing w:line="360" w:lineRule="auto"/>
              <w:rPr>
                <w:rFonts w:ascii="Garamond" w:hAnsi="Garamond"/>
                <w:b/>
                <w:bCs/>
                <w:sz w:val="20"/>
                <w:szCs w:val="20"/>
              </w:rPr>
            </w:pPr>
            <w:bookmarkStart w:id="13" w:name="_Hlk220308709"/>
            <w:bookmarkEnd w:id="13"/>
          </w:p>
        </w:tc>
        <w:tc>
          <w:tcPr>
            <w:tcW w:w="1418" w:type="dxa"/>
            <w:tcBorders>
              <w:top w:val="single" w:sz="4" w:space="0" w:color="000000"/>
              <w:left w:val="single" w:sz="4" w:space="0" w:color="000000"/>
              <w:bottom w:val="single" w:sz="4" w:space="0" w:color="000000"/>
              <w:right w:val="single" w:sz="4" w:space="0" w:color="000000"/>
            </w:tcBorders>
          </w:tcPr>
          <w:p w14:paraId="55A8A80E" w14:textId="77777777" w:rsidR="001E524A" w:rsidRPr="00B70130" w:rsidRDefault="001E524A" w:rsidP="002E67CB">
            <w:pPr>
              <w:spacing w:line="360" w:lineRule="auto"/>
              <w:rPr>
                <w:rFonts w:ascii="Garamond" w:hAnsi="Garamond"/>
                <w:b/>
                <w:bCs/>
                <w:sz w:val="20"/>
                <w:szCs w:val="20"/>
              </w:rPr>
            </w:pPr>
          </w:p>
        </w:tc>
      </w:tr>
    </w:tbl>
    <w:p w14:paraId="55636D0D" w14:textId="77777777" w:rsidR="001E524A" w:rsidRDefault="001E524A" w:rsidP="001E524A">
      <w:pPr>
        <w:spacing w:line="360" w:lineRule="auto"/>
        <w:rPr>
          <w:rFonts w:ascii="Garamond" w:hAnsi="Garamond"/>
          <w:sz w:val="20"/>
          <w:szCs w:val="20"/>
        </w:rPr>
      </w:pPr>
    </w:p>
    <w:p w14:paraId="007B827E" w14:textId="77777777" w:rsidR="00817C6F" w:rsidRPr="00371326" w:rsidRDefault="00817C6F" w:rsidP="00817C6F">
      <w:pPr>
        <w:autoSpaceDN/>
        <w:spacing w:line="276" w:lineRule="auto"/>
        <w:contextualSpacing/>
        <w:rPr>
          <w:rFonts w:ascii="Garamond" w:hAnsi="Garamond"/>
          <w:kern w:val="2"/>
          <w:sz w:val="20"/>
          <w:szCs w:val="20"/>
        </w:rPr>
      </w:pPr>
      <w:r w:rsidRPr="00371326">
        <w:rPr>
          <w:rFonts w:ascii="Garamond" w:hAnsi="Garamond" w:cs="Garamond"/>
          <w:kern w:val="2"/>
          <w:sz w:val="20"/>
          <w:szCs w:val="20"/>
        </w:rPr>
        <w:t>Wartość netto .................................... zł, słownie: ..............................................................................................;</w:t>
      </w:r>
    </w:p>
    <w:p w14:paraId="1D49C3DD" w14:textId="77777777" w:rsidR="00817C6F" w:rsidRPr="00371326" w:rsidRDefault="00817C6F" w:rsidP="00817C6F">
      <w:pPr>
        <w:autoSpaceDN/>
        <w:spacing w:line="276" w:lineRule="auto"/>
        <w:contextualSpacing/>
        <w:rPr>
          <w:rFonts w:ascii="Garamond" w:hAnsi="Garamond"/>
          <w:kern w:val="2"/>
          <w:sz w:val="20"/>
          <w:szCs w:val="20"/>
        </w:rPr>
      </w:pPr>
      <w:r w:rsidRPr="00371326">
        <w:rPr>
          <w:rFonts w:ascii="Garamond" w:hAnsi="Garamond" w:cs="Garamond"/>
          <w:kern w:val="2"/>
          <w:sz w:val="20"/>
          <w:szCs w:val="20"/>
        </w:rPr>
        <w:t>Wartość brutto .....................................zł , słownie: ...........................................................................................;</w:t>
      </w:r>
    </w:p>
    <w:p w14:paraId="31EBAF95" w14:textId="77777777" w:rsidR="00817C6F" w:rsidRPr="00371326" w:rsidRDefault="00817C6F" w:rsidP="00817C6F">
      <w:pPr>
        <w:pStyle w:val="Standard"/>
        <w:widowControl w:val="0"/>
        <w:spacing w:line="276" w:lineRule="auto"/>
        <w:jc w:val="both"/>
        <w:rPr>
          <w:rFonts w:ascii="Garamond" w:hAnsi="Garamond" w:cs="Georgia"/>
          <w:sz w:val="20"/>
          <w:szCs w:val="20"/>
        </w:rPr>
      </w:pPr>
    </w:p>
    <w:p w14:paraId="39BBB23F" w14:textId="77777777" w:rsidR="00817C6F" w:rsidRPr="00371326" w:rsidRDefault="00817C6F" w:rsidP="00817C6F">
      <w:pPr>
        <w:autoSpaceDN/>
        <w:spacing w:line="276" w:lineRule="auto"/>
        <w:contextualSpacing/>
        <w:rPr>
          <w:rFonts w:ascii="Garamond" w:hAnsi="Garamond"/>
          <w:kern w:val="2"/>
          <w:sz w:val="20"/>
          <w:szCs w:val="20"/>
        </w:rPr>
      </w:pPr>
      <w:r w:rsidRPr="00371326">
        <w:rPr>
          <w:rFonts w:ascii="Garamond" w:hAnsi="Garamond" w:cs="Garamond"/>
          <w:b/>
          <w:kern w:val="2"/>
          <w:sz w:val="20"/>
          <w:szCs w:val="20"/>
        </w:rPr>
        <w:t>Równocześnie, deklarujemy, że</w:t>
      </w:r>
    </w:p>
    <w:p w14:paraId="70B1E52D" w14:textId="77777777" w:rsidR="00817C6F" w:rsidRPr="00371326" w:rsidRDefault="00817C6F" w:rsidP="00817C6F">
      <w:pPr>
        <w:autoSpaceDN/>
        <w:spacing w:line="276" w:lineRule="auto"/>
        <w:contextualSpacing/>
        <w:jc w:val="both"/>
        <w:rPr>
          <w:rFonts w:ascii="Garamond" w:hAnsi="Garamond" w:cs="Garamond"/>
          <w:kern w:val="2"/>
          <w:sz w:val="20"/>
          <w:szCs w:val="20"/>
        </w:rPr>
      </w:pPr>
      <w:r w:rsidRPr="00371326">
        <w:rPr>
          <w:rFonts w:ascii="Garamond" w:hAnsi="Garamond" w:cs="Garamond"/>
          <w:kern w:val="2"/>
          <w:sz w:val="20"/>
          <w:szCs w:val="20"/>
        </w:rPr>
        <w:t>-</w:t>
      </w:r>
      <w:r w:rsidRPr="00371326">
        <w:rPr>
          <w:rFonts w:ascii="Garamond" w:hAnsi="Garamond" w:cs="Garamond"/>
          <w:kern w:val="2"/>
          <w:sz w:val="20"/>
          <w:szCs w:val="20"/>
        </w:rPr>
        <w:tab/>
        <w:t>termin pełnej bezpłatnej gwarancji na asortyment -  (zgodnie z postanowieniami załącznika nr 1 w tym zakresie)  wynosi …………………………………………..…miesięcy (co najmniej 36 miesięcy</w:t>
      </w:r>
      <w:r>
        <w:rPr>
          <w:rFonts w:ascii="Garamond" w:hAnsi="Garamond" w:cs="Garamond"/>
          <w:kern w:val="2"/>
          <w:sz w:val="20"/>
          <w:szCs w:val="20"/>
        </w:rPr>
        <w:t>, lecz nie więcej niż 60 miesięcy</w:t>
      </w:r>
      <w:r w:rsidRPr="00371326">
        <w:rPr>
          <w:rFonts w:ascii="Garamond" w:hAnsi="Garamond" w:cs="Garamond"/>
          <w:kern w:val="2"/>
          <w:sz w:val="20"/>
          <w:szCs w:val="20"/>
        </w:rPr>
        <w:t>) *element punktowany oferty</w:t>
      </w:r>
    </w:p>
    <w:p w14:paraId="74EA3EAD" w14:textId="77777777" w:rsidR="00817C6F" w:rsidRDefault="00817C6F" w:rsidP="001E524A">
      <w:pPr>
        <w:spacing w:line="360" w:lineRule="auto"/>
        <w:rPr>
          <w:rFonts w:ascii="Garamond" w:hAnsi="Garamond"/>
          <w:sz w:val="20"/>
          <w:szCs w:val="20"/>
        </w:rPr>
      </w:pPr>
    </w:p>
    <w:p w14:paraId="29F5F658" w14:textId="77777777" w:rsidR="00817C6F" w:rsidRDefault="00817C6F" w:rsidP="001E524A">
      <w:pPr>
        <w:spacing w:line="360" w:lineRule="auto"/>
        <w:rPr>
          <w:rFonts w:ascii="Garamond" w:hAnsi="Garamond"/>
          <w:sz w:val="20"/>
          <w:szCs w:val="20"/>
        </w:rPr>
      </w:pPr>
    </w:p>
    <w:p w14:paraId="637124D8" w14:textId="77777777" w:rsidR="00817C6F" w:rsidRDefault="00817C6F" w:rsidP="001E524A">
      <w:pPr>
        <w:spacing w:line="360" w:lineRule="auto"/>
        <w:rPr>
          <w:rFonts w:ascii="Garamond" w:hAnsi="Garamond"/>
          <w:sz w:val="20"/>
          <w:szCs w:val="20"/>
        </w:rPr>
      </w:pPr>
    </w:p>
    <w:p w14:paraId="2AE2C5FB" w14:textId="77777777" w:rsidR="00817C6F" w:rsidRDefault="00817C6F" w:rsidP="001E524A">
      <w:pPr>
        <w:spacing w:line="360" w:lineRule="auto"/>
        <w:rPr>
          <w:rFonts w:ascii="Garamond" w:hAnsi="Garamond"/>
          <w:sz w:val="20"/>
          <w:szCs w:val="20"/>
        </w:rPr>
      </w:pPr>
    </w:p>
    <w:p w14:paraId="0B1210CC" w14:textId="552525EB" w:rsidR="00817C6F" w:rsidRPr="00817C6F" w:rsidRDefault="00817C6F" w:rsidP="001E524A">
      <w:pPr>
        <w:spacing w:line="360" w:lineRule="auto"/>
        <w:rPr>
          <w:rFonts w:ascii="Garamond" w:hAnsi="Garamond"/>
          <w:b/>
          <w:bCs/>
          <w:sz w:val="20"/>
          <w:szCs w:val="20"/>
        </w:rPr>
      </w:pPr>
      <w:r w:rsidRPr="00817C6F">
        <w:rPr>
          <w:rFonts w:ascii="Garamond" w:hAnsi="Garamond"/>
          <w:b/>
          <w:bCs/>
          <w:sz w:val="20"/>
          <w:szCs w:val="20"/>
        </w:rPr>
        <w:t>Pakiet nr 3</w:t>
      </w:r>
    </w:p>
    <w:tbl>
      <w:tblPr>
        <w:tblW w:w="10627" w:type="dxa"/>
        <w:tblLayout w:type="fixed"/>
        <w:tblCellMar>
          <w:left w:w="70" w:type="dxa"/>
          <w:right w:w="70" w:type="dxa"/>
        </w:tblCellMar>
        <w:tblLook w:val="0000" w:firstRow="0" w:lastRow="0" w:firstColumn="0" w:lastColumn="0" w:noHBand="0" w:noVBand="0"/>
      </w:tblPr>
      <w:tblGrid>
        <w:gridCol w:w="497"/>
        <w:gridCol w:w="2333"/>
        <w:gridCol w:w="993"/>
        <w:gridCol w:w="850"/>
        <w:gridCol w:w="992"/>
        <w:gridCol w:w="1134"/>
        <w:gridCol w:w="1418"/>
        <w:gridCol w:w="992"/>
        <w:gridCol w:w="1418"/>
      </w:tblGrid>
      <w:tr w:rsidR="001E524A" w14:paraId="1E0C8A40" w14:textId="3B0FC60B" w:rsidTr="00B828DE">
        <w:tc>
          <w:tcPr>
            <w:tcW w:w="497" w:type="dxa"/>
            <w:tcBorders>
              <w:top w:val="single" w:sz="4" w:space="0" w:color="000000"/>
              <w:left w:val="single" w:sz="4" w:space="0" w:color="000000"/>
              <w:bottom w:val="single" w:sz="4" w:space="0" w:color="000000"/>
              <w:right w:val="single" w:sz="4" w:space="0" w:color="000000"/>
            </w:tcBorders>
          </w:tcPr>
          <w:p w14:paraId="625B66FC" w14:textId="77777777" w:rsidR="001E524A" w:rsidRDefault="001E524A" w:rsidP="002E67CB">
            <w:pPr>
              <w:spacing w:line="360" w:lineRule="auto"/>
              <w:rPr>
                <w:rFonts w:ascii="Garamond" w:hAnsi="Garamond"/>
                <w:sz w:val="20"/>
                <w:szCs w:val="20"/>
              </w:rPr>
            </w:pPr>
          </w:p>
          <w:p w14:paraId="678AB486" w14:textId="77777777" w:rsidR="001E524A" w:rsidRDefault="001E524A" w:rsidP="002E67CB">
            <w:pPr>
              <w:spacing w:line="360" w:lineRule="auto"/>
              <w:rPr>
                <w:rFonts w:ascii="Garamond" w:hAnsi="Garamond"/>
                <w:sz w:val="20"/>
                <w:szCs w:val="20"/>
              </w:rPr>
            </w:pPr>
            <w:r>
              <w:rPr>
                <w:rFonts w:ascii="Garamond" w:hAnsi="Garamond"/>
                <w:sz w:val="20"/>
                <w:szCs w:val="20"/>
              </w:rPr>
              <w:t>LP</w:t>
            </w:r>
          </w:p>
        </w:tc>
        <w:tc>
          <w:tcPr>
            <w:tcW w:w="2333" w:type="dxa"/>
            <w:tcBorders>
              <w:top w:val="single" w:sz="4" w:space="0" w:color="000000"/>
              <w:left w:val="single" w:sz="4" w:space="0" w:color="000000"/>
              <w:bottom w:val="single" w:sz="4" w:space="0" w:color="000000"/>
              <w:right w:val="single" w:sz="4" w:space="0" w:color="000000"/>
            </w:tcBorders>
          </w:tcPr>
          <w:p w14:paraId="4F3C76DC" w14:textId="77777777" w:rsidR="001E524A" w:rsidRDefault="001E524A" w:rsidP="002E67CB">
            <w:pPr>
              <w:spacing w:line="360" w:lineRule="auto"/>
              <w:jc w:val="center"/>
              <w:rPr>
                <w:rFonts w:ascii="Garamond" w:hAnsi="Garamond"/>
                <w:sz w:val="20"/>
                <w:szCs w:val="20"/>
              </w:rPr>
            </w:pPr>
            <w:r>
              <w:rPr>
                <w:rFonts w:ascii="Garamond" w:hAnsi="Garamond"/>
                <w:sz w:val="20"/>
                <w:szCs w:val="20"/>
              </w:rPr>
              <w:t>Szczegółowa nazwa przedmiotu zamówienia</w:t>
            </w:r>
          </w:p>
          <w:p w14:paraId="5DA8AB44" w14:textId="77777777" w:rsidR="001E524A" w:rsidRDefault="001E524A" w:rsidP="002E67CB">
            <w:pPr>
              <w:spacing w:line="360" w:lineRule="auto"/>
              <w:jc w:val="center"/>
              <w:rPr>
                <w:rFonts w:ascii="Garamond" w:hAnsi="Garamond"/>
                <w:sz w:val="20"/>
                <w:szCs w:val="20"/>
              </w:rPr>
            </w:pPr>
            <w:r>
              <w:rPr>
                <w:rFonts w:ascii="Garamond" w:hAnsi="Garamond"/>
                <w:sz w:val="20"/>
                <w:szCs w:val="20"/>
              </w:rPr>
              <w:t>(charakterystyka, wymiary  itp.)</w:t>
            </w:r>
          </w:p>
        </w:tc>
        <w:tc>
          <w:tcPr>
            <w:tcW w:w="993" w:type="dxa"/>
            <w:tcBorders>
              <w:top w:val="single" w:sz="4" w:space="0" w:color="000000"/>
              <w:left w:val="single" w:sz="4" w:space="0" w:color="000000"/>
              <w:bottom w:val="single" w:sz="4" w:space="0" w:color="000000"/>
              <w:right w:val="single" w:sz="4" w:space="0" w:color="000000"/>
            </w:tcBorders>
          </w:tcPr>
          <w:p w14:paraId="2ABF2546" w14:textId="77777777" w:rsidR="001E524A" w:rsidRDefault="001E524A" w:rsidP="002E67CB">
            <w:pPr>
              <w:spacing w:line="360" w:lineRule="auto"/>
              <w:jc w:val="center"/>
              <w:rPr>
                <w:rFonts w:ascii="Garamond" w:hAnsi="Garamond"/>
                <w:sz w:val="20"/>
                <w:szCs w:val="20"/>
              </w:rPr>
            </w:pPr>
          </w:p>
          <w:p w14:paraId="0205B28B" w14:textId="77777777" w:rsidR="001E524A" w:rsidRDefault="001E524A" w:rsidP="002E67CB">
            <w:pPr>
              <w:spacing w:line="360" w:lineRule="auto"/>
              <w:jc w:val="center"/>
              <w:rPr>
                <w:rFonts w:ascii="Garamond" w:hAnsi="Garamond"/>
                <w:sz w:val="20"/>
                <w:szCs w:val="20"/>
              </w:rPr>
            </w:pPr>
            <w:r>
              <w:rPr>
                <w:rFonts w:ascii="Garamond" w:hAnsi="Garamond"/>
                <w:sz w:val="20"/>
                <w:szCs w:val="20"/>
              </w:rPr>
              <w:t>Kod CPV</w:t>
            </w:r>
          </w:p>
        </w:tc>
        <w:tc>
          <w:tcPr>
            <w:tcW w:w="850" w:type="dxa"/>
            <w:tcBorders>
              <w:top w:val="single" w:sz="4" w:space="0" w:color="000000"/>
              <w:left w:val="single" w:sz="4" w:space="0" w:color="000000"/>
              <w:bottom w:val="single" w:sz="4" w:space="0" w:color="000000"/>
              <w:right w:val="single" w:sz="4" w:space="0" w:color="000000"/>
            </w:tcBorders>
          </w:tcPr>
          <w:p w14:paraId="2F9F363E" w14:textId="77777777" w:rsidR="001E524A" w:rsidRDefault="001E524A" w:rsidP="002E67CB">
            <w:pPr>
              <w:spacing w:line="360" w:lineRule="auto"/>
              <w:jc w:val="center"/>
              <w:rPr>
                <w:rFonts w:ascii="Garamond" w:hAnsi="Garamond"/>
                <w:sz w:val="20"/>
                <w:szCs w:val="20"/>
              </w:rPr>
            </w:pPr>
          </w:p>
          <w:p w14:paraId="09F0C7C3" w14:textId="77777777" w:rsidR="001E524A" w:rsidRDefault="001E524A" w:rsidP="002E67CB">
            <w:pPr>
              <w:spacing w:line="360" w:lineRule="auto"/>
              <w:jc w:val="center"/>
              <w:rPr>
                <w:rFonts w:ascii="Garamond" w:hAnsi="Garamond"/>
                <w:sz w:val="20"/>
                <w:szCs w:val="20"/>
              </w:rPr>
            </w:pPr>
            <w:r>
              <w:rPr>
                <w:rFonts w:ascii="Garamond" w:hAnsi="Garamond"/>
                <w:sz w:val="20"/>
                <w:szCs w:val="20"/>
              </w:rPr>
              <w:t>Ilość / j.m.</w:t>
            </w:r>
          </w:p>
        </w:tc>
        <w:tc>
          <w:tcPr>
            <w:tcW w:w="992" w:type="dxa"/>
            <w:tcBorders>
              <w:top w:val="single" w:sz="4" w:space="0" w:color="000000"/>
              <w:left w:val="single" w:sz="4" w:space="0" w:color="000000"/>
              <w:bottom w:val="single" w:sz="4" w:space="0" w:color="000000"/>
              <w:right w:val="single" w:sz="4" w:space="0" w:color="000000"/>
            </w:tcBorders>
          </w:tcPr>
          <w:p w14:paraId="752C4925" w14:textId="77777777" w:rsidR="001E524A" w:rsidRDefault="001E524A" w:rsidP="002E67CB">
            <w:pPr>
              <w:spacing w:line="360" w:lineRule="auto"/>
              <w:jc w:val="center"/>
              <w:rPr>
                <w:rFonts w:ascii="Garamond" w:hAnsi="Garamond"/>
                <w:sz w:val="20"/>
                <w:szCs w:val="20"/>
              </w:rPr>
            </w:pPr>
          </w:p>
          <w:p w14:paraId="3EFF1152" w14:textId="77777777" w:rsidR="001E524A" w:rsidRDefault="001E524A" w:rsidP="002E67CB">
            <w:pPr>
              <w:spacing w:line="360" w:lineRule="auto"/>
              <w:jc w:val="center"/>
              <w:rPr>
                <w:rFonts w:ascii="Garamond" w:hAnsi="Garamond"/>
                <w:sz w:val="20"/>
                <w:szCs w:val="20"/>
              </w:rPr>
            </w:pPr>
            <w:r>
              <w:rPr>
                <w:rFonts w:ascii="Garamond" w:hAnsi="Garamond"/>
                <w:sz w:val="20"/>
                <w:szCs w:val="20"/>
              </w:rPr>
              <w:t xml:space="preserve"> kwota netto</w:t>
            </w:r>
          </w:p>
          <w:p w14:paraId="5A483A73" w14:textId="77777777" w:rsidR="001E524A" w:rsidRDefault="001E524A" w:rsidP="002E67CB">
            <w:pPr>
              <w:spacing w:line="360" w:lineRule="auto"/>
              <w:jc w:val="center"/>
              <w:rPr>
                <w:rFonts w:ascii="Garamond" w:hAnsi="Garamond"/>
                <w:sz w:val="20"/>
                <w:szCs w:val="20"/>
              </w:rPr>
            </w:pPr>
            <w:r>
              <w:rPr>
                <w:rFonts w:ascii="Garamond" w:hAnsi="Garamond"/>
                <w:sz w:val="20"/>
                <w:szCs w:val="20"/>
              </w:rPr>
              <w:t xml:space="preserve"> za j.m.</w:t>
            </w:r>
          </w:p>
        </w:tc>
        <w:tc>
          <w:tcPr>
            <w:tcW w:w="1134" w:type="dxa"/>
            <w:tcBorders>
              <w:top w:val="single" w:sz="4" w:space="0" w:color="000000"/>
              <w:left w:val="single" w:sz="4" w:space="0" w:color="000000"/>
              <w:bottom w:val="single" w:sz="4" w:space="0" w:color="000000"/>
              <w:right w:val="single" w:sz="4" w:space="0" w:color="000000"/>
            </w:tcBorders>
          </w:tcPr>
          <w:p w14:paraId="1FF72871" w14:textId="77777777" w:rsidR="001E524A" w:rsidRDefault="001E524A" w:rsidP="002E67CB">
            <w:pPr>
              <w:spacing w:line="360" w:lineRule="auto"/>
              <w:jc w:val="center"/>
              <w:rPr>
                <w:rFonts w:ascii="Garamond" w:hAnsi="Garamond"/>
                <w:sz w:val="20"/>
                <w:szCs w:val="20"/>
              </w:rPr>
            </w:pPr>
          </w:p>
          <w:p w14:paraId="67D748A5" w14:textId="77777777" w:rsidR="001E524A" w:rsidRDefault="001E524A" w:rsidP="002E67CB">
            <w:pPr>
              <w:spacing w:line="360" w:lineRule="auto"/>
              <w:jc w:val="center"/>
              <w:rPr>
                <w:rFonts w:ascii="Garamond" w:hAnsi="Garamond"/>
                <w:sz w:val="20"/>
                <w:szCs w:val="20"/>
              </w:rPr>
            </w:pPr>
            <w:r>
              <w:rPr>
                <w:rFonts w:ascii="Garamond" w:hAnsi="Garamond"/>
                <w:sz w:val="20"/>
                <w:szCs w:val="20"/>
              </w:rPr>
              <w:t>wartość netto</w:t>
            </w:r>
          </w:p>
        </w:tc>
        <w:tc>
          <w:tcPr>
            <w:tcW w:w="1418" w:type="dxa"/>
            <w:tcBorders>
              <w:top w:val="single" w:sz="4" w:space="0" w:color="000000"/>
              <w:left w:val="single" w:sz="4" w:space="0" w:color="000000"/>
              <w:bottom w:val="single" w:sz="4" w:space="0" w:color="000000"/>
              <w:right w:val="single" w:sz="4" w:space="0" w:color="000000"/>
            </w:tcBorders>
          </w:tcPr>
          <w:p w14:paraId="490ADABA" w14:textId="77777777" w:rsidR="001E524A" w:rsidRDefault="001E524A" w:rsidP="002E67CB">
            <w:pPr>
              <w:spacing w:line="360" w:lineRule="auto"/>
              <w:jc w:val="center"/>
              <w:rPr>
                <w:rFonts w:ascii="Garamond" w:hAnsi="Garamond"/>
                <w:sz w:val="20"/>
                <w:szCs w:val="20"/>
              </w:rPr>
            </w:pPr>
            <w:r w:rsidRPr="006C7915">
              <w:rPr>
                <w:rFonts w:ascii="Garamond" w:hAnsi="Garamond"/>
                <w:sz w:val="20"/>
                <w:szCs w:val="20"/>
              </w:rPr>
              <w:t>Stawka VAT/wartość VAT</w:t>
            </w:r>
          </w:p>
        </w:tc>
        <w:tc>
          <w:tcPr>
            <w:tcW w:w="992" w:type="dxa"/>
            <w:tcBorders>
              <w:top w:val="single" w:sz="4" w:space="0" w:color="000000"/>
              <w:left w:val="single" w:sz="4" w:space="0" w:color="000000"/>
              <w:bottom w:val="single" w:sz="4" w:space="0" w:color="000000"/>
              <w:right w:val="single" w:sz="4" w:space="0" w:color="000000"/>
            </w:tcBorders>
          </w:tcPr>
          <w:p w14:paraId="4075E3EB" w14:textId="77777777" w:rsidR="001E524A" w:rsidRDefault="001E524A" w:rsidP="002E67CB">
            <w:pPr>
              <w:spacing w:line="360" w:lineRule="auto"/>
              <w:jc w:val="center"/>
              <w:rPr>
                <w:rFonts w:ascii="Garamond" w:hAnsi="Garamond"/>
                <w:sz w:val="20"/>
                <w:szCs w:val="20"/>
              </w:rPr>
            </w:pPr>
          </w:p>
          <w:p w14:paraId="05B579C1" w14:textId="77777777" w:rsidR="001E524A" w:rsidRDefault="001E524A" w:rsidP="002E67CB">
            <w:pPr>
              <w:spacing w:line="360" w:lineRule="auto"/>
              <w:jc w:val="center"/>
              <w:rPr>
                <w:rFonts w:ascii="Garamond" w:hAnsi="Garamond"/>
                <w:sz w:val="20"/>
                <w:szCs w:val="20"/>
              </w:rPr>
            </w:pPr>
            <w:r>
              <w:rPr>
                <w:rFonts w:ascii="Garamond" w:hAnsi="Garamond"/>
                <w:sz w:val="20"/>
                <w:szCs w:val="20"/>
              </w:rPr>
              <w:t>wartość brutto</w:t>
            </w:r>
          </w:p>
        </w:tc>
        <w:tc>
          <w:tcPr>
            <w:tcW w:w="1418" w:type="dxa"/>
            <w:tcBorders>
              <w:top w:val="single" w:sz="4" w:space="0" w:color="000000"/>
              <w:left w:val="single" w:sz="4" w:space="0" w:color="000000"/>
              <w:bottom w:val="single" w:sz="4" w:space="0" w:color="000000"/>
              <w:right w:val="single" w:sz="4" w:space="0" w:color="000000"/>
            </w:tcBorders>
          </w:tcPr>
          <w:p w14:paraId="672D66DD" w14:textId="212981F0" w:rsidR="001E524A" w:rsidRDefault="001E524A" w:rsidP="002E67CB">
            <w:pPr>
              <w:spacing w:line="360" w:lineRule="auto"/>
              <w:jc w:val="center"/>
              <w:rPr>
                <w:rFonts w:ascii="Garamond" w:hAnsi="Garamond"/>
                <w:sz w:val="20"/>
                <w:szCs w:val="20"/>
              </w:rPr>
            </w:pPr>
            <w:r w:rsidRPr="00371326">
              <w:rPr>
                <w:rFonts w:ascii="Garamond" w:hAnsi="Garamond" w:cs="Garamond"/>
                <w:sz w:val="20"/>
                <w:szCs w:val="20"/>
              </w:rPr>
              <w:t>Nazwa handlowa, nazwa producenta, nr katalogowy producenta</w:t>
            </w:r>
          </w:p>
        </w:tc>
      </w:tr>
      <w:tr w:rsidR="001E524A" w14:paraId="50AD05AA" w14:textId="53D02871" w:rsidTr="00B828DE">
        <w:tc>
          <w:tcPr>
            <w:tcW w:w="497" w:type="dxa"/>
            <w:tcBorders>
              <w:top w:val="single" w:sz="4" w:space="0" w:color="000000"/>
              <w:left w:val="single" w:sz="4" w:space="0" w:color="000000"/>
              <w:bottom w:val="single" w:sz="4" w:space="0" w:color="000000"/>
              <w:right w:val="single" w:sz="4" w:space="0" w:color="000000"/>
            </w:tcBorders>
          </w:tcPr>
          <w:p w14:paraId="6220885F" w14:textId="77777777" w:rsidR="001E524A" w:rsidRDefault="001E524A" w:rsidP="002E67CB">
            <w:pPr>
              <w:spacing w:line="360" w:lineRule="auto"/>
              <w:rPr>
                <w:rFonts w:ascii="Garamond" w:hAnsi="Garamond"/>
                <w:sz w:val="20"/>
                <w:szCs w:val="20"/>
              </w:rPr>
            </w:pPr>
            <w:r>
              <w:rPr>
                <w:rFonts w:ascii="Garamond" w:hAnsi="Garamond"/>
                <w:sz w:val="20"/>
                <w:szCs w:val="20"/>
              </w:rPr>
              <w:t>1.</w:t>
            </w:r>
          </w:p>
        </w:tc>
        <w:tc>
          <w:tcPr>
            <w:tcW w:w="2333" w:type="dxa"/>
            <w:tcBorders>
              <w:top w:val="single" w:sz="4" w:space="0" w:color="000000"/>
              <w:left w:val="single" w:sz="4" w:space="0" w:color="000000"/>
              <w:bottom w:val="single" w:sz="4" w:space="0" w:color="000000"/>
              <w:right w:val="single" w:sz="4" w:space="0" w:color="000000"/>
            </w:tcBorders>
          </w:tcPr>
          <w:p w14:paraId="151C9D86" w14:textId="77777777" w:rsidR="001E524A" w:rsidRDefault="001E524A" w:rsidP="002E67CB">
            <w:pPr>
              <w:spacing w:line="360" w:lineRule="auto"/>
              <w:rPr>
                <w:rFonts w:ascii="Garamond" w:hAnsi="Garamond"/>
                <w:b/>
                <w:bCs/>
                <w:sz w:val="20"/>
                <w:szCs w:val="20"/>
              </w:rPr>
            </w:pPr>
            <w:r>
              <w:rPr>
                <w:rFonts w:ascii="Garamond" w:hAnsi="Garamond"/>
                <w:b/>
                <w:bCs/>
                <w:sz w:val="20"/>
                <w:szCs w:val="20"/>
              </w:rPr>
              <w:t>PAKIET III</w:t>
            </w:r>
          </w:p>
          <w:p w14:paraId="05D3DE92" w14:textId="77777777" w:rsidR="001E524A" w:rsidRDefault="001E524A" w:rsidP="002E67CB">
            <w:pPr>
              <w:spacing w:line="360" w:lineRule="auto"/>
              <w:rPr>
                <w:rFonts w:ascii="Garamond" w:hAnsi="Garamond"/>
                <w:sz w:val="20"/>
                <w:szCs w:val="20"/>
              </w:rPr>
            </w:pPr>
            <w:bookmarkStart w:id="14" w:name="_Hlk220309479"/>
            <w:r>
              <w:rPr>
                <w:rFonts w:ascii="Garamond" w:hAnsi="Garamond"/>
                <w:sz w:val="20"/>
                <w:szCs w:val="20"/>
              </w:rPr>
              <w:t>Zakup modułu zbiorczej zaległej indeksacji</w:t>
            </w:r>
            <w:bookmarkEnd w:id="14"/>
            <w:r>
              <w:rPr>
                <w:rFonts w:ascii="Garamond" w:hAnsi="Garamond"/>
                <w:sz w:val="20"/>
                <w:szCs w:val="20"/>
              </w:rPr>
              <w:t xml:space="preserve"> wg specyfikacji w zał. nr 3</w:t>
            </w:r>
          </w:p>
        </w:tc>
        <w:tc>
          <w:tcPr>
            <w:tcW w:w="993" w:type="dxa"/>
            <w:tcBorders>
              <w:top w:val="single" w:sz="4" w:space="0" w:color="000000"/>
              <w:left w:val="single" w:sz="4" w:space="0" w:color="000000"/>
              <w:bottom w:val="single" w:sz="4" w:space="0" w:color="000000"/>
              <w:right w:val="single" w:sz="4" w:space="0" w:color="000000"/>
            </w:tcBorders>
          </w:tcPr>
          <w:p w14:paraId="2C0E460E" w14:textId="77777777" w:rsidR="001E524A" w:rsidRDefault="001E524A" w:rsidP="002E67CB">
            <w:pPr>
              <w:spacing w:line="360" w:lineRule="auto"/>
              <w:rPr>
                <w:rFonts w:ascii="Garamond" w:hAnsi="Garamond"/>
                <w:sz w:val="20"/>
                <w:szCs w:val="20"/>
              </w:rPr>
            </w:pPr>
            <w:r>
              <w:rPr>
                <w:rFonts w:ascii="Garamond" w:hAnsi="Garamond"/>
                <w:sz w:val="20"/>
                <w:szCs w:val="20"/>
              </w:rPr>
              <w:t>48814000-7</w:t>
            </w:r>
          </w:p>
          <w:p w14:paraId="3AA257B6" w14:textId="77777777" w:rsidR="001E524A" w:rsidRDefault="001E524A" w:rsidP="002E67CB">
            <w:pPr>
              <w:spacing w:line="360" w:lineRule="auto"/>
              <w:rPr>
                <w:rFonts w:ascii="Garamond" w:hAnsi="Garamond"/>
                <w:sz w:val="20"/>
                <w:szCs w:val="20"/>
              </w:rPr>
            </w:pPr>
            <w:r>
              <w:rPr>
                <w:rFonts w:ascii="Garamond" w:hAnsi="Garamond"/>
                <w:sz w:val="20"/>
                <w:szCs w:val="20"/>
              </w:rPr>
              <w:t>30200000-1</w:t>
            </w:r>
          </w:p>
        </w:tc>
        <w:tc>
          <w:tcPr>
            <w:tcW w:w="850" w:type="dxa"/>
            <w:tcBorders>
              <w:top w:val="single" w:sz="4" w:space="0" w:color="000000"/>
              <w:left w:val="single" w:sz="4" w:space="0" w:color="000000"/>
              <w:bottom w:val="single" w:sz="4" w:space="0" w:color="000000"/>
              <w:right w:val="single" w:sz="4" w:space="0" w:color="000000"/>
            </w:tcBorders>
          </w:tcPr>
          <w:p w14:paraId="010BA5AE" w14:textId="77777777" w:rsidR="001E524A" w:rsidRDefault="001E524A" w:rsidP="002E67CB">
            <w:pPr>
              <w:spacing w:line="360" w:lineRule="auto"/>
              <w:jc w:val="center"/>
              <w:rPr>
                <w:rFonts w:ascii="Garamond" w:hAnsi="Garamond"/>
                <w:sz w:val="20"/>
                <w:szCs w:val="20"/>
              </w:rPr>
            </w:pPr>
            <w:r>
              <w:rPr>
                <w:rFonts w:ascii="Garamond" w:hAnsi="Garamond"/>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14:paraId="36DFBF68" w14:textId="41D2C15E" w:rsidR="001E524A" w:rsidRDefault="001E524A" w:rsidP="002E67CB">
            <w:pPr>
              <w:spacing w:line="360" w:lineRule="auto"/>
              <w:rPr>
                <w:rFonts w:ascii="Garamond" w:hAnsi="Garamond"/>
                <w:sz w:val="20"/>
                <w:szCs w:val="20"/>
              </w:rPr>
            </w:pPr>
          </w:p>
        </w:tc>
        <w:tc>
          <w:tcPr>
            <w:tcW w:w="1134" w:type="dxa"/>
            <w:tcBorders>
              <w:top w:val="single" w:sz="4" w:space="0" w:color="000000"/>
              <w:left w:val="single" w:sz="4" w:space="0" w:color="000000"/>
              <w:bottom w:val="single" w:sz="4" w:space="0" w:color="000000"/>
              <w:right w:val="single" w:sz="4" w:space="0" w:color="000000"/>
            </w:tcBorders>
          </w:tcPr>
          <w:p w14:paraId="40BEBF4A" w14:textId="77A3B9F6" w:rsidR="001E524A" w:rsidRDefault="001E524A" w:rsidP="002E67CB">
            <w:pPr>
              <w:spacing w:line="360" w:lineRule="auto"/>
              <w:rPr>
                <w:rFonts w:ascii="Garamond" w:hAnsi="Garamond"/>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70BD5C43" w14:textId="2022F1D2" w:rsidR="001E524A" w:rsidRDefault="001E524A" w:rsidP="002E67CB">
            <w:pPr>
              <w:spacing w:line="360" w:lineRule="auto"/>
              <w:rPr>
                <w:rFonts w:ascii="Garamond" w:hAnsi="Garamond"/>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2B896323" w14:textId="76B88714" w:rsidR="001E524A" w:rsidRDefault="001E524A" w:rsidP="002E67CB">
            <w:pPr>
              <w:spacing w:line="360" w:lineRule="auto"/>
              <w:rPr>
                <w:rFonts w:ascii="Garamond" w:hAnsi="Garamond"/>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73AC5010" w14:textId="77777777" w:rsidR="001E524A" w:rsidRDefault="001E524A" w:rsidP="002E67CB">
            <w:pPr>
              <w:spacing w:line="360" w:lineRule="auto"/>
              <w:rPr>
                <w:rFonts w:ascii="Garamond" w:hAnsi="Garamond"/>
                <w:sz w:val="20"/>
                <w:szCs w:val="20"/>
              </w:rPr>
            </w:pPr>
          </w:p>
        </w:tc>
      </w:tr>
      <w:tr w:rsidR="001E524A" w14:paraId="38691805" w14:textId="34886DEC" w:rsidTr="00B828DE">
        <w:tc>
          <w:tcPr>
            <w:tcW w:w="497" w:type="dxa"/>
            <w:tcBorders>
              <w:top w:val="single" w:sz="4" w:space="0" w:color="000000"/>
              <w:left w:val="single" w:sz="4" w:space="0" w:color="000000"/>
              <w:bottom w:val="single" w:sz="4" w:space="0" w:color="000000"/>
              <w:right w:val="single" w:sz="4" w:space="0" w:color="000000"/>
            </w:tcBorders>
          </w:tcPr>
          <w:p w14:paraId="18BF1D55" w14:textId="77777777" w:rsidR="001E524A" w:rsidRDefault="001E524A" w:rsidP="002E67CB">
            <w:pPr>
              <w:spacing w:line="360" w:lineRule="auto"/>
              <w:rPr>
                <w:rFonts w:ascii="Garamond" w:hAnsi="Garamond"/>
                <w:sz w:val="20"/>
                <w:szCs w:val="20"/>
              </w:rPr>
            </w:pPr>
          </w:p>
        </w:tc>
        <w:tc>
          <w:tcPr>
            <w:tcW w:w="2333" w:type="dxa"/>
            <w:tcBorders>
              <w:top w:val="single" w:sz="4" w:space="0" w:color="000000"/>
              <w:left w:val="single" w:sz="4" w:space="0" w:color="000000"/>
              <w:bottom w:val="single" w:sz="4" w:space="0" w:color="000000"/>
              <w:right w:val="single" w:sz="4" w:space="0" w:color="000000"/>
            </w:tcBorders>
          </w:tcPr>
          <w:p w14:paraId="76D4FFCC" w14:textId="77777777" w:rsidR="001E524A" w:rsidRDefault="001E524A" w:rsidP="002E67CB">
            <w:pPr>
              <w:spacing w:line="360" w:lineRule="auto"/>
              <w:rPr>
                <w:rFonts w:ascii="Garamond" w:hAnsi="Garamond"/>
                <w:b/>
                <w:bCs/>
                <w:sz w:val="20"/>
                <w:szCs w:val="20"/>
              </w:rPr>
            </w:pPr>
          </w:p>
        </w:tc>
        <w:tc>
          <w:tcPr>
            <w:tcW w:w="993" w:type="dxa"/>
            <w:tcBorders>
              <w:top w:val="single" w:sz="4" w:space="0" w:color="000000"/>
              <w:left w:val="single" w:sz="4" w:space="0" w:color="000000"/>
              <w:bottom w:val="single" w:sz="4" w:space="0" w:color="000000"/>
              <w:right w:val="single" w:sz="4" w:space="0" w:color="000000"/>
            </w:tcBorders>
          </w:tcPr>
          <w:p w14:paraId="64661E9B" w14:textId="77777777" w:rsidR="001E524A" w:rsidRDefault="001E524A" w:rsidP="002E67CB">
            <w:pPr>
              <w:spacing w:line="360" w:lineRule="auto"/>
              <w:rPr>
                <w:rFonts w:ascii="Garamond" w:hAnsi="Garamond"/>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CB116EC" w14:textId="77777777" w:rsidR="001E524A" w:rsidRDefault="001E524A" w:rsidP="002E67CB">
            <w:pPr>
              <w:spacing w:line="360" w:lineRule="auto"/>
              <w:jc w:val="center"/>
              <w:rPr>
                <w:rFonts w:ascii="Garamond" w:hAnsi="Garamond"/>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70C923D0" w14:textId="77777777" w:rsidR="001E524A" w:rsidRPr="00B70130" w:rsidRDefault="001E524A" w:rsidP="002E67CB">
            <w:pPr>
              <w:spacing w:line="360" w:lineRule="auto"/>
              <w:rPr>
                <w:rFonts w:ascii="Garamond" w:hAnsi="Garamond"/>
                <w:b/>
                <w:bCs/>
                <w:sz w:val="20"/>
                <w:szCs w:val="20"/>
              </w:rPr>
            </w:pPr>
            <w:r w:rsidRPr="00B70130">
              <w:rPr>
                <w:rFonts w:ascii="Garamond" w:hAnsi="Garamond"/>
                <w:b/>
                <w:bCs/>
                <w:sz w:val="20"/>
                <w:szCs w:val="20"/>
              </w:rPr>
              <w:t>Razem:</w:t>
            </w:r>
          </w:p>
        </w:tc>
        <w:tc>
          <w:tcPr>
            <w:tcW w:w="1134" w:type="dxa"/>
            <w:tcBorders>
              <w:top w:val="single" w:sz="4" w:space="0" w:color="000000"/>
              <w:left w:val="single" w:sz="4" w:space="0" w:color="000000"/>
              <w:bottom w:val="single" w:sz="4" w:space="0" w:color="000000"/>
              <w:right w:val="single" w:sz="4" w:space="0" w:color="000000"/>
            </w:tcBorders>
          </w:tcPr>
          <w:p w14:paraId="6F6FD8B9" w14:textId="430FBA6A" w:rsidR="001E524A" w:rsidRPr="00B70130" w:rsidRDefault="001E524A" w:rsidP="002E67CB">
            <w:pPr>
              <w:spacing w:line="360" w:lineRule="auto"/>
              <w:rPr>
                <w:rFonts w:ascii="Garamond" w:hAnsi="Garamond"/>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30DA1C48" w14:textId="376BF12A" w:rsidR="001E524A" w:rsidRPr="00B70130" w:rsidRDefault="001E524A" w:rsidP="002E67CB">
            <w:pPr>
              <w:spacing w:line="360" w:lineRule="auto"/>
              <w:rPr>
                <w:rFonts w:ascii="Garamond" w:hAnsi="Garamond"/>
                <w:b/>
                <w:bCs/>
                <w:sz w:val="20"/>
                <w:szCs w:val="20"/>
              </w:rPr>
            </w:pPr>
          </w:p>
        </w:tc>
        <w:tc>
          <w:tcPr>
            <w:tcW w:w="992" w:type="dxa"/>
            <w:tcBorders>
              <w:top w:val="single" w:sz="4" w:space="0" w:color="000000"/>
              <w:left w:val="single" w:sz="4" w:space="0" w:color="000000"/>
              <w:bottom w:val="single" w:sz="4" w:space="0" w:color="000000"/>
              <w:right w:val="single" w:sz="4" w:space="0" w:color="000000"/>
            </w:tcBorders>
          </w:tcPr>
          <w:p w14:paraId="3A7BBF5D" w14:textId="5F2206CE" w:rsidR="001E524A" w:rsidRPr="00B70130" w:rsidRDefault="001E524A" w:rsidP="002E67CB">
            <w:pPr>
              <w:spacing w:line="360" w:lineRule="auto"/>
              <w:rPr>
                <w:rFonts w:ascii="Garamond" w:hAnsi="Garamond"/>
                <w:b/>
                <w:bCs/>
                <w:sz w:val="20"/>
                <w:szCs w:val="20"/>
              </w:rPr>
            </w:pPr>
          </w:p>
        </w:tc>
        <w:tc>
          <w:tcPr>
            <w:tcW w:w="1418" w:type="dxa"/>
            <w:tcBorders>
              <w:top w:val="single" w:sz="4" w:space="0" w:color="000000"/>
              <w:left w:val="single" w:sz="4" w:space="0" w:color="000000"/>
              <w:bottom w:val="single" w:sz="4" w:space="0" w:color="000000"/>
              <w:right w:val="single" w:sz="4" w:space="0" w:color="000000"/>
            </w:tcBorders>
          </w:tcPr>
          <w:p w14:paraId="70EDD72A" w14:textId="77777777" w:rsidR="001E524A" w:rsidRPr="00B70130" w:rsidRDefault="001E524A" w:rsidP="002E67CB">
            <w:pPr>
              <w:spacing w:line="360" w:lineRule="auto"/>
              <w:rPr>
                <w:rFonts w:ascii="Garamond" w:hAnsi="Garamond"/>
                <w:b/>
                <w:bCs/>
                <w:sz w:val="20"/>
                <w:szCs w:val="20"/>
              </w:rPr>
            </w:pPr>
          </w:p>
        </w:tc>
      </w:tr>
    </w:tbl>
    <w:p w14:paraId="06795014" w14:textId="77777777" w:rsidR="00FC6C7B" w:rsidRDefault="00FC6C7B" w:rsidP="00371326">
      <w:pPr>
        <w:pStyle w:val="Standard"/>
        <w:widowControl w:val="0"/>
        <w:spacing w:line="276" w:lineRule="auto"/>
        <w:jc w:val="both"/>
        <w:rPr>
          <w:rFonts w:ascii="Garamond" w:hAnsi="Garamond" w:cs="Georgia"/>
          <w:sz w:val="20"/>
          <w:szCs w:val="20"/>
        </w:rPr>
      </w:pPr>
    </w:p>
    <w:p w14:paraId="005E5039" w14:textId="77777777" w:rsidR="00817C6F" w:rsidRPr="00371326" w:rsidRDefault="00817C6F" w:rsidP="00817C6F">
      <w:pPr>
        <w:autoSpaceDN/>
        <w:spacing w:line="276" w:lineRule="auto"/>
        <w:contextualSpacing/>
        <w:rPr>
          <w:rFonts w:ascii="Garamond" w:hAnsi="Garamond"/>
          <w:kern w:val="2"/>
          <w:sz w:val="20"/>
          <w:szCs w:val="20"/>
        </w:rPr>
      </w:pPr>
      <w:r w:rsidRPr="00371326">
        <w:rPr>
          <w:rFonts w:ascii="Garamond" w:hAnsi="Garamond" w:cs="Garamond"/>
          <w:kern w:val="2"/>
          <w:sz w:val="20"/>
          <w:szCs w:val="20"/>
        </w:rPr>
        <w:t>Wartość netto .................................... zł, słownie: ..............................................................................................;</w:t>
      </w:r>
    </w:p>
    <w:p w14:paraId="182E8FC4" w14:textId="34F3C90D" w:rsidR="001E524A" w:rsidRDefault="00817C6F" w:rsidP="00371326">
      <w:pPr>
        <w:pStyle w:val="Standard"/>
        <w:widowControl w:val="0"/>
        <w:spacing w:line="276" w:lineRule="auto"/>
        <w:jc w:val="both"/>
        <w:rPr>
          <w:rFonts w:ascii="Garamond" w:hAnsi="Garamond" w:cs="Georgia"/>
          <w:sz w:val="20"/>
          <w:szCs w:val="20"/>
        </w:rPr>
      </w:pPr>
      <w:r w:rsidRPr="00371326">
        <w:rPr>
          <w:rFonts w:ascii="Garamond" w:hAnsi="Garamond" w:cs="Garamond"/>
          <w:kern w:val="2"/>
          <w:sz w:val="20"/>
          <w:szCs w:val="20"/>
        </w:rPr>
        <w:t>Wartość brutto .....................................zł , słownie: ...........................................................................................;</w:t>
      </w:r>
    </w:p>
    <w:p w14:paraId="4636CAA2" w14:textId="77777777" w:rsidR="001E524A" w:rsidRPr="00371326" w:rsidRDefault="001E524A" w:rsidP="00371326">
      <w:pPr>
        <w:pStyle w:val="Standard"/>
        <w:widowControl w:val="0"/>
        <w:spacing w:line="276" w:lineRule="auto"/>
        <w:jc w:val="both"/>
        <w:rPr>
          <w:rFonts w:ascii="Garamond" w:hAnsi="Garamond" w:cs="Georgia"/>
          <w:sz w:val="20"/>
          <w:szCs w:val="20"/>
        </w:rPr>
      </w:pPr>
    </w:p>
    <w:p w14:paraId="581E9D2E" w14:textId="77777777" w:rsidR="002D3B17" w:rsidRPr="00371326" w:rsidRDefault="002D3B17" w:rsidP="00371326">
      <w:pPr>
        <w:pStyle w:val="Standard"/>
        <w:spacing w:line="276" w:lineRule="auto"/>
        <w:rPr>
          <w:rFonts w:ascii="Garamond" w:hAnsi="Garamond" w:cs="Garamond"/>
          <w:sz w:val="20"/>
          <w:szCs w:val="20"/>
        </w:rPr>
      </w:pPr>
      <w:r w:rsidRPr="00371326">
        <w:rPr>
          <w:rFonts w:ascii="Garamond" w:hAnsi="Garamond" w:cs="Garamond"/>
          <w:sz w:val="20"/>
          <w:szCs w:val="20"/>
        </w:rPr>
        <w:t>* Wartość powinna być podana w formacie z dokładnością do dwóch miejsc po przecinku.</w:t>
      </w:r>
    </w:p>
    <w:p w14:paraId="2980D018" w14:textId="77777777" w:rsidR="006807E4" w:rsidRPr="00371326" w:rsidRDefault="006807E4" w:rsidP="00371326">
      <w:pPr>
        <w:pStyle w:val="Standard"/>
        <w:spacing w:line="276" w:lineRule="auto"/>
        <w:rPr>
          <w:rFonts w:ascii="Garamond" w:hAnsi="Garamond" w:cs="Garamond"/>
          <w:sz w:val="20"/>
          <w:szCs w:val="20"/>
        </w:rPr>
      </w:pPr>
      <w:r w:rsidRPr="00371326">
        <w:rPr>
          <w:rFonts w:ascii="Garamond" w:hAnsi="Garamond" w:cs="Garamond"/>
          <w:sz w:val="20"/>
          <w:szCs w:val="20"/>
        </w:rPr>
        <w:t>** Podatek VAT powinien zostać wyliczony zgodnie z obowiązującymi w dniu składania ofert przepisami prawa, z dokładnością do dwóch miejsc po przecinku.</w:t>
      </w:r>
    </w:p>
    <w:p w14:paraId="4DBBEF27" w14:textId="77777777" w:rsidR="006807E4" w:rsidRPr="00371326" w:rsidRDefault="006807E4" w:rsidP="00371326">
      <w:pPr>
        <w:pStyle w:val="Standard"/>
        <w:spacing w:line="276" w:lineRule="auto"/>
        <w:rPr>
          <w:rFonts w:ascii="Garamond" w:hAnsi="Garamond" w:cs="Garamond"/>
          <w:sz w:val="20"/>
          <w:szCs w:val="20"/>
        </w:rPr>
      </w:pPr>
      <w:r w:rsidRPr="00371326">
        <w:rPr>
          <w:rFonts w:ascii="Garamond" w:hAnsi="Garamond" w:cs="Garamond"/>
          <w:sz w:val="20"/>
          <w:szCs w:val="20"/>
        </w:rPr>
        <w:t xml:space="preserve">*** w przypadku różnej stawki VAT na oferowany asortyment, Wykonawca wpisuje wartość VAT-u należnego </w:t>
      </w:r>
    </w:p>
    <w:p w14:paraId="4ECA0078" w14:textId="152A487A" w:rsidR="002D3B17" w:rsidRPr="00371326" w:rsidRDefault="002D3B17" w:rsidP="00371326">
      <w:pPr>
        <w:pStyle w:val="Textbody"/>
        <w:widowControl w:val="0"/>
        <w:spacing w:after="0" w:line="276" w:lineRule="auto"/>
        <w:jc w:val="center"/>
        <w:rPr>
          <w:rFonts w:ascii="Garamond" w:hAnsi="Garamond" w:cs="Georgia"/>
          <w:b/>
          <w:sz w:val="20"/>
          <w:szCs w:val="20"/>
        </w:rPr>
      </w:pPr>
      <w:r w:rsidRPr="00371326">
        <w:rPr>
          <w:rFonts w:ascii="Garamond" w:hAnsi="Garamond" w:cs="Georgia"/>
          <w:b/>
          <w:sz w:val="20"/>
          <w:szCs w:val="20"/>
        </w:rPr>
        <w:t>2</w:t>
      </w:r>
    </w:p>
    <w:p w14:paraId="3680DBE1" w14:textId="77777777" w:rsidR="002D3B17" w:rsidRPr="00371326" w:rsidRDefault="002D3B17" w:rsidP="00371326">
      <w:pPr>
        <w:pStyle w:val="Standard"/>
        <w:spacing w:line="276" w:lineRule="auto"/>
        <w:jc w:val="both"/>
        <w:rPr>
          <w:rFonts w:ascii="Garamond" w:hAnsi="Garamond" w:cs="Garamond"/>
          <w:sz w:val="20"/>
          <w:szCs w:val="20"/>
        </w:rPr>
      </w:pPr>
      <w:r w:rsidRPr="00371326">
        <w:rPr>
          <w:rFonts w:ascii="Garamond" w:hAnsi="Garamond" w:cs="Garamond"/>
          <w:sz w:val="20"/>
          <w:szCs w:val="20"/>
        </w:rPr>
        <w:t>Oświadczamy, że :</w:t>
      </w:r>
    </w:p>
    <w:p w14:paraId="088009E1" w14:textId="77777777" w:rsidR="002D3B17" w:rsidRPr="00371326" w:rsidRDefault="002D3B17" w:rsidP="00694750">
      <w:pPr>
        <w:pStyle w:val="Standard"/>
        <w:numPr>
          <w:ilvl w:val="0"/>
          <w:numId w:val="76"/>
        </w:numPr>
        <w:tabs>
          <w:tab w:val="clear" w:pos="720"/>
          <w:tab w:val="num" w:pos="0"/>
        </w:tabs>
        <w:spacing w:line="276" w:lineRule="auto"/>
        <w:ind w:left="0" w:firstLine="0"/>
        <w:jc w:val="both"/>
        <w:rPr>
          <w:rFonts w:ascii="Garamond" w:hAnsi="Garamond" w:cs="Garamond"/>
          <w:sz w:val="20"/>
          <w:szCs w:val="20"/>
        </w:rPr>
      </w:pPr>
      <w:r w:rsidRPr="00371326">
        <w:rPr>
          <w:rFonts w:ascii="Garamond" w:hAnsi="Garamond" w:cs="Garamond"/>
          <w:sz w:val="20"/>
          <w:szCs w:val="20"/>
        </w:rPr>
        <w:t>cena ostateczna oferty (z podatkiem VAT) podana w ust. 1 jest ceną faktyczną na dzień składania oferty.</w:t>
      </w:r>
    </w:p>
    <w:p w14:paraId="3307A6A0" w14:textId="77777777" w:rsidR="002D3B17" w:rsidRPr="00371326" w:rsidRDefault="002D3B17" w:rsidP="00694750">
      <w:pPr>
        <w:pStyle w:val="Standard"/>
        <w:numPr>
          <w:ilvl w:val="0"/>
          <w:numId w:val="76"/>
        </w:numPr>
        <w:tabs>
          <w:tab w:val="clear" w:pos="720"/>
          <w:tab w:val="num" w:pos="0"/>
        </w:tabs>
        <w:spacing w:line="276" w:lineRule="auto"/>
        <w:ind w:left="0" w:firstLine="0"/>
        <w:jc w:val="both"/>
        <w:rPr>
          <w:rFonts w:ascii="Garamond" w:hAnsi="Garamond" w:cs="Garamond"/>
          <w:sz w:val="20"/>
          <w:szCs w:val="20"/>
        </w:rPr>
      </w:pPr>
      <w:r w:rsidRPr="00371326">
        <w:rPr>
          <w:rFonts w:ascii="Garamond" w:hAnsi="Garamond" w:cs="Garamond"/>
          <w:sz w:val="20"/>
          <w:szCs w:val="20"/>
        </w:rPr>
        <w:t>cena jednostkowa netto podana w powyższej tabeli nie będzie zmieniana w toku realizacji zamówienia z wyjątkiem sytuacji zmian przepisów prawa w tym zakresie.</w:t>
      </w:r>
    </w:p>
    <w:p w14:paraId="47901035" w14:textId="77777777" w:rsidR="002D3B17" w:rsidRPr="00371326" w:rsidRDefault="002D3B17" w:rsidP="00694750">
      <w:pPr>
        <w:pStyle w:val="Standard"/>
        <w:numPr>
          <w:ilvl w:val="0"/>
          <w:numId w:val="76"/>
        </w:numPr>
        <w:tabs>
          <w:tab w:val="clear" w:pos="720"/>
          <w:tab w:val="num" w:pos="0"/>
        </w:tabs>
        <w:spacing w:line="276" w:lineRule="auto"/>
        <w:ind w:left="0" w:firstLine="0"/>
        <w:jc w:val="both"/>
        <w:rPr>
          <w:rFonts w:ascii="Garamond" w:hAnsi="Garamond" w:cs="Garamond"/>
          <w:sz w:val="20"/>
          <w:szCs w:val="20"/>
        </w:rPr>
      </w:pPr>
      <w:r w:rsidRPr="00371326">
        <w:rPr>
          <w:rFonts w:ascii="Garamond" w:hAnsi="Garamond" w:cs="Arial"/>
          <w:sz w:val="20"/>
          <w:szCs w:val="20"/>
        </w:rPr>
        <w:t>zapoznaliśmy się ze specyfikacją warunków zamówienia oraz jej załącznikami i nie wnosimy do nich zastrzeżeń;</w:t>
      </w:r>
    </w:p>
    <w:p w14:paraId="7CCA910D" w14:textId="77777777" w:rsidR="002D3B17" w:rsidRPr="00371326" w:rsidRDefault="002D3B17" w:rsidP="00694750">
      <w:pPr>
        <w:pStyle w:val="Standard"/>
        <w:numPr>
          <w:ilvl w:val="0"/>
          <w:numId w:val="76"/>
        </w:numPr>
        <w:tabs>
          <w:tab w:val="clear" w:pos="720"/>
          <w:tab w:val="num" w:pos="0"/>
        </w:tabs>
        <w:spacing w:line="276" w:lineRule="auto"/>
        <w:ind w:left="0" w:firstLine="0"/>
        <w:jc w:val="both"/>
        <w:rPr>
          <w:rFonts w:ascii="Garamond" w:hAnsi="Garamond" w:cs="Garamond"/>
          <w:sz w:val="20"/>
          <w:szCs w:val="20"/>
        </w:rPr>
      </w:pPr>
      <w:r w:rsidRPr="00371326">
        <w:rPr>
          <w:rFonts w:ascii="Garamond" w:hAnsi="Garamond" w:cs="Arial"/>
          <w:sz w:val="20"/>
          <w:szCs w:val="20"/>
        </w:rPr>
        <w:t>zawarty w specyfikacji warunków zamówienia wzór umowy akceptujemy bez zastrzeżeń i w przypadku wybrania naszej oferty zobowiązujemy się do podpisania umowy w miejscu i terminie wskazanym przez Zamawiającego;</w:t>
      </w:r>
    </w:p>
    <w:p w14:paraId="022B8AB9" w14:textId="77777777" w:rsidR="002D3B17" w:rsidRPr="00371326" w:rsidRDefault="002D3B17" w:rsidP="00694750">
      <w:pPr>
        <w:pStyle w:val="Standard"/>
        <w:numPr>
          <w:ilvl w:val="0"/>
          <w:numId w:val="76"/>
        </w:numPr>
        <w:tabs>
          <w:tab w:val="clear" w:pos="720"/>
          <w:tab w:val="num" w:pos="0"/>
        </w:tabs>
        <w:spacing w:line="276" w:lineRule="auto"/>
        <w:ind w:left="0" w:firstLine="0"/>
        <w:jc w:val="both"/>
        <w:rPr>
          <w:rFonts w:ascii="Garamond" w:hAnsi="Garamond" w:cs="Garamond"/>
          <w:sz w:val="20"/>
          <w:szCs w:val="20"/>
        </w:rPr>
      </w:pPr>
      <w:r w:rsidRPr="00371326">
        <w:rPr>
          <w:rFonts w:ascii="Garamond" w:hAnsi="Garamond" w:cs="Arial"/>
          <w:sz w:val="20"/>
          <w:szCs w:val="20"/>
        </w:rPr>
        <w:t>akceptujemy wskazany w specyfikacji warunków zamówienia czas związania ofertą;</w:t>
      </w:r>
    </w:p>
    <w:p w14:paraId="5B759D5E" w14:textId="5F01DF55" w:rsidR="002D3B17" w:rsidRPr="00371326" w:rsidRDefault="002D3B17" w:rsidP="00694750">
      <w:pPr>
        <w:pStyle w:val="Standard"/>
        <w:numPr>
          <w:ilvl w:val="0"/>
          <w:numId w:val="76"/>
        </w:numPr>
        <w:tabs>
          <w:tab w:val="clear" w:pos="720"/>
          <w:tab w:val="num" w:pos="0"/>
        </w:tabs>
        <w:spacing w:line="276" w:lineRule="auto"/>
        <w:ind w:left="0" w:firstLine="0"/>
        <w:jc w:val="both"/>
        <w:rPr>
          <w:rFonts w:ascii="Garamond" w:hAnsi="Garamond" w:cs="Garamond"/>
          <w:sz w:val="20"/>
          <w:szCs w:val="20"/>
        </w:rPr>
      </w:pPr>
      <w:r w:rsidRPr="00371326">
        <w:rPr>
          <w:rFonts w:ascii="Garamond" w:hAnsi="Garamond" w:cs="Arial"/>
          <w:sz w:val="20"/>
          <w:szCs w:val="20"/>
        </w:rPr>
        <w:t>firma nasza spełnia wszystkie warunki określone w specyfikacji warunków zamówienia</w:t>
      </w:r>
      <w:r w:rsidR="00FE1064" w:rsidRPr="00371326">
        <w:rPr>
          <w:rFonts w:ascii="Garamond" w:hAnsi="Garamond" w:cs="Arial"/>
          <w:sz w:val="20"/>
          <w:szCs w:val="20"/>
        </w:rPr>
        <w:t>;</w:t>
      </w:r>
    </w:p>
    <w:p w14:paraId="4A2307E6" w14:textId="64398C15" w:rsidR="002D3B17" w:rsidRPr="00371326" w:rsidRDefault="002D3B17" w:rsidP="00694750">
      <w:pPr>
        <w:pStyle w:val="Standard"/>
        <w:numPr>
          <w:ilvl w:val="0"/>
          <w:numId w:val="76"/>
        </w:numPr>
        <w:tabs>
          <w:tab w:val="clear" w:pos="720"/>
          <w:tab w:val="num" w:pos="0"/>
        </w:tabs>
        <w:spacing w:line="276" w:lineRule="auto"/>
        <w:ind w:left="0" w:firstLine="0"/>
        <w:jc w:val="both"/>
        <w:rPr>
          <w:rFonts w:ascii="Garamond" w:hAnsi="Garamond" w:cs="Garamond"/>
          <w:sz w:val="20"/>
          <w:szCs w:val="20"/>
        </w:rPr>
      </w:pPr>
      <w:r w:rsidRPr="00371326">
        <w:rPr>
          <w:rFonts w:ascii="Garamond" w:hAnsi="Garamond" w:cs="Arial"/>
          <w:sz w:val="20"/>
          <w:szCs w:val="20"/>
        </w:rPr>
        <w:t>w cenie naszej oferty zostały uwzględnione wszystkie koszty wykonania zamówienia;</w:t>
      </w:r>
    </w:p>
    <w:p w14:paraId="3CF2F0DA" w14:textId="77777777" w:rsidR="002D3B17" w:rsidRPr="00371326" w:rsidRDefault="002D3B17" w:rsidP="00694750">
      <w:pPr>
        <w:pStyle w:val="Standard"/>
        <w:numPr>
          <w:ilvl w:val="0"/>
          <w:numId w:val="76"/>
        </w:numPr>
        <w:tabs>
          <w:tab w:val="clear" w:pos="720"/>
          <w:tab w:val="num" w:pos="0"/>
        </w:tabs>
        <w:spacing w:line="276" w:lineRule="auto"/>
        <w:ind w:left="0" w:firstLine="0"/>
        <w:jc w:val="both"/>
        <w:rPr>
          <w:rFonts w:ascii="Garamond" w:hAnsi="Garamond" w:cs="Garamond"/>
          <w:sz w:val="20"/>
          <w:szCs w:val="20"/>
        </w:rPr>
      </w:pPr>
      <w:r w:rsidRPr="00371326">
        <w:rPr>
          <w:rFonts w:ascii="Garamond" w:hAnsi="Garamond" w:cs="Garamond"/>
          <w:sz w:val="20"/>
          <w:szCs w:val="20"/>
        </w:rPr>
        <w:t>wyrażamy zgodę na zasady i termin płatności określony we wzorze umowy.</w:t>
      </w:r>
    </w:p>
    <w:p w14:paraId="4F0E9D0F" w14:textId="77777777" w:rsidR="002D3B17" w:rsidRPr="00371326" w:rsidRDefault="002D3B17" w:rsidP="00694750">
      <w:pPr>
        <w:pStyle w:val="Standard"/>
        <w:numPr>
          <w:ilvl w:val="0"/>
          <w:numId w:val="76"/>
        </w:numPr>
        <w:tabs>
          <w:tab w:val="clear" w:pos="720"/>
          <w:tab w:val="num" w:pos="0"/>
        </w:tabs>
        <w:spacing w:line="276" w:lineRule="auto"/>
        <w:ind w:left="0" w:firstLine="0"/>
        <w:jc w:val="both"/>
        <w:rPr>
          <w:rFonts w:ascii="Garamond" w:hAnsi="Garamond" w:cs="Garamond"/>
          <w:sz w:val="20"/>
          <w:szCs w:val="20"/>
        </w:rPr>
      </w:pPr>
      <w:r w:rsidRPr="00371326">
        <w:rPr>
          <w:rFonts w:ascii="Garamond" w:hAnsi="Garamond" w:cs="Garamond"/>
          <w:sz w:val="20"/>
          <w:szCs w:val="20"/>
        </w:rPr>
        <w:t xml:space="preserve">*że przedmiot zamówienia zrealizujemy z udziałem podwykonawcy, </w:t>
      </w:r>
      <w:r w:rsidRPr="00371326">
        <w:rPr>
          <w:rFonts w:ascii="Garamond" w:hAnsi="Garamond" w:cs="Garamond"/>
          <w:b/>
          <w:bCs/>
          <w:sz w:val="20"/>
          <w:szCs w:val="20"/>
        </w:rPr>
        <w:t>a który nie jest podmiotem, na</w:t>
      </w:r>
    </w:p>
    <w:tbl>
      <w:tblPr>
        <w:tblW w:w="9640" w:type="dxa"/>
        <w:tblInd w:w="7" w:type="dxa"/>
        <w:tblLayout w:type="fixed"/>
        <w:tblCellMar>
          <w:left w:w="10" w:type="dxa"/>
          <w:right w:w="10" w:type="dxa"/>
        </w:tblCellMar>
        <w:tblLook w:val="04A0" w:firstRow="1" w:lastRow="0" w:firstColumn="1" w:lastColumn="0" w:noHBand="0" w:noVBand="1"/>
      </w:tblPr>
      <w:tblGrid>
        <w:gridCol w:w="4040"/>
        <w:gridCol w:w="5600"/>
      </w:tblGrid>
      <w:tr w:rsidR="009E36FD" w:rsidRPr="00371326" w14:paraId="61EC8BF7" w14:textId="77777777">
        <w:trPr>
          <w:trHeight w:val="230"/>
        </w:trPr>
        <w:tc>
          <w:tcPr>
            <w:tcW w:w="4040" w:type="dxa"/>
            <w:tcMar>
              <w:top w:w="0" w:type="dxa"/>
              <w:left w:w="0" w:type="dxa"/>
              <w:bottom w:w="0" w:type="dxa"/>
              <w:right w:w="0" w:type="dxa"/>
            </w:tcMar>
            <w:vAlign w:val="bottom"/>
          </w:tcPr>
          <w:p w14:paraId="7EAC1552" w14:textId="77777777" w:rsidR="002D3B17" w:rsidRPr="00371326" w:rsidRDefault="002D3B17" w:rsidP="00371326">
            <w:pPr>
              <w:pStyle w:val="Standard"/>
              <w:tabs>
                <w:tab w:val="left" w:pos="0"/>
              </w:tabs>
              <w:spacing w:line="276" w:lineRule="auto"/>
              <w:jc w:val="both"/>
              <w:rPr>
                <w:rFonts w:ascii="Garamond" w:hAnsi="Garamond" w:cs="Garamond"/>
                <w:b/>
                <w:bCs/>
                <w:sz w:val="20"/>
                <w:szCs w:val="20"/>
              </w:rPr>
            </w:pPr>
            <w:r w:rsidRPr="00371326">
              <w:rPr>
                <w:rFonts w:ascii="Garamond" w:hAnsi="Garamond" w:cs="Garamond"/>
                <w:b/>
                <w:bCs/>
                <w:sz w:val="20"/>
                <w:szCs w:val="20"/>
              </w:rPr>
              <w:t>którego zdolnościach lub sytuacji   polegamy</w:t>
            </w:r>
          </w:p>
        </w:tc>
        <w:tc>
          <w:tcPr>
            <w:tcW w:w="5600" w:type="dxa"/>
            <w:tcMar>
              <w:top w:w="0" w:type="dxa"/>
              <w:left w:w="0" w:type="dxa"/>
              <w:bottom w:w="0" w:type="dxa"/>
              <w:right w:w="0" w:type="dxa"/>
            </w:tcMar>
            <w:vAlign w:val="bottom"/>
          </w:tcPr>
          <w:p w14:paraId="2ABAF8EE" w14:textId="77777777" w:rsidR="002D3B17" w:rsidRPr="00371326" w:rsidRDefault="002D3B17" w:rsidP="00371326">
            <w:pPr>
              <w:pStyle w:val="Standard"/>
              <w:tabs>
                <w:tab w:val="left" w:pos="0"/>
              </w:tabs>
              <w:spacing w:line="276" w:lineRule="auto"/>
              <w:jc w:val="both"/>
              <w:rPr>
                <w:rFonts w:ascii="Garamond" w:hAnsi="Garamond"/>
                <w:sz w:val="20"/>
                <w:szCs w:val="20"/>
              </w:rPr>
            </w:pPr>
            <w:r w:rsidRPr="00371326">
              <w:rPr>
                <w:rFonts w:ascii="Garamond" w:hAnsi="Garamond" w:cs="Garamond"/>
                <w:sz w:val="20"/>
                <w:szCs w:val="20"/>
              </w:rPr>
              <w:t>i  wskazujemy części</w:t>
            </w:r>
          </w:p>
        </w:tc>
      </w:tr>
      <w:tr w:rsidR="009E36FD" w:rsidRPr="00371326" w14:paraId="3A6324E7" w14:textId="77777777">
        <w:trPr>
          <w:trHeight w:val="346"/>
        </w:trPr>
        <w:tc>
          <w:tcPr>
            <w:tcW w:w="4040" w:type="dxa"/>
            <w:tcMar>
              <w:top w:w="0" w:type="dxa"/>
              <w:left w:w="0" w:type="dxa"/>
              <w:bottom w:w="0" w:type="dxa"/>
              <w:right w:w="0" w:type="dxa"/>
            </w:tcMar>
            <w:vAlign w:val="bottom"/>
          </w:tcPr>
          <w:p w14:paraId="4AC263D6" w14:textId="77777777" w:rsidR="002D3B17" w:rsidRPr="00371326" w:rsidRDefault="002D3B17" w:rsidP="00371326">
            <w:pPr>
              <w:pStyle w:val="Standard"/>
              <w:tabs>
                <w:tab w:val="left" w:pos="0"/>
              </w:tabs>
              <w:spacing w:line="276" w:lineRule="auto"/>
              <w:jc w:val="both"/>
              <w:rPr>
                <w:rFonts w:ascii="Garamond" w:hAnsi="Garamond" w:cs="Garamond"/>
                <w:sz w:val="20"/>
                <w:szCs w:val="20"/>
              </w:rPr>
            </w:pPr>
            <w:r w:rsidRPr="00371326">
              <w:rPr>
                <w:rFonts w:ascii="Garamond" w:hAnsi="Garamond" w:cs="Garamond"/>
                <w:sz w:val="20"/>
                <w:szCs w:val="20"/>
              </w:rPr>
              <w:t>zamówienia   powierzone   do   wykonania</w:t>
            </w:r>
          </w:p>
        </w:tc>
        <w:tc>
          <w:tcPr>
            <w:tcW w:w="5600" w:type="dxa"/>
            <w:tcMar>
              <w:top w:w="0" w:type="dxa"/>
              <w:left w:w="0" w:type="dxa"/>
              <w:bottom w:w="0" w:type="dxa"/>
              <w:right w:w="0" w:type="dxa"/>
            </w:tcMar>
            <w:vAlign w:val="bottom"/>
          </w:tcPr>
          <w:p w14:paraId="1E7CF22B" w14:textId="77777777" w:rsidR="002D3B17" w:rsidRPr="00371326" w:rsidRDefault="002D3B17" w:rsidP="00371326">
            <w:pPr>
              <w:pStyle w:val="Standard"/>
              <w:tabs>
                <w:tab w:val="left" w:pos="0"/>
              </w:tabs>
              <w:spacing w:line="276" w:lineRule="auto"/>
              <w:jc w:val="both"/>
              <w:rPr>
                <w:rFonts w:ascii="Garamond" w:hAnsi="Garamond" w:cs="Garamond"/>
                <w:sz w:val="20"/>
                <w:szCs w:val="20"/>
              </w:rPr>
            </w:pPr>
            <w:r w:rsidRPr="00371326">
              <w:rPr>
                <w:rFonts w:ascii="Garamond" w:hAnsi="Garamond" w:cs="Garamond"/>
                <w:sz w:val="20"/>
                <w:szCs w:val="20"/>
              </w:rPr>
              <w:t>przez   podwykonawcę   oraz   nazwy   firm   podwykonawców:</w:t>
            </w:r>
          </w:p>
        </w:tc>
      </w:tr>
    </w:tbl>
    <w:p w14:paraId="088B7E20" w14:textId="77777777" w:rsidR="002D3B17" w:rsidRPr="00371326" w:rsidRDefault="002D3B17" w:rsidP="00371326">
      <w:pPr>
        <w:pStyle w:val="Standard"/>
        <w:tabs>
          <w:tab w:val="left" w:pos="0"/>
        </w:tabs>
        <w:spacing w:line="276" w:lineRule="auto"/>
        <w:jc w:val="both"/>
        <w:rPr>
          <w:rFonts w:ascii="Garamond" w:hAnsi="Garamond" w:cs="Garamond"/>
          <w:sz w:val="20"/>
          <w:szCs w:val="20"/>
        </w:rPr>
      </w:pPr>
      <w:r w:rsidRPr="00371326">
        <w:rPr>
          <w:rFonts w:ascii="Garamond" w:hAnsi="Garamond" w:cs="Garamond"/>
          <w:sz w:val="20"/>
          <w:szCs w:val="20"/>
        </w:rPr>
        <w:t>......................................................................................................................................................</w:t>
      </w:r>
    </w:p>
    <w:tbl>
      <w:tblPr>
        <w:tblW w:w="9025" w:type="dxa"/>
        <w:tblInd w:w="122" w:type="dxa"/>
        <w:tblLayout w:type="fixed"/>
        <w:tblCellMar>
          <w:left w:w="10" w:type="dxa"/>
          <w:right w:w="10" w:type="dxa"/>
        </w:tblCellMar>
        <w:tblLook w:val="04A0" w:firstRow="1" w:lastRow="0" w:firstColumn="1" w:lastColumn="0" w:noHBand="0" w:noVBand="1"/>
      </w:tblPr>
      <w:tblGrid>
        <w:gridCol w:w="792"/>
        <w:gridCol w:w="3583"/>
        <w:gridCol w:w="4650"/>
      </w:tblGrid>
      <w:tr w:rsidR="009E36FD" w:rsidRPr="00371326" w14:paraId="21A4FC35" w14:textId="77777777">
        <w:trPr>
          <w:trHeight w:val="240"/>
        </w:trPr>
        <w:tc>
          <w:tcPr>
            <w:tcW w:w="792" w:type="dxa"/>
            <w:tcBorders>
              <w:top w:val="single" w:sz="4" w:space="0" w:color="000000"/>
              <w:left w:val="single" w:sz="4" w:space="0" w:color="000000"/>
              <w:bottom w:val="single" w:sz="4" w:space="0" w:color="000000"/>
            </w:tcBorders>
            <w:tcMar>
              <w:top w:w="0" w:type="dxa"/>
              <w:left w:w="70" w:type="dxa"/>
              <w:bottom w:w="0" w:type="dxa"/>
              <w:right w:w="70" w:type="dxa"/>
            </w:tcMar>
          </w:tcPr>
          <w:p w14:paraId="6A723AAF" w14:textId="77777777" w:rsidR="002D3B17" w:rsidRPr="00371326" w:rsidRDefault="002D3B17" w:rsidP="00371326">
            <w:pPr>
              <w:pStyle w:val="Standard"/>
              <w:tabs>
                <w:tab w:val="left" w:pos="0"/>
              </w:tabs>
              <w:snapToGrid w:val="0"/>
              <w:spacing w:line="276" w:lineRule="auto"/>
              <w:jc w:val="both"/>
              <w:rPr>
                <w:rFonts w:ascii="Garamond" w:hAnsi="Garamond" w:cs="Garamond"/>
                <w:sz w:val="20"/>
                <w:szCs w:val="20"/>
              </w:rPr>
            </w:pPr>
          </w:p>
          <w:p w14:paraId="3B423A18" w14:textId="77777777" w:rsidR="002D3B17" w:rsidRPr="00371326" w:rsidRDefault="002D3B17" w:rsidP="00371326">
            <w:pPr>
              <w:pStyle w:val="Standard"/>
              <w:tabs>
                <w:tab w:val="left" w:pos="0"/>
              </w:tabs>
              <w:spacing w:line="276" w:lineRule="auto"/>
              <w:jc w:val="both"/>
              <w:rPr>
                <w:rFonts w:ascii="Garamond" w:hAnsi="Garamond" w:cs="Garamond"/>
                <w:sz w:val="20"/>
                <w:szCs w:val="20"/>
              </w:rPr>
            </w:pPr>
          </w:p>
          <w:p w14:paraId="76BB817C" w14:textId="77777777" w:rsidR="002D3B17" w:rsidRPr="00371326" w:rsidRDefault="002D3B17" w:rsidP="00371326">
            <w:pPr>
              <w:pStyle w:val="Standard"/>
              <w:tabs>
                <w:tab w:val="left" w:pos="0"/>
              </w:tabs>
              <w:spacing w:line="276" w:lineRule="auto"/>
              <w:jc w:val="both"/>
              <w:rPr>
                <w:rFonts w:ascii="Garamond" w:hAnsi="Garamond" w:cs="Garamond"/>
                <w:sz w:val="20"/>
                <w:szCs w:val="20"/>
              </w:rPr>
            </w:pPr>
            <w:proofErr w:type="spellStart"/>
            <w:r w:rsidRPr="00371326">
              <w:rPr>
                <w:rFonts w:ascii="Garamond" w:hAnsi="Garamond" w:cs="Garamond"/>
                <w:sz w:val="20"/>
                <w:szCs w:val="20"/>
              </w:rPr>
              <w:t>L.p</w:t>
            </w:r>
            <w:proofErr w:type="spellEnd"/>
          </w:p>
          <w:p w14:paraId="126358ED" w14:textId="77777777" w:rsidR="002D3B17" w:rsidRPr="00371326" w:rsidRDefault="002D3B17" w:rsidP="00371326">
            <w:pPr>
              <w:pStyle w:val="Standard"/>
              <w:tabs>
                <w:tab w:val="left" w:pos="0"/>
              </w:tabs>
              <w:spacing w:line="276" w:lineRule="auto"/>
              <w:jc w:val="both"/>
              <w:rPr>
                <w:rFonts w:ascii="Garamond" w:hAnsi="Garamond" w:cs="Garamond"/>
                <w:sz w:val="20"/>
                <w:szCs w:val="20"/>
              </w:rPr>
            </w:pPr>
          </w:p>
        </w:tc>
        <w:tc>
          <w:tcPr>
            <w:tcW w:w="3583" w:type="dxa"/>
            <w:tcBorders>
              <w:top w:val="single" w:sz="4" w:space="0" w:color="000000"/>
              <w:left w:val="single" w:sz="4" w:space="0" w:color="000000"/>
              <w:bottom w:val="single" w:sz="4" w:space="0" w:color="000000"/>
            </w:tcBorders>
            <w:tcMar>
              <w:top w:w="0" w:type="dxa"/>
              <w:left w:w="70" w:type="dxa"/>
              <w:bottom w:w="0" w:type="dxa"/>
              <w:right w:w="70" w:type="dxa"/>
            </w:tcMar>
          </w:tcPr>
          <w:p w14:paraId="08573EB6" w14:textId="77777777" w:rsidR="002D3B17" w:rsidRPr="00371326" w:rsidRDefault="002D3B17" w:rsidP="00371326">
            <w:pPr>
              <w:pStyle w:val="Standard"/>
              <w:tabs>
                <w:tab w:val="left" w:pos="0"/>
              </w:tabs>
              <w:spacing w:line="276" w:lineRule="auto"/>
              <w:jc w:val="both"/>
              <w:rPr>
                <w:rFonts w:ascii="Garamond" w:hAnsi="Garamond" w:cs="Garamond"/>
                <w:sz w:val="20"/>
                <w:szCs w:val="20"/>
              </w:rPr>
            </w:pPr>
            <w:r w:rsidRPr="00371326">
              <w:rPr>
                <w:rFonts w:ascii="Garamond" w:hAnsi="Garamond" w:cs="Garamond"/>
                <w:sz w:val="20"/>
                <w:szCs w:val="20"/>
              </w:rPr>
              <w:t>Części oraz przedmiot zamówienia przewidziana do wykonania przez podwykonawców</w:t>
            </w:r>
          </w:p>
        </w:tc>
        <w:tc>
          <w:tcPr>
            <w:tcW w:w="46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60D91F4" w14:textId="77777777" w:rsidR="002D3B17" w:rsidRPr="00371326" w:rsidRDefault="002D3B17" w:rsidP="00371326">
            <w:pPr>
              <w:pStyle w:val="Standard"/>
              <w:tabs>
                <w:tab w:val="left" w:pos="0"/>
              </w:tabs>
              <w:spacing w:line="276" w:lineRule="auto"/>
              <w:jc w:val="both"/>
              <w:rPr>
                <w:rFonts w:ascii="Garamond" w:hAnsi="Garamond" w:cs="Garamond"/>
                <w:b/>
                <w:bCs/>
                <w:sz w:val="20"/>
                <w:szCs w:val="20"/>
              </w:rPr>
            </w:pPr>
            <w:r w:rsidRPr="00371326">
              <w:rPr>
                <w:rFonts w:ascii="Garamond" w:hAnsi="Garamond" w:cs="Garamond"/>
                <w:b/>
                <w:bCs/>
                <w:sz w:val="20"/>
                <w:szCs w:val="20"/>
              </w:rPr>
              <w:t>Nazwa firm podwykonawców oraz dane kontaktowe (o ile są znani w momencie składania oferty)</w:t>
            </w:r>
          </w:p>
        </w:tc>
      </w:tr>
      <w:tr w:rsidR="009E36FD" w:rsidRPr="00371326" w14:paraId="4D5D723E" w14:textId="77777777" w:rsidTr="00FC6C7B">
        <w:trPr>
          <w:trHeight w:val="671"/>
        </w:trPr>
        <w:tc>
          <w:tcPr>
            <w:tcW w:w="792" w:type="dxa"/>
            <w:tcBorders>
              <w:top w:val="single" w:sz="4" w:space="0" w:color="000000"/>
              <w:left w:val="single" w:sz="4" w:space="0" w:color="000000"/>
              <w:bottom w:val="single" w:sz="4" w:space="0" w:color="000000"/>
            </w:tcBorders>
            <w:tcMar>
              <w:top w:w="0" w:type="dxa"/>
              <w:left w:w="70" w:type="dxa"/>
              <w:bottom w:w="0" w:type="dxa"/>
              <w:right w:w="70" w:type="dxa"/>
            </w:tcMar>
          </w:tcPr>
          <w:p w14:paraId="516C4A6E" w14:textId="77777777" w:rsidR="002D3B17" w:rsidRPr="00371326" w:rsidRDefault="002D3B17" w:rsidP="00371326">
            <w:pPr>
              <w:pStyle w:val="Standard"/>
              <w:tabs>
                <w:tab w:val="left" w:pos="0"/>
              </w:tabs>
              <w:snapToGrid w:val="0"/>
              <w:spacing w:line="276" w:lineRule="auto"/>
              <w:jc w:val="both"/>
              <w:rPr>
                <w:rFonts w:ascii="Garamond" w:hAnsi="Garamond" w:cs="Garamond"/>
                <w:sz w:val="20"/>
                <w:szCs w:val="20"/>
              </w:rPr>
            </w:pPr>
          </w:p>
          <w:p w14:paraId="42703B3F" w14:textId="77777777" w:rsidR="002D3B17" w:rsidRPr="00371326" w:rsidRDefault="002D3B17" w:rsidP="00371326">
            <w:pPr>
              <w:pStyle w:val="Standard"/>
              <w:tabs>
                <w:tab w:val="left" w:pos="0"/>
              </w:tabs>
              <w:spacing w:line="276" w:lineRule="auto"/>
              <w:jc w:val="both"/>
              <w:rPr>
                <w:rFonts w:ascii="Garamond" w:hAnsi="Garamond" w:cs="Garamond"/>
                <w:sz w:val="20"/>
                <w:szCs w:val="20"/>
              </w:rPr>
            </w:pPr>
          </w:p>
          <w:p w14:paraId="669DBF32" w14:textId="77777777" w:rsidR="002D3B17" w:rsidRPr="00371326" w:rsidRDefault="002D3B17" w:rsidP="00371326">
            <w:pPr>
              <w:pStyle w:val="Standard"/>
              <w:tabs>
                <w:tab w:val="left" w:pos="0"/>
              </w:tabs>
              <w:spacing w:line="276" w:lineRule="auto"/>
              <w:jc w:val="both"/>
              <w:rPr>
                <w:rFonts w:ascii="Garamond" w:hAnsi="Garamond" w:cs="Garamond"/>
                <w:sz w:val="20"/>
                <w:szCs w:val="20"/>
              </w:rPr>
            </w:pPr>
          </w:p>
          <w:p w14:paraId="4CBCBCCD" w14:textId="77777777" w:rsidR="002D3B17" w:rsidRPr="00371326" w:rsidRDefault="002D3B17" w:rsidP="00371326">
            <w:pPr>
              <w:pStyle w:val="Standard"/>
              <w:tabs>
                <w:tab w:val="left" w:pos="0"/>
              </w:tabs>
              <w:spacing w:line="276" w:lineRule="auto"/>
              <w:jc w:val="both"/>
              <w:rPr>
                <w:rFonts w:ascii="Garamond" w:hAnsi="Garamond" w:cs="Garamond"/>
                <w:sz w:val="20"/>
                <w:szCs w:val="20"/>
              </w:rPr>
            </w:pPr>
          </w:p>
          <w:p w14:paraId="7FA3E3EE" w14:textId="77777777" w:rsidR="002D3B17" w:rsidRPr="00371326" w:rsidRDefault="002D3B17" w:rsidP="00371326">
            <w:pPr>
              <w:pStyle w:val="Standard"/>
              <w:tabs>
                <w:tab w:val="left" w:pos="0"/>
              </w:tabs>
              <w:spacing w:line="276" w:lineRule="auto"/>
              <w:jc w:val="both"/>
              <w:rPr>
                <w:rFonts w:ascii="Garamond" w:hAnsi="Garamond" w:cs="Garamond"/>
                <w:sz w:val="20"/>
                <w:szCs w:val="20"/>
              </w:rPr>
            </w:pPr>
          </w:p>
        </w:tc>
        <w:tc>
          <w:tcPr>
            <w:tcW w:w="3583" w:type="dxa"/>
            <w:tcBorders>
              <w:top w:val="single" w:sz="4" w:space="0" w:color="000000"/>
              <w:left w:val="single" w:sz="4" w:space="0" w:color="000000"/>
              <w:bottom w:val="single" w:sz="4" w:space="0" w:color="000000"/>
            </w:tcBorders>
            <w:tcMar>
              <w:top w:w="0" w:type="dxa"/>
              <w:left w:w="70" w:type="dxa"/>
              <w:bottom w:w="0" w:type="dxa"/>
              <w:right w:w="70" w:type="dxa"/>
            </w:tcMar>
          </w:tcPr>
          <w:p w14:paraId="4D6C0B09" w14:textId="77777777" w:rsidR="002D3B17" w:rsidRPr="00371326" w:rsidRDefault="002D3B17" w:rsidP="00371326">
            <w:pPr>
              <w:pStyle w:val="Standard"/>
              <w:tabs>
                <w:tab w:val="left" w:pos="0"/>
              </w:tabs>
              <w:snapToGrid w:val="0"/>
              <w:spacing w:line="276" w:lineRule="auto"/>
              <w:jc w:val="both"/>
              <w:rPr>
                <w:rFonts w:ascii="Garamond" w:hAnsi="Garamond" w:cs="Garamond"/>
                <w:sz w:val="20"/>
                <w:szCs w:val="20"/>
              </w:rPr>
            </w:pPr>
          </w:p>
        </w:tc>
        <w:tc>
          <w:tcPr>
            <w:tcW w:w="465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4F02F90" w14:textId="77777777" w:rsidR="002D3B17" w:rsidRPr="00371326" w:rsidRDefault="002D3B17" w:rsidP="00371326">
            <w:pPr>
              <w:pStyle w:val="Standard"/>
              <w:tabs>
                <w:tab w:val="left" w:pos="0"/>
              </w:tabs>
              <w:snapToGrid w:val="0"/>
              <w:spacing w:line="276" w:lineRule="auto"/>
              <w:jc w:val="both"/>
              <w:rPr>
                <w:rFonts w:ascii="Garamond" w:hAnsi="Garamond" w:cs="Garamond"/>
                <w:sz w:val="20"/>
                <w:szCs w:val="20"/>
              </w:rPr>
            </w:pPr>
          </w:p>
        </w:tc>
      </w:tr>
    </w:tbl>
    <w:p w14:paraId="14F48094" w14:textId="1AF57535" w:rsidR="002D3B17" w:rsidRPr="00371326" w:rsidRDefault="002D3B17" w:rsidP="00371326">
      <w:pPr>
        <w:pStyle w:val="Standard"/>
        <w:tabs>
          <w:tab w:val="left" w:pos="0"/>
        </w:tabs>
        <w:spacing w:line="276" w:lineRule="auto"/>
        <w:jc w:val="both"/>
        <w:rPr>
          <w:rFonts w:ascii="Garamond" w:hAnsi="Garamond"/>
          <w:sz w:val="20"/>
          <w:szCs w:val="20"/>
        </w:rPr>
      </w:pPr>
      <w:r w:rsidRPr="00371326">
        <w:rPr>
          <w:rFonts w:ascii="Garamond" w:hAnsi="Garamond" w:cs="Garamond"/>
          <w:b/>
          <w:bCs/>
          <w:sz w:val="20"/>
          <w:szCs w:val="20"/>
        </w:rPr>
        <w:t>1</w:t>
      </w:r>
      <w:r w:rsidR="00FE1064" w:rsidRPr="00371326">
        <w:rPr>
          <w:rFonts w:ascii="Garamond" w:hAnsi="Garamond" w:cs="Garamond"/>
          <w:b/>
          <w:bCs/>
          <w:sz w:val="20"/>
          <w:szCs w:val="20"/>
        </w:rPr>
        <w:t>1</w:t>
      </w:r>
      <w:r w:rsidRPr="00371326">
        <w:rPr>
          <w:rFonts w:ascii="Garamond" w:hAnsi="Garamond" w:cs="Garamond"/>
          <w:b/>
          <w:bCs/>
          <w:sz w:val="20"/>
          <w:szCs w:val="20"/>
        </w:rPr>
        <w:t xml:space="preserve">. </w:t>
      </w:r>
      <w:r w:rsidRPr="00371326">
        <w:rPr>
          <w:rFonts w:ascii="Garamond" w:hAnsi="Garamond" w:cs="Garamond"/>
          <w:sz w:val="20"/>
          <w:szCs w:val="20"/>
        </w:rPr>
        <w:t>*</w:t>
      </w:r>
      <w:r w:rsidRPr="00371326">
        <w:rPr>
          <w:rFonts w:ascii="Garamond" w:hAnsi="Garamond" w:cs="Garamond"/>
          <w:b/>
          <w:bCs/>
          <w:sz w:val="20"/>
          <w:szCs w:val="20"/>
        </w:rPr>
        <w:t>Oświadczamy</w:t>
      </w:r>
      <w:r w:rsidRPr="00371326">
        <w:rPr>
          <w:rFonts w:ascii="Garamond" w:hAnsi="Garamond" w:cs="Garamond"/>
          <w:sz w:val="20"/>
          <w:szCs w:val="20"/>
        </w:rPr>
        <w:t>, że</w:t>
      </w:r>
      <w:r w:rsidRPr="00371326">
        <w:rPr>
          <w:rFonts w:ascii="Garamond" w:hAnsi="Garamond" w:cs="Garamond"/>
          <w:b/>
          <w:bCs/>
          <w:sz w:val="20"/>
          <w:szCs w:val="20"/>
        </w:rPr>
        <w:t xml:space="preserve"> polegamy </w:t>
      </w:r>
      <w:r w:rsidRPr="00371326">
        <w:rPr>
          <w:rFonts w:ascii="Garamond" w:hAnsi="Garamond" w:cs="Garamond"/>
          <w:sz w:val="20"/>
          <w:szCs w:val="20"/>
        </w:rPr>
        <w:t xml:space="preserve">na zdolnościach lub sytuacji innych podmiotów na zasadach określonych w art. 118 ust. 1 ustawy </w:t>
      </w:r>
      <w:proofErr w:type="spellStart"/>
      <w:r w:rsidRPr="00371326">
        <w:rPr>
          <w:rFonts w:ascii="Garamond" w:hAnsi="Garamond" w:cs="Garamond"/>
          <w:sz w:val="20"/>
          <w:szCs w:val="20"/>
        </w:rPr>
        <w:t>Pzp</w:t>
      </w:r>
      <w:proofErr w:type="spellEnd"/>
      <w:r w:rsidRPr="00371326">
        <w:rPr>
          <w:rFonts w:ascii="Garamond" w:hAnsi="Garamond" w:cs="Garamond"/>
          <w:sz w:val="20"/>
          <w:szCs w:val="20"/>
        </w:rPr>
        <w:t xml:space="preserve"> w celu potwierdzenia spełniania warunków udziału w postępowaniu w następującym zakresie:...............................................................................................................................................................................................................</w:t>
      </w:r>
    </w:p>
    <w:p w14:paraId="02F56F42" w14:textId="77777777" w:rsidR="002D3B17" w:rsidRPr="00371326" w:rsidRDefault="002D3B17" w:rsidP="00371326">
      <w:pPr>
        <w:pStyle w:val="Standard"/>
        <w:tabs>
          <w:tab w:val="left" w:pos="0"/>
        </w:tabs>
        <w:spacing w:line="276" w:lineRule="auto"/>
        <w:jc w:val="both"/>
        <w:rPr>
          <w:rFonts w:ascii="Garamond" w:hAnsi="Garamond"/>
          <w:sz w:val="20"/>
          <w:szCs w:val="20"/>
        </w:rPr>
      </w:pPr>
      <w:r w:rsidRPr="00371326">
        <w:rPr>
          <w:rFonts w:ascii="Garamond" w:hAnsi="Garamond" w:cs="Garamond"/>
          <w:b/>
          <w:bCs/>
          <w:sz w:val="20"/>
          <w:szCs w:val="20"/>
        </w:rPr>
        <w:t xml:space="preserve">Uwaga: </w:t>
      </w:r>
      <w:r w:rsidRPr="00371326">
        <w:rPr>
          <w:rFonts w:ascii="Garamond" w:hAnsi="Garamond" w:cs="Garamond"/>
          <w:sz w:val="20"/>
          <w:szCs w:val="20"/>
        </w:rPr>
        <w:t>Zobowiązanie tych podmiotów do oddania do dyspozycji Wykonawcy niezbędnych zasobów na potrzeby</w:t>
      </w:r>
      <w:r w:rsidRPr="00371326">
        <w:rPr>
          <w:rFonts w:ascii="Garamond" w:hAnsi="Garamond" w:cs="Garamond"/>
          <w:b/>
          <w:bCs/>
          <w:sz w:val="20"/>
          <w:szCs w:val="20"/>
        </w:rPr>
        <w:t xml:space="preserve"> </w:t>
      </w:r>
      <w:r w:rsidRPr="00371326">
        <w:rPr>
          <w:rFonts w:ascii="Garamond" w:hAnsi="Garamond" w:cs="Garamond"/>
          <w:sz w:val="20"/>
          <w:szCs w:val="20"/>
        </w:rPr>
        <w:t xml:space="preserve">realizacji zamówienia należy przedstawić </w:t>
      </w:r>
      <w:r w:rsidRPr="00371326">
        <w:rPr>
          <w:rFonts w:ascii="Garamond" w:hAnsi="Garamond" w:cs="Garamond"/>
          <w:b/>
          <w:bCs/>
          <w:sz w:val="20"/>
          <w:szCs w:val="20"/>
        </w:rPr>
        <w:t>w oryginale</w:t>
      </w:r>
      <w:r w:rsidRPr="00371326">
        <w:rPr>
          <w:rFonts w:ascii="Garamond" w:hAnsi="Garamond" w:cs="Garamond"/>
          <w:sz w:val="20"/>
          <w:szCs w:val="20"/>
        </w:rPr>
        <w:t>.</w:t>
      </w:r>
    </w:p>
    <w:p w14:paraId="1CB9E104" w14:textId="3D17ACB8" w:rsidR="002D3B17" w:rsidRPr="00371326" w:rsidRDefault="002D3B17" w:rsidP="00371326">
      <w:pPr>
        <w:pStyle w:val="Standard"/>
        <w:tabs>
          <w:tab w:val="left" w:pos="0"/>
        </w:tabs>
        <w:spacing w:line="276" w:lineRule="auto"/>
        <w:jc w:val="both"/>
        <w:rPr>
          <w:rFonts w:ascii="Garamond" w:hAnsi="Garamond"/>
          <w:sz w:val="20"/>
          <w:szCs w:val="20"/>
        </w:rPr>
      </w:pPr>
      <w:r w:rsidRPr="00371326">
        <w:rPr>
          <w:rFonts w:ascii="Garamond" w:hAnsi="Garamond" w:cs="Garamond"/>
          <w:b/>
          <w:bCs/>
          <w:sz w:val="20"/>
          <w:szCs w:val="20"/>
        </w:rPr>
        <w:t>1</w:t>
      </w:r>
      <w:r w:rsidR="00FE1064" w:rsidRPr="00371326">
        <w:rPr>
          <w:rFonts w:ascii="Garamond" w:hAnsi="Garamond" w:cs="Garamond"/>
          <w:b/>
          <w:bCs/>
          <w:sz w:val="20"/>
          <w:szCs w:val="20"/>
        </w:rPr>
        <w:t>2</w:t>
      </w:r>
      <w:r w:rsidRPr="00371326">
        <w:rPr>
          <w:rFonts w:ascii="Garamond" w:hAnsi="Garamond" w:cs="Garamond"/>
          <w:b/>
          <w:bCs/>
          <w:sz w:val="20"/>
          <w:szCs w:val="20"/>
        </w:rPr>
        <w:t xml:space="preserve">. </w:t>
      </w:r>
      <w:bookmarkStart w:id="15" w:name="page23"/>
      <w:bookmarkEnd w:id="15"/>
      <w:r w:rsidRPr="00371326">
        <w:rPr>
          <w:rFonts w:ascii="Garamond" w:hAnsi="Garamond" w:cs="Garamond"/>
          <w:sz w:val="20"/>
          <w:szCs w:val="20"/>
        </w:rPr>
        <w:t>**</w:t>
      </w:r>
      <w:r w:rsidRPr="00371326">
        <w:rPr>
          <w:rFonts w:ascii="Garamond" w:hAnsi="Garamond" w:cs="Garamond"/>
          <w:b/>
          <w:bCs/>
          <w:sz w:val="20"/>
          <w:szCs w:val="20"/>
        </w:rPr>
        <w:t>Oświadczamy</w:t>
      </w:r>
      <w:r w:rsidRPr="00371326">
        <w:rPr>
          <w:rFonts w:ascii="Garamond" w:hAnsi="Garamond" w:cs="Garamond"/>
          <w:sz w:val="20"/>
          <w:szCs w:val="20"/>
        </w:rPr>
        <w:t>, że wybór oferty</w:t>
      </w:r>
      <w:r w:rsidRPr="00371326">
        <w:rPr>
          <w:rFonts w:ascii="Garamond" w:hAnsi="Garamond" w:cs="Garamond"/>
          <w:b/>
          <w:bCs/>
          <w:sz w:val="20"/>
          <w:szCs w:val="20"/>
        </w:rPr>
        <w:t xml:space="preserve"> prowadzi </w:t>
      </w:r>
      <w:r w:rsidRPr="00371326">
        <w:rPr>
          <w:rFonts w:ascii="Garamond" w:hAnsi="Garamond" w:cs="Garamond"/>
          <w:sz w:val="20"/>
          <w:szCs w:val="20"/>
        </w:rPr>
        <w:t>do powstania u zamawiającego obowiązku</w:t>
      </w:r>
      <w:r w:rsidRPr="00371326">
        <w:rPr>
          <w:rFonts w:ascii="Garamond" w:hAnsi="Garamond" w:cs="Garamond"/>
          <w:b/>
          <w:bCs/>
          <w:sz w:val="20"/>
          <w:szCs w:val="20"/>
        </w:rPr>
        <w:t xml:space="preserve"> </w:t>
      </w:r>
      <w:r w:rsidRPr="00371326">
        <w:rPr>
          <w:rFonts w:ascii="Garamond" w:hAnsi="Garamond" w:cs="Garamond"/>
          <w:sz w:val="20"/>
          <w:szCs w:val="20"/>
        </w:rPr>
        <w:t>podatkowego :a) *nazwa towaru lub usługi, których dostawa lub świadczenie będzie prowadzić do powstania obowiązku</w:t>
      </w:r>
    </w:p>
    <w:p w14:paraId="21FA061D" w14:textId="77777777" w:rsidR="002D3B17" w:rsidRPr="00371326" w:rsidRDefault="002D3B17" w:rsidP="00371326">
      <w:pPr>
        <w:pStyle w:val="Standard"/>
        <w:tabs>
          <w:tab w:val="left" w:pos="0"/>
        </w:tabs>
        <w:spacing w:line="276" w:lineRule="auto"/>
        <w:jc w:val="both"/>
        <w:rPr>
          <w:rFonts w:ascii="Garamond" w:hAnsi="Garamond" w:cs="Garamond"/>
          <w:sz w:val="20"/>
          <w:szCs w:val="20"/>
        </w:rPr>
      </w:pPr>
      <w:r w:rsidRPr="00371326">
        <w:rPr>
          <w:rFonts w:ascii="Garamond" w:hAnsi="Garamond" w:cs="Garamond"/>
          <w:sz w:val="20"/>
          <w:szCs w:val="20"/>
        </w:rPr>
        <w:t>podatkowego:.........................................................</w:t>
      </w:r>
    </w:p>
    <w:p w14:paraId="0FC93EBC" w14:textId="77777777" w:rsidR="002D3B17" w:rsidRPr="00371326" w:rsidRDefault="002D3B17" w:rsidP="00371326">
      <w:pPr>
        <w:pStyle w:val="Standard"/>
        <w:tabs>
          <w:tab w:val="left" w:pos="0"/>
        </w:tabs>
        <w:spacing w:line="276" w:lineRule="auto"/>
        <w:jc w:val="both"/>
        <w:rPr>
          <w:rFonts w:ascii="Garamond" w:hAnsi="Garamond" w:cs="Garamond"/>
          <w:sz w:val="20"/>
          <w:szCs w:val="20"/>
        </w:rPr>
      </w:pPr>
      <w:r w:rsidRPr="00371326">
        <w:rPr>
          <w:rFonts w:ascii="Garamond" w:hAnsi="Garamond" w:cs="Garamond"/>
          <w:sz w:val="20"/>
          <w:szCs w:val="20"/>
        </w:rPr>
        <w:t>b)* wartość towaru lub usługi bez kwoty podatku VAT:..................................</w:t>
      </w:r>
    </w:p>
    <w:p w14:paraId="36786E9D" w14:textId="3D25C21E" w:rsidR="002D3B17" w:rsidRPr="00371326" w:rsidRDefault="002D3B17" w:rsidP="00371326">
      <w:pPr>
        <w:pStyle w:val="Standard"/>
        <w:tabs>
          <w:tab w:val="left" w:pos="0"/>
        </w:tabs>
        <w:spacing w:line="276" w:lineRule="auto"/>
        <w:jc w:val="both"/>
        <w:rPr>
          <w:rFonts w:ascii="Garamond" w:hAnsi="Garamond" w:cs="Garamond"/>
          <w:b/>
          <w:bCs/>
          <w:sz w:val="20"/>
          <w:szCs w:val="20"/>
        </w:rPr>
      </w:pPr>
      <w:r w:rsidRPr="00371326">
        <w:rPr>
          <w:rFonts w:ascii="Garamond" w:hAnsi="Garamond" w:cs="Garamond"/>
          <w:b/>
          <w:bCs/>
          <w:sz w:val="20"/>
          <w:szCs w:val="20"/>
        </w:rPr>
        <w:t>1</w:t>
      </w:r>
      <w:r w:rsidR="00FE1064" w:rsidRPr="00371326">
        <w:rPr>
          <w:rFonts w:ascii="Garamond" w:hAnsi="Garamond" w:cs="Garamond"/>
          <w:b/>
          <w:bCs/>
          <w:sz w:val="20"/>
          <w:szCs w:val="20"/>
        </w:rPr>
        <w:t>3</w:t>
      </w:r>
      <w:r w:rsidRPr="00371326">
        <w:rPr>
          <w:rFonts w:ascii="Garamond" w:hAnsi="Garamond" w:cs="Garamond"/>
          <w:b/>
          <w:bCs/>
          <w:sz w:val="20"/>
          <w:szCs w:val="20"/>
        </w:rPr>
        <w:t xml:space="preserve">. </w:t>
      </w:r>
      <w:r w:rsidRPr="00371326">
        <w:rPr>
          <w:rFonts w:ascii="Garamond" w:hAnsi="Garamond" w:cs="Garamond"/>
          <w:sz w:val="20"/>
          <w:szCs w:val="20"/>
        </w:rPr>
        <w:t xml:space="preserve">Oświadczamy, że niniejsza oferta: </w:t>
      </w:r>
      <w:r w:rsidRPr="00371326">
        <w:rPr>
          <w:rFonts w:ascii="Garamond" w:hAnsi="Garamond" w:cs="Garamond"/>
          <w:b/>
          <w:bCs/>
          <w:sz w:val="20"/>
          <w:szCs w:val="20"/>
        </w:rPr>
        <w:t>zawiera</w:t>
      </w:r>
      <w:r w:rsidRPr="00371326">
        <w:rPr>
          <w:rFonts w:ascii="Garamond" w:hAnsi="Garamond" w:cs="Garamond"/>
          <w:sz w:val="20"/>
          <w:szCs w:val="20"/>
        </w:rPr>
        <w:t xml:space="preserve"> na stronach od .............. do............. informacje stanowiące tajemnicę przedsiębiorstwa w rozumieniu</w:t>
      </w:r>
      <w:r w:rsidRPr="00371326">
        <w:rPr>
          <w:rFonts w:ascii="Garamond" w:hAnsi="Garamond"/>
          <w:sz w:val="20"/>
          <w:szCs w:val="20"/>
        </w:rPr>
        <w:t xml:space="preserve"> </w:t>
      </w:r>
      <w:r w:rsidRPr="00371326">
        <w:rPr>
          <w:rFonts w:ascii="Garamond" w:hAnsi="Garamond" w:cs="Garamond"/>
          <w:sz w:val="20"/>
          <w:szCs w:val="20"/>
        </w:rPr>
        <w:t>przepisów o zwalczaniu nieuczciwej konkurencji .</w:t>
      </w:r>
    </w:p>
    <w:p w14:paraId="45385F57" w14:textId="265C77B4" w:rsidR="002D3B17" w:rsidRPr="00371326" w:rsidRDefault="002D3B17" w:rsidP="00371326">
      <w:pPr>
        <w:pStyle w:val="Standard"/>
        <w:tabs>
          <w:tab w:val="left" w:pos="0"/>
        </w:tabs>
        <w:spacing w:line="276" w:lineRule="auto"/>
        <w:jc w:val="both"/>
        <w:rPr>
          <w:rFonts w:ascii="Garamond" w:hAnsi="Garamond"/>
          <w:sz w:val="20"/>
          <w:szCs w:val="20"/>
        </w:rPr>
      </w:pPr>
      <w:r w:rsidRPr="00371326">
        <w:rPr>
          <w:rFonts w:ascii="Garamond" w:hAnsi="Garamond" w:cs="Garamond"/>
          <w:b/>
          <w:bCs/>
          <w:sz w:val="20"/>
          <w:szCs w:val="20"/>
        </w:rPr>
        <w:t>1</w:t>
      </w:r>
      <w:r w:rsidR="00FE1064" w:rsidRPr="00371326">
        <w:rPr>
          <w:rFonts w:ascii="Garamond" w:hAnsi="Garamond" w:cs="Garamond"/>
          <w:b/>
          <w:bCs/>
          <w:sz w:val="20"/>
          <w:szCs w:val="20"/>
        </w:rPr>
        <w:t>4</w:t>
      </w:r>
      <w:r w:rsidRPr="00371326">
        <w:rPr>
          <w:rFonts w:ascii="Garamond" w:hAnsi="Garamond" w:cs="Garamond"/>
          <w:b/>
          <w:bCs/>
          <w:sz w:val="20"/>
          <w:szCs w:val="20"/>
        </w:rPr>
        <w:t xml:space="preserve">. </w:t>
      </w:r>
      <w:r w:rsidRPr="00371326">
        <w:rPr>
          <w:rFonts w:ascii="Garamond" w:hAnsi="Garamond" w:cs="Arial"/>
          <w:sz w:val="20"/>
          <w:szCs w:val="20"/>
        </w:rPr>
        <w:t>oświadczamy, że do kontaktów z zamawiającym w zakresie związanym z niniejszym zamówieniem upoważniamy następujące osoby:</w:t>
      </w:r>
    </w:p>
    <w:p w14:paraId="1EAE726F" w14:textId="77777777" w:rsidR="002D3B17" w:rsidRPr="00371326" w:rsidRDefault="002D3B17" w:rsidP="00371326">
      <w:pPr>
        <w:pStyle w:val="Standard"/>
        <w:tabs>
          <w:tab w:val="left" w:pos="709"/>
        </w:tabs>
        <w:overflowPunct w:val="0"/>
        <w:spacing w:line="276" w:lineRule="auto"/>
        <w:jc w:val="both"/>
        <w:rPr>
          <w:rFonts w:ascii="Garamond" w:hAnsi="Garamond"/>
          <w:sz w:val="20"/>
          <w:szCs w:val="20"/>
        </w:rPr>
      </w:pPr>
      <w:r w:rsidRPr="00371326">
        <w:rPr>
          <w:rFonts w:ascii="Garamond" w:hAnsi="Garamond" w:cs="Arial"/>
          <w:sz w:val="20"/>
          <w:szCs w:val="20"/>
        </w:rPr>
        <w:t xml:space="preserve">….............................................................................. </w:t>
      </w:r>
      <w:r w:rsidR="00680E83" w:rsidRPr="00371326">
        <w:rPr>
          <w:rFonts w:ascii="Garamond" w:hAnsi="Garamond" w:cs="Arial"/>
          <w:b/>
          <w:bCs/>
          <w:sz w:val="20"/>
          <w:szCs w:val="20"/>
        </w:rPr>
        <w:t>e-mail</w:t>
      </w:r>
      <w:r w:rsidRPr="00371326">
        <w:rPr>
          <w:rFonts w:ascii="Garamond" w:hAnsi="Garamond" w:cs="Arial"/>
          <w:sz w:val="20"/>
          <w:szCs w:val="20"/>
        </w:rPr>
        <w:t>…………………………..</w:t>
      </w:r>
    </w:p>
    <w:p w14:paraId="437554E3" w14:textId="08ADB4A6" w:rsidR="002D3B17" w:rsidRPr="00371326" w:rsidRDefault="002D3B17" w:rsidP="00371326">
      <w:pPr>
        <w:pStyle w:val="Standard"/>
        <w:tabs>
          <w:tab w:val="left" w:pos="0"/>
        </w:tabs>
        <w:spacing w:line="276" w:lineRule="auto"/>
        <w:jc w:val="both"/>
        <w:rPr>
          <w:rFonts w:ascii="Garamond" w:hAnsi="Garamond" w:cs="Garamond"/>
          <w:sz w:val="20"/>
          <w:szCs w:val="20"/>
        </w:rPr>
      </w:pPr>
      <w:r w:rsidRPr="00371326">
        <w:rPr>
          <w:rFonts w:ascii="Garamond" w:hAnsi="Garamond" w:cs="Garamond"/>
          <w:sz w:val="20"/>
          <w:szCs w:val="20"/>
        </w:rPr>
        <w:t>1</w:t>
      </w:r>
      <w:r w:rsidR="00FE1064" w:rsidRPr="00371326">
        <w:rPr>
          <w:rFonts w:ascii="Garamond" w:hAnsi="Garamond" w:cs="Garamond"/>
          <w:sz w:val="20"/>
          <w:szCs w:val="20"/>
        </w:rPr>
        <w:t>5</w:t>
      </w:r>
      <w:r w:rsidRPr="00371326">
        <w:rPr>
          <w:rFonts w:ascii="Garamond" w:hAnsi="Garamond" w:cs="Garamond"/>
          <w:sz w:val="20"/>
          <w:szCs w:val="20"/>
        </w:rPr>
        <w:t>. Pod groźbą odpowiedzialności karnej oświadczamy, że załączone do oferty dokumenty opisują stan prawny i</w:t>
      </w:r>
      <w:r w:rsidRPr="00371326">
        <w:rPr>
          <w:rFonts w:ascii="Garamond" w:hAnsi="Garamond" w:cs="Garamond"/>
          <w:b/>
          <w:bCs/>
          <w:sz w:val="20"/>
          <w:szCs w:val="20"/>
        </w:rPr>
        <w:t xml:space="preserve"> </w:t>
      </w:r>
      <w:r w:rsidRPr="00371326">
        <w:rPr>
          <w:rFonts w:ascii="Garamond" w:hAnsi="Garamond" w:cs="Garamond"/>
          <w:sz w:val="20"/>
          <w:szCs w:val="20"/>
        </w:rPr>
        <w:t>faktyczny, aktualny na dzień otwarcia ofert.</w:t>
      </w:r>
    </w:p>
    <w:p w14:paraId="07466C46" w14:textId="688FE6CE" w:rsidR="002D3B17" w:rsidRPr="00371326" w:rsidRDefault="002D3B17" w:rsidP="00371326">
      <w:pPr>
        <w:pStyle w:val="Standard"/>
        <w:tabs>
          <w:tab w:val="left" w:pos="0"/>
        </w:tabs>
        <w:spacing w:line="276" w:lineRule="auto"/>
        <w:jc w:val="both"/>
        <w:rPr>
          <w:rFonts w:ascii="Garamond" w:hAnsi="Garamond" w:cs="Garamond"/>
          <w:sz w:val="20"/>
          <w:szCs w:val="20"/>
        </w:rPr>
      </w:pPr>
      <w:r w:rsidRPr="00371326">
        <w:rPr>
          <w:rFonts w:ascii="Garamond" w:hAnsi="Garamond"/>
          <w:sz w:val="20"/>
          <w:szCs w:val="20"/>
        </w:rPr>
        <w:t>1</w:t>
      </w:r>
      <w:r w:rsidR="00FE1064" w:rsidRPr="00371326">
        <w:rPr>
          <w:rFonts w:ascii="Garamond" w:hAnsi="Garamond"/>
          <w:sz w:val="20"/>
          <w:szCs w:val="20"/>
        </w:rPr>
        <w:t>6</w:t>
      </w:r>
      <w:r w:rsidRPr="00371326">
        <w:rPr>
          <w:rFonts w:ascii="Garamond" w:hAnsi="Garamond"/>
          <w:sz w:val="20"/>
          <w:szCs w:val="20"/>
        </w:rPr>
        <w:t>.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33B46ACF" w14:textId="6ACB425B" w:rsidR="002D3B17" w:rsidRPr="00371326" w:rsidRDefault="002D3B17" w:rsidP="00371326">
      <w:pPr>
        <w:pStyle w:val="Standard"/>
        <w:tabs>
          <w:tab w:val="left" w:pos="0"/>
        </w:tabs>
        <w:spacing w:line="276" w:lineRule="auto"/>
        <w:jc w:val="both"/>
        <w:rPr>
          <w:rFonts w:ascii="Garamond" w:hAnsi="Garamond" w:cs="Garamond"/>
          <w:sz w:val="20"/>
          <w:szCs w:val="20"/>
        </w:rPr>
      </w:pPr>
      <w:r w:rsidRPr="00371326">
        <w:rPr>
          <w:rFonts w:ascii="Garamond" w:hAnsi="Garamond" w:cs="Arial"/>
          <w:sz w:val="20"/>
          <w:szCs w:val="20"/>
        </w:rPr>
        <w:t>1</w:t>
      </w:r>
      <w:r w:rsidR="00FE1064" w:rsidRPr="00371326">
        <w:rPr>
          <w:rFonts w:ascii="Garamond" w:hAnsi="Garamond" w:cs="Arial"/>
          <w:sz w:val="20"/>
          <w:szCs w:val="20"/>
        </w:rPr>
        <w:t>7</w:t>
      </w:r>
      <w:r w:rsidRPr="00371326">
        <w:rPr>
          <w:rFonts w:ascii="Garamond" w:hAnsi="Garamond" w:cs="Arial"/>
          <w:sz w:val="20"/>
          <w:szCs w:val="20"/>
        </w:rPr>
        <w:t>. Oświadczamy, że wszystkie strony naszej oferty łącznie z załącznikami są ponumerowane i cała oferta składa się z …......... stron.</w:t>
      </w:r>
    </w:p>
    <w:p w14:paraId="5C49C217" w14:textId="77777777" w:rsidR="002D3B17" w:rsidRPr="00371326" w:rsidRDefault="002D3B17" w:rsidP="00371326">
      <w:pPr>
        <w:pStyle w:val="Textbody"/>
        <w:spacing w:after="0" w:line="276" w:lineRule="auto"/>
        <w:jc w:val="right"/>
        <w:rPr>
          <w:rFonts w:ascii="Garamond" w:hAnsi="Garamond" w:cs="Garamond"/>
          <w:sz w:val="20"/>
          <w:szCs w:val="20"/>
        </w:rPr>
      </w:pPr>
      <w:r w:rsidRPr="00371326">
        <w:rPr>
          <w:rFonts w:ascii="Garamond" w:hAnsi="Garamond" w:cs="Garamond"/>
          <w:sz w:val="20"/>
          <w:szCs w:val="20"/>
        </w:rPr>
        <w:t>..........................................................................................................</w:t>
      </w:r>
    </w:p>
    <w:p w14:paraId="14A7D675" w14:textId="77777777" w:rsidR="002D3B17" w:rsidRPr="00371326" w:rsidRDefault="002D3B17" w:rsidP="00371326">
      <w:pPr>
        <w:pStyle w:val="Textbody"/>
        <w:spacing w:after="0" w:line="276" w:lineRule="auto"/>
        <w:jc w:val="right"/>
        <w:rPr>
          <w:rFonts w:ascii="Garamond" w:hAnsi="Garamond" w:cs="Garamond"/>
          <w:sz w:val="20"/>
          <w:szCs w:val="20"/>
        </w:rPr>
      </w:pPr>
      <w:r w:rsidRPr="00371326">
        <w:rPr>
          <w:rFonts w:ascii="Garamond" w:hAnsi="Garamond" w:cs="Garamond"/>
          <w:sz w:val="20"/>
          <w:szCs w:val="20"/>
        </w:rPr>
        <w:t>(podpis, pieczęć imienna umocowanego przedstawiciela Oferenta)</w:t>
      </w:r>
    </w:p>
    <w:p w14:paraId="21CF3756" w14:textId="77777777" w:rsidR="001E524A" w:rsidRDefault="001E524A" w:rsidP="00371326">
      <w:pPr>
        <w:pStyle w:val="Standard"/>
        <w:tabs>
          <w:tab w:val="left" w:pos="0"/>
        </w:tabs>
        <w:spacing w:line="276" w:lineRule="auto"/>
        <w:jc w:val="both"/>
        <w:rPr>
          <w:rFonts w:ascii="Garamond" w:hAnsi="Garamond" w:cs="Garamond"/>
          <w:sz w:val="20"/>
          <w:szCs w:val="20"/>
        </w:rPr>
      </w:pPr>
    </w:p>
    <w:p w14:paraId="4F312694" w14:textId="506A8723" w:rsidR="002D3B17" w:rsidRPr="00371326" w:rsidRDefault="002D3B17" w:rsidP="00371326">
      <w:pPr>
        <w:pStyle w:val="Standard"/>
        <w:tabs>
          <w:tab w:val="left" w:pos="0"/>
        </w:tabs>
        <w:spacing w:line="276" w:lineRule="auto"/>
        <w:jc w:val="both"/>
        <w:rPr>
          <w:rFonts w:ascii="Garamond" w:hAnsi="Garamond"/>
          <w:sz w:val="20"/>
          <w:szCs w:val="20"/>
        </w:rPr>
      </w:pPr>
      <w:r w:rsidRPr="00371326">
        <w:rPr>
          <w:rFonts w:ascii="Garamond" w:hAnsi="Garamond" w:cs="Garamond"/>
          <w:sz w:val="20"/>
          <w:szCs w:val="20"/>
        </w:rPr>
        <w:t>*</w:t>
      </w:r>
      <w:r w:rsidRPr="00371326">
        <w:rPr>
          <w:rFonts w:ascii="Garamond" w:hAnsi="Garamond"/>
          <w:sz w:val="20"/>
          <w:szCs w:val="20"/>
        </w:rPr>
        <w:t xml:space="preserve">wypełnić w przypadku zgłoszenia podmiotu na których zasobów lub sytuację powołuje się Wykonawca </w:t>
      </w:r>
    </w:p>
    <w:tbl>
      <w:tblPr>
        <w:tblW w:w="10414" w:type="dxa"/>
        <w:tblInd w:w="-214" w:type="dxa"/>
        <w:tblLayout w:type="fixed"/>
        <w:tblCellMar>
          <w:left w:w="10" w:type="dxa"/>
          <w:right w:w="10" w:type="dxa"/>
        </w:tblCellMar>
        <w:tblLook w:val="04A0" w:firstRow="1" w:lastRow="0" w:firstColumn="1" w:lastColumn="0" w:noHBand="0" w:noVBand="1"/>
      </w:tblPr>
      <w:tblGrid>
        <w:gridCol w:w="250"/>
        <w:gridCol w:w="10141"/>
        <w:gridCol w:w="23"/>
      </w:tblGrid>
      <w:tr w:rsidR="009E36FD" w:rsidRPr="00371326" w14:paraId="0D2671F9" w14:textId="77777777">
        <w:trPr>
          <w:trHeight w:val="149"/>
        </w:trPr>
        <w:tc>
          <w:tcPr>
            <w:tcW w:w="250" w:type="dxa"/>
            <w:tcMar>
              <w:top w:w="0" w:type="dxa"/>
              <w:left w:w="0" w:type="dxa"/>
              <w:bottom w:w="0" w:type="dxa"/>
              <w:right w:w="0" w:type="dxa"/>
            </w:tcMar>
            <w:vAlign w:val="bottom"/>
          </w:tcPr>
          <w:p w14:paraId="2BA1CA97" w14:textId="77777777" w:rsidR="002D3B17" w:rsidRPr="00371326" w:rsidRDefault="002D3B17" w:rsidP="00371326">
            <w:pPr>
              <w:pStyle w:val="Standard"/>
              <w:tabs>
                <w:tab w:val="left" w:pos="0"/>
              </w:tabs>
              <w:snapToGrid w:val="0"/>
              <w:spacing w:line="276" w:lineRule="auto"/>
              <w:rPr>
                <w:rFonts w:ascii="Garamond" w:hAnsi="Garamond"/>
                <w:sz w:val="20"/>
                <w:szCs w:val="20"/>
              </w:rPr>
            </w:pPr>
          </w:p>
        </w:tc>
        <w:tc>
          <w:tcPr>
            <w:tcW w:w="10141" w:type="dxa"/>
            <w:vMerge w:val="restart"/>
            <w:tcMar>
              <w:top w:w="0" w:type="dxa"/>
              <w:left w:w="0" w:type="dxa"/>
              <w:bottom w:w="0" w:type="dxa"/>
              <w:right w:w="0" w:type="dxa"/>
            </w:tcMar>
            <w:vAlign w:val="bottom"/>
          </w:tcPr>
          <w:p w14:paraId="78E5DFFD" w14:textId="77777777" w:rsidR="002D3B17" w:rsidRPr="00371326" w:rsidRDefault="002D3B17" w:rsidP="00371326">
            <w:pPr>
              <w:pStyle w:val="Standard"/>
              <w:tabs>
                <w:tab w:val="left" w:pos="0"/>
              </w:tabs>
              <w:spacing w:line="276" w:lineRule="auto"/>
              <w:rPr>
                <w:rFonts w:ascii="Garamond" w:hAnsi="Garamond" w:cs="Garamond"/>
                <w:w w:val="99"/>
                <w:sz w:val="20"/>
                <w:szCs w:val="20"/>
              </w:rPr>
            </w:pPr>
            <w:r w:rsidRPr="00371326">
              <w:rPr>
                <w:rFonts w:ascii="Garamond" w:hAnsi="Garamond" w:cs="Garamond"/>
                <w:w w:val="99"/>
                <w:sz w:val="20"/>
                <w:szCs w:val="20"/>
              </w:rPr>
              <w:t>Gdy wybór oferty prowadzi do powstania obowiązku podatkowego u zamawiającego ,</w:t>
            </w:r>
          </w:p>
        </w:tc>
        <w:tc>
          <w:tcPr>
            <w:tcW w:w="23" w:type="dxa"/>
            <w:tcMar>
              <w:top w:w="0" w:type="dxa"/>
              <w:left w:w="0" w:type="dxa"/>
              <w:bottom w:w="0" w:type="dxa"/>
              <w:right w:w="0" w:type="dxa"/>
            </w:tcMar>
            <w:vAlign w:val="bottom"/>
          </w:tcPr>
          <w:p w14:paraId="25CEE4A6" w14:textId="77777777" w:rsidR="002D3B17" w:rsidRPr="00371326" w:rsidRDefault="002D3B17" w:rsidP="00371326">
            <w:pPr>
              <w:pStyle w:val="Standard"/>
              <w:tabs>
                <w:tab w:val="left" w:pos="0"/>
              </w:tabs>
              <w:snapToGrid w:val="0"/>
              <w:spacing w:line="276" w:lineRule="auto"/>
              <w:rPr>
                <w:rFonts w:ascii="Garamond" w:hAnsi="Garamond" w:cs="Garamond"/>
                <w:sz w:val="20"/>
                <w:szCs w:val="20"/>
              </w:rPr>
            </w:pPr>
          </w:p>
        </w:tc>
      </w:tr>
      <w:tr w:rsidR="009E36FD" w:rsidRPr="00371326" w14:paraId="72E2EB29" w14:textId="77777777">
        <w:trPr>
          <w:trHeight w:val="86"/>
        </w:trPr>
        <w:tc>
          <w:tcPr>
            <w:tcW w:w="250" w:type="dxa"/>
            <w:tcMar>
              <w:top w:w="0" w:type="dxa"/>
              <w:left w:w="0" w:type="dxa"/>
              <w:bottom w:w="0" w:type="dxa"/>
              <w:right w:w="0" w:type="dxa"/>
            </w:tcMar>
            <w:vAlign w:val="bottom"/>
          </w:tcPr>
          <w:p w14:paraId="16EF23BE" w14:textId="77777777" w:rsidR="002D3B17" w:rsidRPr="00371326" w:rsidRDefault="002D3B17" w:rsidP="00371326">
            <w:pPr>
              <w:pStyle w:val="Standard"/>
              <w:tabs>
                <w:tab w:val="left" w:pos="0"/>
              </w:tabs>
              <w:spacing w:line="276" w:lineRule="auto"/>
              <w:rPr>
                <w:rFonts w:ascii="Garamond" w:hAnsi="Garamond" w:cs="Garamond"/>
                <w:sz w:val="20"/>
                <w:szCs w:val="20"/>
              </w:rPr>
            </w:pPr>
            <w:r w:rsidRPr="00371326">
              <w:rPr>
                <w:rFonts w:ascii="Garamond" w:hAnsi="Garamond" w:cs="Garamond"/>
                <w:sz w:val="20"/>
                <w:szCs w:val="20"/>
              </w:rPr>
              <w:t>**</w:t>
            </w:r>
          </w:p>
        </w:tc>
        <w:tc>
          <w:tcPr>
            <w:tcW w:w="10141" w:type="dxa"/>
            <w:vMerge/>
            <w:tcMar>
              <w:top w:w="0" w:type="dxa"/>
              <w:left w:w="0" w:type="dxa"/>
              <w:bottom w:w="0" w:type="dxa"/>
              <w:right w:w="0" w:type="dxa"/>
            </w:tcMar>
            <w:vAlign w:val="bottom"/>
          </w:tcPr>
          <w:p w14:paraId="6F3AF208" w14:textId="77777777" w:rsidR="002D3B17" w:rsidRPr="00371326" w:rsidRDefault="002D3B17" w:rsidP="00371326">
            <w:pPr>
              <w:spacing w:line="276" w:lineRule="auto"/>
              <w:rPr>
                <w:rFonts w:ascii="Garamond" w:hAnsi="Garamond"/>
                <w:sz w:val="20"/>
                <w:szCs w:val="20"/>
              </w:rPr>
            </w:pPr>
          </w:p>
        </w:tc>
        <w:tc>
          <w:tcPr>
            <w:tcW w:w="23" w:type="dxa"/>
            <w:tcMar>
              <w:top w:w="0" w:type="dxa"/>
              <w:left w:w="0" w:type="dxa"/>
              <w:bottom w:w="0" w:type="dxa"/>
              <w:right w:w="0" w:type="dxa"/>
            </w:tcMar>
            <w:vAlign w:val="bottom"/>
          </w:tcPr>
          <w:p w14:paraId="43641E15" w14:textId="77777777" w:rsidR="002D3B17" w:rsidRPr="00371326" w:rsidRDefault="002D3B17" w:rsidP="00371326">
            <w:pPr>
              <w:pStyle w:val="Standard"/>
              <w:tabs>
                <w:tab w:val="left" w:pos="0"/>
              </w:tabs>
              <w:snapToGrid w:val="0"/>
              <w:spacing w:line="276" w:lineRule="auto"/>
              <w:rPr>
                <w:rFonts w:ascii="Garamond" w:hAnsi="Garamond" w:cs="Garamond"/>
                <w:sz w:val="20"/>
                <w:szCs w:val="20"/>
              </w:rPr>
            </w:pPr>
          </w:p>
        </w:tc>
      </w:tr>
      <w:tr w:rsidR="009E36FD" w:rsidRPr="00371326" w14:paraId="14770619" w14:textId="77777777">
        <w:trPr>
          <w:trHeight w:val="346"/>
        </w:trPr>
        <w:tc>
          <w:tcPr>
            <w:tcW w:w="10391" w:type="dxa"/>
            <w:gridSpan w:val="2"/>
            <w:tcMar>
              <w:top w:w="0" w:type="dxa"/>
              <w:left w:w="0" w:type="dxa"/>
              <w:bottom w:w="0" w:type="dxa"/>
              <w:right w:w="0" w:type="dxa"/>
            </w:tcMar>
            <w:vAlign w:val="bottom"/>
          </w:tcPr>
          <w:p w14:paraId="06647471" w14:textId="41314982" w:rsidR="002D3B17" w:rsidRPr="00371326" w:rsidRDefault="002D3B17" w:rsidP="00371326">
            <w:pPr>
              <w:pStyle w:val="Standard"/>
              <w:tabs>
                <w:tab w:val="left" w:pos="0"/>
              </w:tabs>
              <w:spacing w:line="276" w:lineRule="auto"/>
              <w:rPr>
                <w:rFonts w:ascii="Garamond" w:hAnsi="Garamond" w:cs="Garamond"/>
                <w:sz w:val="20"/>
                <w:szCs w:val="20"/>
              </w:rPr>
            </w:pPr>
            <w:r w:rsidRPr="00371326">
              <w:rPr>
                <w:rFonts w:ascii="Garamond" w:hAnsi="Garamond" w:cs="Garamond"/>
                <w:sz w:val="20"/>
                <w:szCs w:val="20"/>
              </w:rPr>
              <w:t>wykonawca zobligowany jest do wypełnienia pozycji a i b pkt 1</w:t>
            </w:r>
            <w:r w:rsidR="00E212EA" w:rsidRPr="00371326">
              <w:rPr>
                <w:rFonts w:ascii="Garamond" w:hAnsi="Garamond" w:cs="Garamond"/>
                <w:sz w:val="20"/>
                <w:szCs w:val="20"/>
              </w:rPr>
              <w:t>2</w:t>
            </w:r>
            <w:r w:rsidRPr="00371326">
              <w:rPr>
                <w:rFonts w:ascii="Garamond" w:hAnsi="Garamond" w:cs="Garamond"/>
                <w:sz w:val="20"/>
                <w:szCs w:val="20"/>
              </w:rPr>
              <w:t>.</w:t>
            </w:r>
          </w:p>
        </w:tc>
        <w:tc>
          <w:tcPr>
            <w:tcW w:w="23" w:type="dxa"/>
            <w:tcMar>
              <w:top w:w="0" w:type="dxa"/>
              <w:left w:w="0" w:type="dxa"/>
              <w:bottom w:w="0" w:type="dxa"/>
              <w:right w:w="0" w:type="dxa"/>
            </w:tcMar>
            <w:vAlign w:val="bottom"/>
          </w:tcPr>
          <w:p w14:paraId="56D3BFEF" w14:textId="77777777" w:rsidR="002D3B17" w:rsidRPr="00371326" w:rsidRDefault="002D3B17" w:rsidP="00371326">
            <w:pPr>
              <w:pStyle w:val="Standard"/>
              <w:tabs>
                <w:tab w:val="left" w:pos="0"/>
              </w:tabs>
              <w:snapToGrid w:val="0"/>
              <w:spacing w:line="276" w:lineRule="auto"/>
              <w:rPr>
                <w:rFonts w:ascii="Garamond" w:hAnsi="Garamond" w:cs="Garamond"/>
                <w:sz w:val="20"/>
                <w:szCs w:val="20"/>
              </w:rPr>
            </w:pPr>
          </w:p>
        </w:tc>
      </w:tr>
    </w:tbl>
    <w:p w14:paraId="3531B17E" w14:textId="77777777" w:rsidR="002D3B17" w:rsidRPr="00371326" w:rsidRDefault="002D3B17" w:rsidP="00371326">
      <w:pPr>
        <w:pStyle w:val="Textbody"/>
        <w:widowControl w:val="0"/>
        <w:suppressLineNumbers/>
        <w:tabs>
          <w:tab w:val="left" w:pos="4100"/>
        </w:tabs>
        <w:spacing w:after="0" w:line="276" w:lineRule="auto"/>
        <w:jc w:val="right"/>
        <w:rPr>
          <w:rFonts w:ascii="Garamond" w:hAnsi="Garamond" w:cs="Georgia"/>
          <w:sz w:val="20"/>
          <w:szCs w:val="20"/>
        </w:rPr>
      </w:pPr>
    </w:p>
    <w:p w14:paraId="235FA582" w14:textId="77777777" w:rsidR="00A75839" w:rsidRPr="00371326" w:rsidRDefault="00A75839" w:rsidP="00371326">
      <w:pPr>
        <w:pStyle w:val="Textbody"/>
        <w:widowControl w:val="0"/>
        <w:suppressLineNumbers/>
        <w:tabs>
          <w:tab w:val="left" w:pos="4100"/>
        </w:tabs>
        <w:spacing w:after="0" w:line="276" w:lineRule="auto"/>
        <w:jc w:val="right"/>
        <w:rPr>
          <w:rFonts w:ascii="Garamond" w:hAnsi="Garamond" w:cs="Georgia"/>
          <w:sz w:val="20"/>
          <w:szCs w:val="20"/>
        </w:rPr>
      </w:pPr>
    </w:p>
    <w:p w14:paraId="3FB4D317" w14:textId="77777777" w:rsidR="00A75839" w:rsidRPr="00371326" w:rsidRDefault="00A75839" w:rsidP="00371326">
      <w:pPr>
        <w:pStyle w:val="Textbody"/>
        <w:widowControl w:val="0"/>
        <w:suppressLineNumbers/>
        <w:tabs>
          <w:tab w:val="left" w:pos="4100"/>
        </w:tabs>
        <w:spacing w:after="0" w:line="276" w:lineRule="auto"/>
        <w:jc w:val="right"/>
        <w:rPr>
          <w:rFonts w:ascii="Garamond" w:hAnsi="Garamond" w:cs="Georgia"/>
          <w:sz w:val="20"/>
          <w:szCs w:val="20"/>
        </w:rPr>
      </w:pPr>
    </w:p>
    <w:p w14:paraId="4D0E5694" w14:textId="77777777" w:rsidR="00A75839" w:rsidRPr="00371326" w:rsidRDefault="00A75839" w:rsidP="00371326">
      <w:pPr>
        <w:pStyle w:val="Textbody"/>
        <w:widowControl w:val="0"/>
        <w:suppressLineNumbers/>
        <w:tabs>
          <w:tab w:val="left" w:pos="4100"/>
        </w:tabs>
        <w:spacing w:after="0" w:line="276" w:lineRule="auto"/>
        <w:jc w:val="right"/>
        <w:rPr>
          <w:rFonts w:ascii="Garamond" w:hAnsi="Garamond" w:cs="Georgia"/>
          <w:sz w:val="20"/>
          <w:szCs w:val="20"/>
        </w:rPr>
      </w:pPr>
    </w:p>
    <w:p w14:paraId="6859ABFB" w14:textId="77777777" w:rsidR="00A75839" w:rsidRPr="00371326" w:rsidRDefault="00A75839" w:rsidP="00371326">
      <w:pPr>
        <w:pStyle w:val="Textbody"/>
        <w:widowControl w:val="0"/>
        <w:suppressLineNumbers/>
        <w:tabs>
          <w:tab w:val="left" w:pos="4100"/>
        </w:tabs>
        <w:spacing w:after="0" w:line="276" w:lineRule="auto"/>
        <w:jc w:val="right"/>
        <w:rPr>
          <w:rFonts w:ascii="Garamond" w:hAnsi="Garamond" w:cs="Georgia"/>
          <w:sz w:val="20"/>
          <w:szCs w:val="20"/>
        </w:rPr>
      </w:pPr>
    </w:p>
    <w:p w14:paraId="3348581C" w14:textId="77777777" w:rsidR="00A75839" w:rsidRPr="00371326" w:rsidRDefault="00A75839" w:rsidP="00371326">
      <w:pPr>
        <w:pStyle w:val="Textbody"/>
        <w:widowControl w:val="0"/>
        <w:suppressLineNumbers/>
        <w:tabs>
          <w:tab w:val="left" w:pos="4100"/>
        </w:tabs>
        <w:spacing w:after="0" w:line="276" w:lineRule="auto"/>
        <w:jc w:val="right"/>
        <w:rPr>
          <w:rFonts w:ascii="Garamond" w:hAnsi="Garamond" w:cs="Georgia"/>
          <w:sz w:val="20"/>
          <w:szCs w:val="20"/>
        </w:rPr>
      </w:pPr>
    </w:p>
    <w:p w14:paraId="4F022C54" w14:textId="77777777" w:rsidR="002A0664" w:rsidRDefault="002A0664">
      <w:pPr>
        <w:suppressAutoHyphens w:val="0"/>
        <w:autoSpaceDN/>
        <w:spacing w:line="240" w:lineRule="auto"/>
        <w:textAlignment w:val="auto"/>
        <w:rPr>
          <w:rFonts w:ascii="Garamond" w:hAnsi="Garamond" w:cs="Garamond"/>
          <w:b/>
          <w:bCs/>
          <w:sz w:val="20"/>
          <w:szCs w:val="20"/>
        </w:rPr>
      </w:pPr>
      <w:r>
        <w:rPr>
          <w:rFonts w:ascii="Garamond" w:hAnsi="Garamond" w:cs="Garamond"/>
          <w:b/>
          <w:bCs/>
          <w:sz w:val="20"/>
          <w:szCs w:val="20"/>
        </w:rPr>
        <w:br w:type="page"/>
      </w:r>
    </w:p>
    <w:p w14:paraId="70F25156" w14:textId="491F40B5" w:rsidR="00D73ED3" w:rsidRPr="00D73ED3" w:rsidRDefault="00D73ED3" w:rsidP="00D73ED3">
      <w:pPr>
        <w:spacing w:line="276" w:lineRule="auto"/>
        <w:jc w:val="right"/>
        <w:rPr>
          <w:rFonts w:ascii="Garamond" w:hAnsi="Garamond" w:cs="Garamond"/>
          <w:b/>
          <w:bCs/>
          <w:sz w:val="20"/>
          <w:szCs w:val="20"/>
        </w:rPr>
      </w:pPr>
      <w:r w:rsidRPr="00D73ED3">
        <w:rPr>
          <w:rFonts w:ascii="Garamond" w:hAnsi="Garamond" w:cs="Garamond"/>
          <w:b/>
          <w:bCs/>
          <w:sz w:val="20"/>
          <w:szCs w:val="20"/>
        </w:rPr>
        <w:t>Załącznik nr 3 do SWZ</w:t>
      </w:r>
    </w:p>
    <w:p w14:paraId="4A9441C9" w14:textId="77777777" w:rsidR="00D73ED3" w:rsidRPr="00D73ED3" w:rsidRDefault="00D73ED3" w:rsidP="00D73ED3">
      <w:pPr>
        <w:spacing w:line="276" w:lineRule="auto"/>
        <w:rPr>
          <w:rFonts w:ascii="Garamond" w:hAnsi="Garamond" w:cs="Garamond"/>
          <w:b/>
          <w:bCs/>
          <w:sz w:val="20"/>
          <w:szCs w:val="20"/>
        </w:rPr>
      </w:pPr>
      <w:r w:rsidRPr="00D73ED3">
        <w:rPr>
          <w:rFonts w:ascii="Garamond" w:hAnsi="Garamond" w:cs="Garamond"/>
          <w:b/>
          <w:bCs/>
          <w:sz w:val="20"/>
          <w:szCs w:val="20"/>
        </w:rPr>
        <w:t>DANE WYKONAWCY:</w:t>
      </w:r>
    </w:p>
    <w:p w14:paraId="34AC8A19" w14:textId="77777777" w:rsidR="00D73ED3" w:rsidRPr="00D73ED3" w:rsidRDefault="00D73ED3" w:rsidP="00D73ED3">
      <w:pPr>
        <w:spacing w:line="276" w:lineRule="auto"/>
        <w:rPr>
          <w:rFonts w:ascii="Garamond" w:eastAsia="Garamond" w:hAnsi="Garamond" w:cs="Calibri Light"/>
          <w:sz w:val="20"/>
          <w:szCs w:val="20"/>
        </w:rPr>
      </w:pPr>
      <w:r w:rsidRPr="00D73ED3">
        <w:rPr>
          <w:rFonts w:ascii="Garamond" w:hAnsi="Garamond" w:cs="Calibri Light"/>
          <w:sz w:val="20"/>
          <w:szCs w:val="20"/>
        </w:rPr>
        <w:t>Nazwa Wykonawcy</w:t>
      </w:r>
    </w:p>
    <w:p w14:paraId="5A3A9EE6" w14:textId="77777777" w:rsidR="00D73ED3" w:rsidRPr="00D73ED3" w:rsidRDefault="00D73ED3" w:rsidP="00D73ED3">
      <w:pPr>
        <w:spacing w:line="276" w:lineRule="auto"/>
        <w:rPr>
          <w:rFonts w:ascii="Garamond" w:hAnsi="Garamond" w:cs="Calibri Light"/>
          <w:sz w:val="20"/>
          <w:szCs w:val="20"/>
        </w:rPr>
      </w:pPr>
      <w:r w:rsidRPr="00D73ED3">
        <w:rPr>
          <w:rFonts w:ascii="Garamond" w:eastAsia="Garamond" w:hAnsi="Garamond" w:cs="Calibri Light"/>
          <w:sz w:val="20"/>
          <w:szCs w:val="20"/>
        </w:rPr>
        <w:t>……………………………………………</w:t>
      </w:r>
      <w:r w:rsidRPr="00D73ED3">
        <w:rPr>
          <w:rFonts w:ascii="Garamond" w:hAnsi="Garamond" w:cs="Calibri Light"/>
          <w:sz w:val="20"/>
          <w:szCs w:val="20"/>
        </w:rPr>
        <w:t>..…………………………….…………………………</w:t>
      </w:r>
    </w:p>
    <w:p w14:paraId="15EEB1C7" w14:textId="77777777" w:rsidR="00D73ED3" w:rsidRPr="00D73ED3" w:rsidRDefault="00D73ED3" w:rsidP="00D73ED3">
      <w:pPr>
        <w:spacing w:line="276" w:lineRule="auto"/>
        <w:jc w:val="both"/>
        <w:rPr>
          <w:rFonts w:ascii="Garamond" w:hAnsi="Garamond" w:cs="Calibri Light"/>
          <w:sz w:val="20"/>
          <w:szCs w:val="20"/>
        </w:rPr>
      </w:pPr>
      <w:r w:rsidRPr="00D73ED3">
        <w:rPr>
          <w:rFonts w:ascii="Garamond" w:hAnsi="Garamond" w:cs="Calibri Light"/>
          <w:sz w:val="20"/>
          <w:szCs w:val="20"/>
        </w:rPr>
        <w:t>Adres: ………………………………….……….……….………………………………………….</w:t>
      </w:r>
    </w:p>
    <w:p w14:paraId="0126D911" w14:textId="77777777" w:rsidR="00D73ED3" w:rsidRPr="00D73ED3" w:rsidRDefault="00D73ED3" w:rsidP="00D73ED3">
      <w:pPr>
        <w:spacing w:line="276" w:lineRule="auto"/>
        <w:jc w:val="right"/>
        <w:rPr>
          <w:rFonts w:ascii="Garamond" w:hAnsi="Garamond" w:cs="Garamond"/>
          <w:b/>
          <w:bCs/>
          <w:sz w:val="20"/>
          <w:szCs w:val="20"/>
        </w:rPr>
      </w:pPr>
    </w:p>
    <w:p w14:paraId="4A621660" w14:textId="77777777" w:rsidR="00D73ED3" w:rsidRPr="00D73ED3" w:rsidRDefault="00D73ED3" w:rsidP="00D73ED3">
      <w:pPr>
        <w:spacing w:line="276" w:lineRule="auto"/>
        <w:jc w:val="center"/>
        <w:rPr>
          <w:rFonts w:ascii="Garamond" w:hAnsi="Garamond" w:cs="Garamond"/>
          <w:b/>
          <w:bCs/>
          <w:sz w:val="20"/>
          <w:szCs w:val="20"/>
        </w:rPr>
      </w:pPr>
      <w:r w:rsidRPr="00D73ED3">
        <w:rPr>
          <w:rFonts w:ascii="Garamond" w:hAnsi="Garamond" w:cs="Garamond"/>
          <w:b/>
          <w:bCs/>
          <w:sz w:val="20"/>
          <w:szCs w:val="20"/>
        </w:rPr>
        <w:t>Oświadczenie wykonawcy</w:t>
      </w:r>
    </w:p>
    <w:p w14:paraId="3001395E" w14:textId="77777777" w:rsidR="00D73ED3" w:rsidRPr="00D73ED3" w:rsidRDefault="00D73ED3" w:rsidP="00D73ED3">
      <w:pPr>
        <w:spacing w:line="276" w:lineRule="auto"/>
        <w:jc w:val="center"/>
        <w:rPr>
          <w:rFonts w:ascii="Garamond" w:hAnsi="Garamond"/>
          <w:sz w:val="20"/>
          <w:szCs w:val="20"/>
        </w:rPr>
      </w:pPr>
      <w:r w:rsidRPr="00D73ED3">
        <w:rPr>
          <w:rFonts w:ascii="Garamond" w:hAnsi="Garamond" w:cs="Garamond"/>
          <w:b/>
          <w:bCs/>
          <w:sz w:val="20"/>
          <w:szCs w:val="20"/>
        </w:rPr>
        <w:t>o spełnianiu warunków udziału w postępowaniu</w:t>
      </w:r>
      <w:r w:rsidRPr="00D73ED3">
        <w:rPr>
          <w:rFonts w:ascii="Garamond" w:hAnsi="Garamond" w:cs="Garamond"/>
          <w:sz w:val="20"/>
          <w:szCs w:val="20"/>
        </w:rPr>
        <w:t xml:space="preserve"> </w:t>
      </w:r>
      <w:r w:rsidRPr="00D73ED3">
        <w:rPr>
          <w:rFonts w:ascii="Garamond" w:hAnsi="Garamond" w:cs="Garamond"/>
          <w:b/>
          <w:bCs/>
          <w:sz w:val="20"/>
          <w:szCs w:val="20"/>
        </w:rPr>
        <w:t>i braku podstaw wykluczenia.</w:t>
      </w:r>
    </w:p>
    <w:p w14:paraId="3A029DF2" w14:textId="77777777" w:rsidR="00D73ED3" w:rsidRPr="00D73ED3" w:rsidRDefault="00D73ED3" w:rsidP="00D73ED3">
      <w:pPr>
        <w:spacing w:line="276" w:lineRule="auto"/>
        <w:jc w:val="both"/>
        <w:rPr>
          <w:rFonts w:ascii="Garamond" w:hAnsi="Garamond" w:cs="Garamond"/>
          <w:sz w:val="20"/>
          <w:szCs w:val="20"/>
        </w:rPr>
      </w:pPr>
    </w:p>
    <w:p w14:paraId="619EFECB" w14:textId="6CA6338D" w:rsidR="00D73ED3" w:rsidRPr="00B828DE" w:rsidRDefault="00D73ED3" w:rsidP="00022A67">
      <w:pPr>
        <w:spacing w:line="276" w:lineRule="auto"/>
        <w:jc w:val="both"/>
        <w:rPr>
          <w:rFonts w:ascii="Garamond" w:eastAsia="Garamond" w:hAnsi="Garamond" w:cs="Garamond"/>
          <w:sz w:val="20"/>
          <w:szCs w:val="20"/>
        </w:rPr>
      </w:pPr>
      <w:r w:rsidRPr="00D73ED3">
        <w:rPr>
          <w:rFonts w:ascii="Garamond" w:hAnsi="Garamond" w:cs="Garamond"/>
          <w:b/>
          <w:bCs/>
          <w:sz w:val="20"/>
          <w:szCs w:val="20"/>
          <w:u w:val="single"/>
        </w:rPr>
        <w:t>Oświadczenie wykonawcy o spełnianiu warunków udziału w postępowaniu i braku podstaw wykluczenia składane na podstawie</w:t>
      </w:r>
      <w:r w:rsidR="00022A67">
        <w:rPr>
          <w:rFonts w:ascii="Garamond" w:hAnsi="Garamond" w:cs="Garamond"/>
          <w:b/>
          <w:bCs/>
          <w:sz w:val="20"/>
          <w:szCs w:val="20"/>
          <w:u w:val="single"/>
        </w:rPr>
        <w:t xml:space="preserve"> </w:t>
      </w:r>
      <w:r w:rsidRPr="00D73ED3">
        <w:rPr>
          <w:rFonts w:ascii="Garamond" w:hAnsi="Garamond" w:cs="Garamond"/>
          <w:sz w:val="20"/>
          <w:szCs w:val="20"/>
        </w:rPr>
        <w:t xml:space="preserve">art. 125 ust. 1 ustawy z dnia 11 września 2019 r. - Prawo zamówień publicznych  </w:t>
      </w:r>
      <w:r w:rsidRPr="00477E25">
        <w:rPr>
          <w:rFonts w:ascii="Garamond" w:hAnsi="Garamond"/>
          <w:sz w:val="20"/>
          <w:szCs w:val="20"/>
        </w:rPr>
        <w:t>(</w:t>
      </w:r>
      <w:r w:rsidRPr="00477E25">
        <w:rPr>
          <w:rFonts w:ascii="Garamond" w:hAnsi="Garamond"/>
          <w:kern w:val="0"/>
          <w:sz w:val="20"/>
          <w:szCs w:val="20"/>
          <w:lang w:eastAsia="pl-PL"/>
        </w:rPr>
        <w:t>Dz.U.2024.1320</w:t>
      </w:r>
      <w:r w:rsidR="00477E25" w:rsidRPr="00477E25">
        <w:rPr>
          <w:rFonts w:ascii="Garamond" w:hAnsi="Garamond"/>
          <w:kern w:val="0"/>
          <w:sz w:val="20"/>
          <w:szCs w:val="20"/>
          <w:lang w:eastAsia="pl-PL"/>
        </w:rPr>
        <w:t xml:space="preserve"> ze zm.</w:t>
      </w:r>
      <w:r w:rsidRPr="00477E25">
        <w:rPr>
          <w:rFonts w:ascii="Garamond" w:hAnsi="Garamond"/>
          <w:kern w:val="0"/>
          <w:sz w:val="20"/>
          <w:szCs w:val="20"/>
          <w:lang w:eastAsia="pl-PL"/>
        </w:rPr>
        <w:t>)</w:t>
      </w:r>
      <w:r w:rsidRPr="00D73ED3">
        <w:rPr>
          <w:rFonts w:ascii="Garamond" w:hAnsi="Garamond"/>
          <w:b/>
          <w:bCs/>
          <w:sz w:val="20"/>
          <w:szCs w:val="20"/>
        </w:rPr>
        <w:t xml:space="preserve">, </w:t>
      </w:r>
      <w:r w:rsidRPr="00D73ED3">
        <w:rPr>
          <w:rFonts w:ascii="Garamond" w:hAnsi="Garamond" w:cs="Garamond"/>
          <w:bCs/>
          <w:sz w:val="20"/>
          <w:szCs w:val="20"/>
        </w:rPr>
        <w:t xml:space="preserve">sprawa : </w:t>
      </w:r>
      <w:r w:rsidRPr="00D73ED3">
        <w:rPr>
          <w:rFonts w:ascii="Garamond" w:eastAsia="Garamond" w:hAnsi="Garamond" w:cs="Garamond"/>
          <w:sz w:val="20"/>
          <w:szCs w:val="20"/>
        </w:rPr>
        <w:t xml:space="preserve"> </w:t>
      </w:r>
      <w:r w:rsidR="00B828DE">
        <w:rPr>
          <w:rFonts w:ascii="Garamond" w:eastAsia="Garamond" w:hAnsi="Garamond" w:cs="Garamond"/>
          <w:sz w:val="20"/>
          <w:szCs w:val="20"/>
        </w:rPr>
        <w:t xml:space="preserve"> </w:t>
      </w:r>
      <w:r w:rsidR="00B828DE">
        <w:rPr>
          <w:rFonts w:ascii="Garamond" w:hAnsi="Garamond"/>
          <w:sz w:val="20"/>
          <w:szCs w:val="20"/>
        </w:rPr>
        <w:t>Z</w:t>
      </w:r>
      <w:r w:rsidR="00B828DE" w:rsidRPr="003F4FF0">
        <w:rPr>
          <w:rFonts w:ascii="Garamond" w:hAnsi="Garamond"/>
          <w:sz w:val="20"/>
          <w:szCs w:val="20"/>
        </w:rPr>
        <w:t>akup modułu zbiorczej zaległej indeksacji, oprogramowania oraz urządzeń wielofunkcyjnych do  digitalizacji dokumentacji medycznej istotnej z punktu widzenia leczenia i profilaktyki na potrzeby 5 WSZK w Krakowie w ramach Krajowego Planu Odbudowy</w:t>
      </w:r>
      <w:r w:rsidR="00B828DE">
        <w:rPr>
          <w:rFonts w:ascii="Garamond" w:eastAsia="Garamond" w:hAnsi="Garamond" w:cs="Garamond"/>
          <w:sz w:val="20"/>
          <w:szCs w:val="20"/>
        </w:rPr>
        <w:t xml:space="preserve">, </w:t>
      </w:r>
      <w:proofErr w:type="spellStart"/>
      <w:r w:rsidRPr="00D73ED3">
        <w:rPr>
          <w:rFonts w:ascii="Garamond" w:hAnsi="Garamond" w:cs="Garamond"/>
          <w:b/>
          <w:bCs/>
          <w:sz w:val="20"/>
          <w:szCs w:val="20"/>
        </w:rPr>
        <w:t>spr</w:t>
      </w:r>
      <w:proofErr w:type="spellEnd"/>
      <w:r w:rsidRPr="00D73ED3">
        <w:rPr>
          <w:rFonts w:ascii="Garamond" w:hAnsi="Garamond" w:cs="Garamond"/>
          <w:b/>
          <w:bCs/>
          <w:sz w:val="20"/>
          <w:szCs w:val="20"/>
        </w:rPr>
        <w:t xml:space="preserve">. </w:t>
      </w:r>
      <w:r w:rsidR="0093235F">
        <w:rPr>
          <w:rFonts w:ascii="Garamond" w:hAnsi="Garamond" w:cs="Garamond"/>
          <w:b/>
          <w:bCs/>
          <w:sz w:val="20"/>
          <w:szCs w:val="20"/>
        </w:rPr>
        <w:t>23</w:t>
      </w:r>
      <w:r w:rsidRPr="00D73ED3">
        <w:rPr>
          <w:rFonts w:ascii="Garamond" w:hAnsi="Garamond" w:cs="Garamond"/>
          <w:b/>
          <w:bCs/>
          <w:sz w:val="20"/>
          <w:szCs w:val="20"/>
        </w:rPr>
        <w:t>/ZP/2026</w:t>
      </w:r>
    </w:p>
    <w:p w14:paraId="2BA1A97C" w14:textId="77777777" w:rsidR="00D73ED3" w:rsidRPr="00D73ED3" w:rsidRDefault="00D73ED3" w:rsidP="00D73ED3">
      <w:pPr>
        <w:spacing w:line="276" w:lineRule="auto"/>
        <w:jc w:val="both"/>
        <w:rPr>
          <w:rFonts w:ascii="Garamond" w:hAnsi="Garamond" w:cs="Garamond"/>
          <w:sz w:val="20"/>
          <w:szCs w:val="20"/>
        </w:rPr>
      </w:pPr>
    </w:p>
    <w:p w14:paraId="73EFB78F" w14:textId="77777777" w:rsidR="00D73ED3" w:rsidRPr="00D73ED3" w:rsidRDefault="00D73ED3" w:rsidP="00D73ED3">
      <w:pPr>
        <w:spacing w:line="276" w:lineRule="auto"/>
        <w:jc w:val="both"/>
        <w:rPr>
          <w:rFonts w:ascii="Garamond" w:hAnsi="Garamond" w:cs="Garamond"/>
          <w:sz w:val="20"/>
          <w:szCs w:val="20"/>
        </w:rPr>
      </w:pPr>
    </w:p>
    <w:p w14:paraId="4E61EE05" w14:textId="77777777" w:rsidR="00D73ED3" w:rsidRPr="00D73ED3" w:rsidRDefault="00D73ED3" w:rsidP="00D73ED3">
      <w:pPr>
        <w:spacing w:line="276" w:lineRule="auto"/>
        <w:jc w:val="both"/>
        <w:rPr>
          <w:rFonts w:ascii="Garamond" w:hAnsi="Garamond" w:cs="Garamond"/>
          <w:sz w:val="20"/>
          <w:szCs w:val="20"/>
        </w:rPr>
      </w:pPr>
      <w:r w:rsidRPr="00D73ED3">
        <w:rPr>
          <w:rFonts w:ascii="Garamond" w:hAnsi="Garamond" w:cs="Garamond"/>
          <w:sz w:val="20"/>
          <w:szCs w:val="20"/>
        </w:rPr>
        <w:t>Ja, niżej podpisany oświadczam, co następuje:</w:t>
      </w:r>
    </w:p>
    <w:p w14:paraId="1DF52670" w14:textId="77777777" w:rsidR="00D73ED3" w:rsidRPr="00D73ED3" w:rsidRDefault="00D73ED3" w:rsidP="00D73ED3">
      <w:pPr>
        <w:spacing w:line="276" w:lineRule="auto"/>
        <w:jc w:val="both"/>
        <w:rPr>
          <w:rFonts w:ascii="Garamond" w:hAnsi="Garamond" w:cs="Garamond"/>
          <w:sz w:val="20"/>
          <w:szCs w:val="20"/>
        </w:rPr>
      </w:pPr>
    </w:p>
    <w:p w14:paraId="60D04A63" w14:textId="77777777" w:rsidR="00D73ED3" w:rsidRPr="00D73ED3" w:rsidRDefault="00D73ED3" w:rsidP="00D73ED3">
      <w:pPr>
        <w:spacing w:line="276" w:lineRule="auto"/>
        <w:jc w:val="both"/>
        <w:rPr>
          <w:rFonts w:ascii="Garamond" w:hAnsi="Garamond" w:cs="Garamond"/>
          <w:sz w:val="20"/>
          <w:szCs w:val="20"/>
        </w:rPr>
      </w:pPr>
    </w:p>
    <w:p w14:paraId="31C29E8B" w14:textId="77777777" w:rsidR="00D73ED3" w:rsidRPr="00D73ED3" w:rsidRDefault="00D73ED3" w:rsidP="00D73ED3">
      <w:pPr>
        <w:spacing w:line="276" w:lineRule="auto"/>
        <w:jc w:val="both"/>
        <w:rPr>
          <w:rFonts w:ascii="Garamond" w:hAnsi="Garamond" w:cs="Garamond"/>
          <w:b/>
          <w:bCs/>
          <w:sz w:val="20"/>
          <w:szCs w:val="20"/>
        </w:rPr>
      </w:pPr>
      <w:r w:rsidRPr="00D73ED3">
        <w:rPr>
          <w:rFonts w:ascii="Garamond" w:hAnsi="Garamond" w:cs="Garamond"/>
          <w:b/>
          <w:bCs/>
          <w:sz w:val="20"/>
          <w:szCs w:val="20"/>
        </w:rPr>
        <w:t>1. OŚWIADCZENIE O SPEŁNIANIU WARUNKÓW UDZIAŁU W POSTĘPOWANIU.</w:t>
      </w:r>
    </w:p>
    <w:p w14:paraId="12490787" w14:textId="77777777" w:rsidR="00D73ED3" w:rsidRPr="00D73ED3" w:rsidRDefault="00D73ED3" w:rsidP="00D73ED3">
      <w:pPr>
        <w:spacing w:line="276" w:lineRule="auto"/>
        <w:jc w:val="both"/>
        <w:rPr>
          <w:rFonts w:ascii="Garamond" w:hAnsi="Garamond" w:cs="Garamond"/>
          <w:sz w:val="20"/>
          <w:szCs w:val="20"/>
        </w:rPr>
      </w:pPr>
    </w:p>
    <w:p w14:paraId="16B26F08" w14:textId="77777777" w:rsidR="00D73ED3" w:rsidRPr="00D73ED3" w:rsidRDefault="00D73ED3" w:rsidP="00D73ED3">
      <w:pPr>
        <w:spacing w:line="276" w:lineRule="auto"/>
        <w:jc w:val="both"/>
        <w:rPr>
          <w:rFonts w:ascii="Garamond" w:hAnsi="Garamond" w:cs="Garamond"/>
          <w:sz w:val="20"/>
          <w:szCs w:val="20"/>
        </w:rPr>
      </w:pPr>
    </w:p>
    <w:p w14:paraId="565A4718" w14:textId="77777777" w:rsidR="00D73ED3" w:rsidRPr="00D73ED3" w:rsidRDefault="00D73ED3" w:rsidP="00D73ED3">
      <w:pPr>
        <w:spacing w:line="276" w:lineRule="auto"/>
        <w:jc w:val="both"/>
        <w:rPr>
          <w:rFonts w:ascii="Garamond" w:hAnsi="Garamond"/>
          <w:sz w:val="20"/>
          <w:szCs w:val="20"/>
        </w:rPr>
      </w:pPr>
      <w:r w:rsidRPr="00D73ED3">
        <w:rPr>
          <w:rFonts w:ascii="Garamond" w:hAnsi="Garamond" w:cs="Garamond"/>
          <w:b/>
          <w:bCs/>
          <w:sz w:val="20"/>
          <w:szCs w:val="20"/>
        </w:rPr>
        <w:t>Oświadczam</w:t>
      </w:r>
      <w:r w:rsidRPr="00D73ED3">
        <w:rPr>
          <w:rFonts w:ascii="Garamond" w:hAnsi="Garamond" w:cs="Garamond"/>
          <w:sz w:val="20"/>
          <w:szCs w:val="20"/>
        </w:rPr>
        <w:t>, że spełniam warunki udziału w postępowaniu określone przez zamawiającego w ogłoszeniu o zamówieniu oraz w specyfikacji warunków zamówienia.</w:t>
      </w:r>
    </w:p>
    <w:p w14:paraId="60663E9B" w14:textId="77777777" w:rsidR="00D73ED3" w:rsidRPr="00D73ED3" w:rsidRDefault="00D73ED3" w:rsidP="00D73ED3">
      <w:pPr>
        <w:spacing w:line="276" w:lineRule="auto"/>
        <w:jc w:val="both"/>
        <w:rPr>
          <w:rFonts w:ascii="Garamond" w:hAnsi="Garamond" w:cs="Garamond"/>
          <w:sz w:val="20"/>
          <w:szCs w:val="20"/>
        </w:rPr>
      </w:pPr>
    </w:p>
    <w:p w14:paraId="4D7CA6CF" w14:textId="77777777" w:rsidR="00D73ED3" w:rsidRPr="00D73ED3" w:rsidRDefault="00D73ED3" w:rsidP="00D73ED3">
      <w:pPr>
        <w:spacing w:line="276" w:lineRule="auto"/>
        <w:jc w:val="right"/>
        <w:rPr>
          <w:rFonts w:ascii="Garamond" w:hAnsi="Garamond"/>
          <w:sz w:val="20"/>
          <w:szCs w:val="20"/>
        </w:rPr>
      </w:pPr>
      <w:r w:rsidRPr="00D73ED3">
        <w:rPr>
          <w:rFonts w:ascii="Garamond" w:hAnsi="Garamond" w:cs="Garamond"/>
          <w:b/>
          <w:bCs/>
          <w:sz w:val="20"/>
          <w:szCs w:val="20"/>
        </w:rPr>
        <w:t>…………., dnia ……… r.</w:t>
      </w:r>
    </w:p>
    <w:p w14:paraId="42183F9F" w14:textId="77777777" w:rsidR="00D73ED3" w:rsidRPr="00D73ED3" w:rsidRDefault="00D73ED3" w:rsidP="00D73ED3">
      <w:pPr>
        <w:spacing w:line="276" w:lineRule="auto"/>
        <w:jc w:val="right"/>
        <w:rPr>
          <w:rFonts w:ascii="Garamond" w:hAnsi="Garamond" w:cs="Garamond"/>
          <w:b/>
          <w:bCs/>
          <w:sz w:val="20"/>
          <w:szCs w:val="20"/>
        </w:rPr>
      </w:pPr>
      <w:r w:rsidRPr="00D73ED3">
        <w:rPr>
          <w:rFonts w:ascii="Garamond" w:hAnsi="Garamond" w:cs="Garamond"/>
          <w:b/>
          <w:bCs/>
          <w:sz w:val="20"/>
          <w:szCs w:val="20"/>
        </w:rPr>
        <w:t>……………………………</w:t>
      </w:r>
    </w:p>
    <w:p w14:paraId="374D8A3C" w14:textId="77777777" w:rsidR="00D73ED3" w:rsidRPr="00D73ED3" w:rsidRDefault="00D73ED3" w:rsidP="00D73ED3">
      <w:pPr>
        <w:spacing w:line="276" w:lineRule="auto"/>
        <w:jc w:val="right"/>
        <w:rPr>
          <w:rFonts w:ascii="Garamond" w:hAnsi="Garamond" w:cs="Garamond"/>
          <w:b/>
          <w:bCs/>
          <w:sz w:val="20"/>
          <w:szCs w:val="20"/>
        </w:rPr>
      </w:pPr>
      <w:r w:rsidRPr="00D73ED3">
        <w:rPr>
          <w:rFonts w:ascii="Garamond" w:hAnsi="Garamond" w:cs="Garamond"/>
          <w:b/>
          <w:bCs/>
          <w:sz w:val="20"/>
          <w:szCs w:val="20"/>
        </w:rPr>
        <w:t>(podpis)</w:t>
      </w:r>
    </w:p>
    <w:p w14:paraId="34BCE09C" w14:textId="77777777" w:rsidR="00D73ED3" w:rsidRPr="00D73ED3" w:rsidRDefault="00D73ED3" w:rsidP="00D73ED3">
      <w:pPr>
        <w:spacing w:line="276" w:lineRule="auto"/>
        <w:jc w:val="both"/>
        <w:rPr>
          <w:rFonts w:ascii="Garamond" w:hAnsi="Garamond" w:cs="Garamond"/>
          <w:sz w:val="20"/>
          <w:szCs w:val="20"/>
        </w:rPr>
      </w:pPr>
    </w:p>
    <w:p w14:paraId="4D019F15" w14:textId="77777777" w:rsidR="00D73ED3" w:rsidRPr="00D73ED3" w:rsidRDefault="00D73ED3" w:rsidP="00817C6F">
      <w:pPr>
        <w:numPr>
          <w:ilvl w:val="0"/>
          <w:numId w:val="126"/>
        </w:numPr>
        <w:tabs>
          <w:tab w:val="left" w:pos="207"/>
        </w:tabs>
        <w:spacing w:line="276" w:lineRule="auto"/>
        <w:jc w:val="both"/>
        <w:rPr>
          <w:rFonts w:ascii="Garamond" w:hAnsi="Garamond" w:cs="Garamond"/>
          <w:b/>
          <w:bCs/>
          <w:sz w:val="20"/>
          <w:szCs w:val="20"/>
        </w:rPr>
      </w:pPr>
      <w:r w:rsidRPr="00D73ED3">
        <w:rPr>
          <w:rFonts w:ascii="Garamond" w:hAnsi="Garamond" w:cs="Garamond"/>
          <w:b/>
          <w:bCs/>
          <w:sz w:val="20"/>
          <w:szCs w:val="20"/>
        </w:rPr>
        <w:t>* WYKAZANIE PRZEZ WYKONAWCĘ SPEŁNIANIA WARUNKÓW UDZIAŁU W POSTĘPOWANIU, GDY WYKONAWCA POWOŁUJE SIĘ NA ZASOBY INNYCH PODMIOTOW NA WARUNKACH OKREŚLONYCH W ART. 118 PZP.</w:t>
      </w:r>
    </w:p>
    <w:p w14:paraId="5240BD5F" w14:textId="77777777" w:rsidR="00D73ED3" w:rsidRPr="00D73ED3" w:rsidRDefault="00D73ED3" w:rsidP="00D73ED3">
      <w:pPr>
        <w:spacing w:line="276" w:lineRule="auto"/>
        <w:jc w:val="both"/>
        <w:rPr>
          <w:rFonts w:ascii="Garamond" w:hAnsi="Garamond" w:cs="Garamond"/>
          <w:sz w:val="20"/>
          <w:szCs w:val="20"/>
        </w:rPr>
      </w:pPr>
    </w:p>
    <w:p w14:paraId="18ADD010" w14:textId="77777777" w:rsidR="00D73ED3" w:rsidRPr="00D73ED3" w:rsidRDefault="00D73ED3" w:rsidP="00D73ED3">
      <w:pPr>
        <w:spacing w:line="276" w:lineRule="auto"/>
        <w:jc w:val="both"/>
        <w:rPr>
          <w:rFonts w:ascii="Garamond" w:hAnsi="Garamond" w:cs="Garamond"/>
          <w:sz w:val="20"/>
          <w:szCs w:val="20"/>
        </w:rPr>
      </w:pPr>
      <w:r w:rsidRPr="00D73ED3">
        <w:rPr>
          <w:rFonts w:ascii="Garamond" w:hAnsi="Garamond" w:cs="Garamond"/>
          <w:sz w:val="20"/>
          <w:szCs w:val="20"/>
        </w:rPr>
        <w:t xml:space="preserve">Oświadczam, że w celu wykazania spełniania warunków udziału w postępowaniu określonych przez zamawiającego </w:t>
      </w:r>
      <w:r w:rsidRPr="00D73ED3">
        <w:rPr>
          <w:rFonts w:ascii="Garamond" w:hAnsi="Garamond" w:cs="Garamond"/>
          <w:sz w:val="20"/>
          <w:szCs w:val="20"/>
        </w:rPr>
        <w:br/>
        <w:t>w ogłoszeniu o zamówieniu oraz w specyfikacji warunków zamówienia polegam na zasobach następującego podmiotu / następujących podmiotów:</w:t>
      </w:r>
    </w:p>
    <w:p w14:paraId="5F13B487" w14:textId="77777777" w:rsidR="00D73ED3" w:rsidRPr="00D73ED3" w:rsidRDefault="00D73ED3" w:rsidP="00D73ED3">
      <w:pPr>
        <w:spacing w:line="276" w:lineRule="auto"/>
        <w:jc w:val="both"/>
        <w:rPr>
          <w:rFonts w:ascii="Garamond" w:hAnsi="Garamond"/>
          <w:sz w:val="20"/>
          <w:szCs w:val="20"/>
        </w:rPr>
      </w:pPr>
      <w:r w:rsidRPr="00D73ED3">
        <w:rPr>
          <w:rFonts w:ascii="Garamond" w:hAnsi="Garamond" w:cs="Garamond"/>
          <w:sz w:val="20"/>
          <w:szCs w:val="20"/>
        </w:rPr>
        <w:t>……………………………………………………………………………………………………….…</w:t>
      </w:r>
    </w:p>
    <w:p w14:paraId="12017A29" w14:textId="77777777" w:rsidR="00D73ED3" w:rsidRPr="00D73ED3" w:rsidRDefault="00D73ED3" w:rsidP="00D73ED3">
      <w:pPr>
        <w:spacing w:line="276" w:lineRule="auto"/>
        <w:jc w:val="both"/>
        <w:rPr>
          <w:rFonts w:ascii="Garamond" w:hAnsi="Garamond"/>
          <w:sz w:val="20"/>
          <w:szCs w:val="20"/>
        </w:rPr>
      </w:pPr>
      <w:r w:rsidRPr="00D73ED3">
        <w:rPr>
          <w:rFonts w:ascii="Garamond" w:hAnsi="Garamond" w:cs="Garamond"/>
          <w:sz w:val="20"/>
          <w:szCs w:val="20"/>
        </w:rPr>
        <w:t>……………………………………………………………………………………………………….…</w:t>
      </w:r>
    </w:p>
    <w:p w14:paraId="5DB82593" w14:textId="77777777" w:rsidR="00D73ED3" w:rsidRPr="00D73ED3" w:rsidRDefault="00D73ED3" w:rsidP="00D73ED3">
      <w:pPr>
        <w:spacing w:line="276" w:lineRule="auto"/>
        <w:jc w:val="both"/>
        <w:rPr>
          <w:rFonts w:ascii="Garamond" w:hAnsi="Garamond" w:cs="Garamond"/>
          <w:sz w:val="20"/>
          <w:szCs w:val="20"/>
        </w:rPr>
      </w:pPr>
      <w:r w:rsidRPr="00D73ED3">
        <w:rPr>
          <w:rFonts w:ascii="Garamond" w:hAnsi="Garamond" w:cs="Garamond"/>
          <w:sz w:val="20"/>
          <w:szCs w:val="20"/>
        </w:rPr>
        <w:t>w celu oceny, czy wykonawca polegając na zdolnościach lub sytuacji innych podmiotów, będzie dysponował niezbędnymi zasobami w stopniu umożliwiającym należyte wykonanie zamówienia publicznego oraz oceny, czy stosunek łączący wykonawcę z tymi podmiotami gwarantuje rzeczywisty dostęp do ich zasobów, przedstawiam następujące dokumenty,</w:t>
      </w:r>
    </w:p>
    <w:p w14:paraId="7C865875" w14:textId="77777777" w:rsidR="00D73ED3" w:rsidRPr="00D73ED3" w:rsidRDefault="00D73ED3" w:rsidP="00D73ED3">
      <w:pPr>
        <w:spacing w:line="276" w:lineRule="auto"/>
        <w:jc w:val="both"/>
        <w:rPr>
          <w:rFonts w:ascii="Garamond" w:hAnsi="Garamond" w:cs="Garamond"/>
          <w:sz w:val="20"/>
          <w:szCs w:val="20"/>
        </w:rPr>
      </w:pPr>
      <w:bookmarkStart w:id="16" w:name="page26"/>
      <w:bookmarkEnd w:id="16"/>
      <w:r w:rsidRPr="00D73ED3">
        <w:rPr>
          <w:rFonts w:ascii="Garamond" w:hAnsi="Garamond" w:cs="Garamond"/>
          <w:sz w:val="20"/>
          <w:szCs w:val="20"/>
        </w:rPr>
        <w:t>które określają:</w:t>
      </w:r>
    </w:p>
    <w:p w14:paraId="48FC7B76" w14:textId="77777777" w:rsidR="00D73ED3" w:rsidRPr="00D73ED3" w:rsidRDefault="00D73ED3" w:rsidP="00D73ED3">
      <w:pPr>
        <w:spacing w:line="276" w:lineRule="auto"/>
        <w:jc w:val="both"/>
        <w:rPr>
          <w:rFonts w:ascii="Garamond" w:hAnsi="Garamond" w:cs="Garamond"/>
          <w:sz w:val="20"/>
          <w:szCs w:val="20"/>
        </w:rPr>
      </w:pPr>
    </w:p>
    <w:p w14:paraId="19193A8E" w14:textId="77777777" w:rsidR="00D73ED3" w:rsidRPr="00D73ED3" w:rsidRDefault="00D73ED3" w:rsidP="00D73ED3">
      <w:pPr>
        <w:spacing w:line="276" w:lineRule="auto"/>
        <w:jc w:val="both"/>
        <w:rPr>
          <w:rFonts w:ascii="Garamond" w:hAnsi="Garamond"/>
          <w:sz w:val="20"/>
          <w:szCs w:val="20"/>
        </w:rPr>
      </w:pPr>
      <w:r w:rsidRPr="00D73ED3">
        <w:rPr>
          <w:rFonts w:ascii="Garamond" w:hAnsi="Garamond"/>
          <w:sz w:val="20"/>
          <w:szCs w:val="20"/>
        </w:rPr>
        <w:t xml:space="preserve">1) zakres dostępnych wykonawcy zasobów podmiotu udostępniającego zasoby; </w:t>
      </w:r>
    </w:p>
    <w:p w14:paraId="77E82782" w14:textId="77777777" w:rsidR="00D73ED3" w:rsidRPr="00D73ED3" w:rsidRDefault="00D73ED3" w:rsidP="00D73ED3">
      <w:pPr>
        <w:spacing w:line="276" w:lineRule="auto"/>
        <w:jc w:val="both"/>
        <w:rPr>
          <w:rFonts w:ascii="Garamond" w:hAnsi="Garamond"/>
          <w:sz w:val="20"/>
          <w:szCs w:val="20"/>
        </w:rPr>
      </w:pPr>
      <w:r w:rsidRPr="00D73ED3">
        <w:rPr>
          <w:rFonts w:ascii="Garamond" w:hAnsi="Garamond"/>
          <w:sz w:val="20"/>
          <w:szCs w:val="20"/>
        </w:rPr>
        <w:t xml:space="preserve">2) sposób i okres udostępnienia wykonawcy i wykorzystania przez niego zasobów podmiotu udostępniającego te zasoby przy wykonywaniu zamówienia; </w:t>
      </w:r>
    </w:p>
    <w:p w14:paraId="2040A2D6" w14:textId="77777777" w:rsidR="00D73ED3" w:rsidRPr="00D73ED3" w:rsidRDefault="00D73ED3" w:rsidP="00D73ED3">
      <w:pPr>
        <w:spacing w:line="276" w:lineRule="auto"/>
        <w:jc w:val="both"/>
        <w:rPr>
          <w:rFonts w:ascii="Garamond" w:hAnsi="Garamond" w:cs="Garamond"/>
          <w:sz w:val="20"/>
          <w:szCs w:val="20"/>
        </w:rPr>
      </w:pPr>
      <w:r w:rsidRPr="00D73ED3">
        <w:rPr>
          <w:rFonts w:ascii="Garamond" w:hAnsi="Garamond"/>
          <w:sz w:val="20"/>
          <w:szCs w:val="20"/>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AB3A1EA" w14:textId="77777777" w:rsidR="00D73ED3" w:rsidRPr="00D73ED3" w:rsidRDefault="00D73ED3" w:rsidP="00D73ED3">
      <w:pPr>
        <w:spacing w:line="276" w:lineRule="auto"/>
        <w:jc w:val="both"/>
        <w:rPr>
          <w:rFonts w:ascii="Garamond" w:hAnsi="Garamond" w:cs="Garamond"/>
          <w:sz w:val="20"/>
          <w:szCs w:val="20"/>
        </w:rPr>
      </w:pPr>
    </w:p>
    <w:p w14:paraId="0857745D" w14:textId="77777777" w:rsidR="00D73ED3" w:rsidRPr="00D73ED3" w:rsidRDefault="00D73ED3" w:rsidP="00D73ED3">
      <w:pPr>
        <w:spacing w:line="276" w:lineRule="auto"/>
        <w:jc w:val="both"/>
        <w:rPr>
          <w:rFonts w:ascii="Garamond" w:hAnsi="Garamond" w:cs="Garamond"/>
          <w:sz w:val="20"/>
          <w:szCs w:val="20"/>
        </w:rPr>
      </w:pPr>
      <w:r w:rsidRPr="00D73ED3">
        <w:rPr>
          <w:rFonts w:ascii="Garamond" w:hAnsi="Garamond" w:cs="Garamond"/>
          <w:sz w:val="20"/>
          <w:szCs w:val="20"/>
        </w:rPr>
        <w:t>Wykaz dokumentów:</w:t>
      </w:r>
    </w:p>
    <w:p w14:paraId="1E17CBE9" w14:textId="77777777" w:rsidR="00D73ED3" w:rsidRPr="00D73ED3" w:rsidRDefault="00D73ED3" w:rsidP="00D73ED3">
      <w:pPr>
        <w:spacing w:line="276" w:lineRule="auto"/>
        <w:jc w:val="both"/>
        <w:rPr>
          <w:rFonts w:ascii="Garamond" w:hAnsi="Garamond" w:cs="Garamond"/>
          <w:sz w:val="20"/>
          <w:szCs w:val="20"/>
        </w:rPr>
      </w:pPr>
    </w:p>
    <w:p w14:paraId="11F65EFF" w14:textId="77777777" w:rsidR="00D73ED3" w:rsidRPr="00D73ED3" w:rsidRDefault="00D73ED3" w:rsidP="00D73ED3">
      <w:pPr>
        <w:spacing w:line="276" w:lineRule="auto"/>
        <w:jc w:val="both"/>
        <w:rPr>
          <w:rFonts w:ascii="Garamond" w:hAnsi="Garamond" w:cs="Garamond"/>
          <w:sz w:val="20"/>
          <w:szCs w:val="20"/>
        </w:rPr>
      </w:pPr>
      <w:r w:rsidRPr="00D73ED3">
        <w:rPr>
          <w:rFonts w:ascii="Garamond" w:hAnsi="Garamond" w:cs="Garamond"/>
          <w:sz w:val="20"/>
          <w:szCs w:val="20"/>
        </w:rPr>
        <w:t>a)………………………………………………………………………………………………...</w:t>
      </w:r>
    </w:p>
    <w:p w14:paraId="33A71CB4" w14:textId="77777777" w:rsidR="00D73ED3" w:rsidRPr="00D73ED3" w:rsidRDefault="00D73ED3" w:rsidP="00D73ED3">
      <w:pPr>
        <w:spacing w:line="276" w:lineRule="auto"/>
        <w:jc w:val="both"/>
        <w:rPr>
          <w:rFonts w:ascii="Garamond" w:hAnsi="Garamond" w:cs="Garamond"/>
          <w:sz w:val="20"/>
          <w:szCs w:val="20"/>
        </w:rPr>
      </w:pPr>
    </w:p>
    <w:p w14:paraId="2D04E47B" w14:textId="77777777" w:rsidR="00D73ED3" w:rsidRPr="00D73ED3" w:rsidRDefault="00D73ED3" w:rsidP="00D73ED3">
      <w:pPr>
        <w:spacing w:line="276" w:lineRule="auto"/>
        <w:jc w:val="both"/>
        <w:rPr>
          <w:rFonts w:ascii="Garamond" w:hAnsi="Garamond" w:cs="Garamond"/>
          <w:sz w:val="20"/>
          <w:szCs w:val="20"/>
        </w:rPr>
      </w:pPr>
      <w:r w:rsidRPr="00D73ED3">
        <w:rPr>
          <w:rFonts w:ascii="Garamond" w:hAnsi="Garamond" w:cs="Garamond"/>
          <w:sz w:val="20"/>
          <w:szCs w:val="20"/>
        </w:rPr>
        <w:t>b)………………………………………………………………………………………………...</w:t>
      </w:r>
    </w:p>
    <w:p w14:paraId="2FBE1A47" w14:textId="77777777" w:rsidR="00D73ED3" w:rsidRPr="00D73ED3" w:rsidRDefault="00D73ED3" w:rsidP="00D73ED3">
      <w:pPr>
        <w:spacing w:line="276" w:lineRule="auto"/>
        <w:jc w:val="right"/>
        <w:rPr>
          <w:rFonts w:ascii="Garamond" w:hAnsi="Garamond"/>
          <w:sz w:val="20"/>
          <w:szCs w:val="20"/>
        </w:rPr>
      </w:pPr>
      <w:r w:rsidRPr="00D73ED3">
        <w:rPr>
          <w:rFonts w:ascii="Garamond" w:hAnsi="Garamond" w:cs="Garamond"/>
          <w:b/>
          <w:bCs/>
          <w:sz w:val="20"/>
          <w:szCs w:val="20"/>
        </w:rPr>
        <w:t>…………., dnia ……… r.</w:t>
      </w:r>
    </w:p>
    <w:p w14:paraId="2B02D63C" w14:textId="77777777" w:rsidR="00D73ED3" w:rsidRPr="00D73ED3" w:rsidRDefault="00D73ED3" w:rsidP="00D73ED3">
      <w:pPr>
        <w:spacing w:line="276" w:lineRule="auto"/>
        <w:jc w:val="right"/>
        <w:rPr>
          <w:rFonts w:ascii="Garamond" w:hAnsi="Garamond" w:cs="Garamond"/>
          <w:b/>
          <w:bCs/>
          <w:sz w:val="20"/>
          <w:szCs w:val="20"/>
        </w:rPr>
      </w:pPr>
      <w:r w:rsidRPr="00D73ED3">
        <w:rPr>
          <w:rFonts w:ascii="Garamond" w:hAnsi="Garamond" w:cs="Garamond"/>
          <w:b/>
          <w:bCs/>
          <w:sz w:val="20"/>
          <w:szCs w:val="20"/>
        </w:rPr>
        <w:t>……………………………</w:t>
      </w:r>
    </w:p>
    <w:p w14:paraId="26E1775E" w14:textId="77777777" w:rsidR="00D73ED3" w:rsidRPr="00D73ED3" w:rsidRDefault="00D73ED3" w:rsidP="00D73ED3">
      <w:pPr>
        <w:spacing w:line="276" w:lineRule="auto"/>
        <w:jc w:val="right"/>
        <w:rPr>
          <w:rFonts w:ascii="Garamond" w:hAnsi="Garamond" w:cs="Garamond"/>
          <w:b/>
          <w:bCs/>
          <w:sz w:val="20"/>
          <w:szCs w:val="20"/>
        </w:rPr>
      </w:pPr>
      <w:r w:rsidRPr="00D73ED3">
        <w:rPr>
          <w:rFonts w:ascii="Garamond" w:hAnsi="Garamond" w:cs="Garamond"/>
          <w:b/>
          <w:bCs/>
          <w:sz w:val="20"/>
          <w:szCs w:val="20"/>
        </w:rPr>
        <w:t>(podpis)</w:t>
      </w:r>
    </w:p>
    <w:p w14:paraId="32AD1423" w14:textId="77777777" w:rsidR="00D73ED3" w:rsidRPr="00D73ED3" w:rsidRDefault="00D73ED3" w:rsidP="00D73ED3">
      <w:pPr>
        <w:spacing w:line="276" w:lineRule="auto"/>
        <w:jc w:val="both"/>
        <w:rPr>
          <w:rFonts w:ascii="Garamond" w:hAnsi="Garamond" w:cs="Garamond"/>
          <w:b/>
          <w:bCs/>
          <w:sz w:val="20"/>
          <w:szCs w:val="20"/>
        </w:rPr>
      </w:pPr>
      <w:r w:rsidRPr="00D73ED3">
        <w:rPr>
          <w:rFonts w:ascii="Garamond" w:hAnsi="Garamond" w:cs="Garamond"/>
          <w:b/>
          <w:bCs/>
          <w:sz w:val="20"/>
          <w:szCs w:val="20"/>
        </w:rPr>
        <w:t>3. OŚWIADCZENIE O BRAKU PODSTAW WYKLUCZENIA Z POSTĘPOWANIA WYKONAWCY.</w:t>
      </w:r>
    </w:p>
    <w:p w14:paraId="34EA4507" w14:textId="77777777" w:rsidR="00D73ED3" w:rsidRPr="00D73ED3" w:rsidRDefault="00D73ED3" w:rsidP="00D73ED3">
      <w:pPr>
        <w:spacing w:line="276" w:lineRule="auto"/>
        <w:jc w:val="both"/>
        <w:rPr>
          <w:rFonts w:ascii="Garamond" w:hAnsi="Garamond" w:cs="Garamond"/>
          <w:sz w:val="20"/>
          <w:szCs w:val="20"/>
        </w:rPr>
      </w:pPr>
      <w:r w:rsidRPr="00D73ED3">
        <w:rPr>
          <w:rFonts w:ascii="Garamond" w:hAnsi="Garamond" w:cs="Garamond"/>
          <w:sz w:val="20"/>
          <w:szCs w:val="20"/>
        </w:rPr>
        <w:t xml:space="preserve">Oświadczam, że nie podlegam wykluczeniu z postępowania na podstawie art. 108 ust. 1 pkt 1-6 </w:t>
      </w:r>
      <w:proofErr w:type="spellStart"/>
      <w:r w:rsidRPr="00D73ED3">
        <w:rPr>
          <w:rFonts w:ascii="Garamond" w:hAnsi="Garamond" w:cs="Garamond"/>
          <w:sz w:val="20"/>
          <w:szCs w:val="20"/>
        </w:rPr>
        <w:t>Pzp</w:t>
      </w:r>
      <w:proofErr w:type="spellEnd"/>
      <w:r w:rsidRPr="00D73ED3">
        <w:rPr>
          <w:rFonts w:ascii="Garamond" w:hAnsi="Garamond" w:cs="Garamond"/>
          <w:sz w:val="20"/>
          <w:szCs w:val="20"/>
        </w:rPr>
        <w:t xml:space="preserve"> oraz na podstawie </w:t>
      </w:r>
      <w:r w:rsidRPr="00D73ED3">
        <w:rPr>
          <w:rFonts w:ascii="Garamond" w:hAnsi="Garamond" w:cs="Arial"/>
          <w:sz w:val="20"/>
          <w:szCs w:val="20"/>
          <w:lang w:eastAsia="pl-PL"/>
        </w:rPr>
        <w:t>art. 7 ust.1 ustawy z dnia 13 kwietnia 2022 r. o szczególnych rozwiązaniach w zakresie przeciwdziałania wspieraniu agresji na Ukrainę oraz służących ochronie bezpieczeństwa narodowego.</w:t>
      </w:r>
    </w:p>
    <w:p w14:paraId="1A66EDDE" w14:textId="77777777" w:rsidR="00D73ED3" w:rsidRPr="00D73ED3" w:rsidRDefault="00D73ED3" w:rsidP="00D73ED3">
      <w:pPr>
        <w:spacing w:line="276" w:lineRule="auto"/>
        <w:jc w:val="right"/>
        <w:rPr>
          <w:rFonts w:ascii="Garamond" w:hAnsi="Garamond"/>
          <w:sz w:val="20"/>
          <w:szCs w:val="20"/>
        </w:rPr>
      </w:pPr>
      <w:r w:rsidRPr="00D73ED3">
        <w:rPr>
          <w:rFonts w:ascii="Garamond" w:hAnsi="Garamond" w:cs="Garamond"/>
          <w:b/>
          <w:bCs/>
          <w:sz w:val="20"/>
          <w:szCs w:val="20"/>
        </w:rPr>
        <w:t>…………., dnia ……… r.</w:t>
      </w:r>
    </w:p>
    <w:p w14:paraId="79C02CB2" w14:textId="77777777" w:rsidR="00D73ED3" w:rsidRPr="00D73ED3" w:rsidRDefault="00D73ED3" w:rsidP="00D73ED3">
      <w:pPr>
        <w:spacing w:line="276" w:lineRule="auto"/>
        <w:jc w:val="right"/>
        <w:rPr>
          <w:rFonts w:ascii="Garamond" w:hAnsi="Garamond" w:cs="Garamond"/>
          <w:b/>
          <w:bCs/>
          <w:sz w:val="20"/>
          <w:szCs w:val="20"/>
        </w:rPr>
      </w:pPr>
      <w:r w:rsidRPr="00D73ED3">
        <w:rPr>
          <w:rFonts w:ascii="Garamond" w:hAnsi="Garamond" w:cs="Garamond"/>
          <w:b/>
          <w:bCs/>
          <w:sz w:val="20"/>
          <w:szCs w:val="20"/>
        </w:rPr>
        <w:t>……………………………</w:t>
      </w:r>
    </w:p>
    <w:p w14:paraId="5C7F9AB4" w14:textId="77777777" w:rsidR="00D73ED3" w:rsidRPr="00D73ED3" w:rsidRDefault="00D73ED3" w:rsidP="00D73ED3">
      <w:pPr>
        <w:spacing w:line="276" w:lineRule="auto"/>
        <w:jc w:val="right"/>
        <w:rPr>
          <w:rFonts w:ascii="Garamond" w:hAnsi="Garamond" w:cs="Garamond"/>
          <w:b/>
          <w:bCs/>
          <w:sz w:val="20"/>
          <w:szCs w:val="20"/>
        </w:rPr>
      </w:pPr>
      <w:r w:rsidRPr="00D73ED3">
        <w:rPr>
          <w:rFonts w:ascii="Garamond" w:hAnsi="Garamond" w:cs="Garamond"/>
          <w:b/>
          <w:bCs/>
          <w:sz w:val="20"/>
          <w:szCs w:val="20"/>
        </w:rPr>
        <w:t>(podpis)</w:t>
      </w:r>
    </w:p>
    <w:p w14:paraId="265ED6EA" w14:textId="77777777" w:rsidR="00D73ED3" w:rsidRPr="00D73ED3" w:rsidRDefault="00D73ED3" w:rsidP="00D73ED3">
      <w:pPr>
        <w:spacing w:line="276" w:lineRule="auto"/>
        <w:jc w:val="both"/>
        <w:rPr>
          <w:rFonts w:ascii="Garamond" w:hAnsi="Garamond"/>
          <w:sz w:val="20"/>
          <w:szCs w:val="20"/>
        </w:rPr>
      </w:pPr>
      <w:r w:rsidRPr="00D73ED3">
        <w:rPr>
          <w:rFonts w:ascii="Garamond" w:hAnsi="Garamond" w:cs="Garamond"/>
          <w:b/>
          <w:bCs/>
          <w:sz w:val="20"/>
          <w:szCs w:val="20"/>
        </w:rPr>
        <w:t>4. * WYKAZANIE, ŻE PODJĘTE PRZEZ WYKONAWCĘ ŚRODKI SĄ WYSTARCZAJĄCE DO</w:t>
      </w:r>
      <w:r w:rsidRPr="00D73ED3">
        <w:rPr>
          <w:rFonts w:ascii="Garamond" w:hAnsi="Garamond" w:cs="Garamond"/>
          <w:sz w:val="20"/>
          <w:szCs w:val="20"/>
        </w:rPr>
        <w:t xml:space="preserve"> </w:t>
      </w:r>
      <w:r w:rsidRPr="00D73ED3">
        <w:rPr>
          <w:rFonts w:ascii="Garamond" w:hAnsi="Garamond" w:cs="Garamond"/>
          <w:b/>
          <w:bCs/>
          <w:sz w:val="20"/>
          <w:szCs w:val="20"/>
        </w:rPr>
        <w:t>WYKAZANIA JEGO RZETELNOŚCI W SYTUACJI, GDY WYKONAWCA PODLEGA WYKLUCZENIU NA</w:t>
      </w:r>
      <w:r w:rsidRPr="00D73ED3">
        <w:rPr>
          <w:rFonts w:ascii="Garamond" w:hAnsi="Garamond" w:cs="Garamond"/>
          <w:sz w:val="20"/>
          <w:szCs w:val="20"/>
        </w:rPr>
        <w:t xml:space="preserve"> </w:t>
      </w:r>
      <w:r w:rsidRPr="00D73ED3">
        <w:rPr>
          <w:rFonts w:ascii="Garamond" w:hAnsi="Garamond" w:cs="Garamond"/>
          <w:b/>
          <w:bCs/>
          <w:sz w:val="20"/>
          <w:szCs w:val="20"/>
        </w:rPr>
        <w:t xml:space="preserve">PODSTAWIE ART. </w:t>
      </w:r>
      <w:r w:rsidRPr="00D73ED3">
        <w:rPr>
          <w:rFonts w:ascii="Garamond" w:hAnsi="Garamond"/>
          <w:sz w:val="20"/>
          <w:szCs w:val="20"/>
        </w:rPr>
        <w:t>108 ust. 1 pkt 1, 2 i 5 lub art. 109 ust. 1 pkt 2-5 i 7-10</w:t>
      </w:r>
    </w:p>
    <w:p w14:paraId="1F679B96" w14:textId="77777777" w:rsidR="00D73ED3" w:rsidRPr="00D73ED3" w:rsidRDefault="00D73ED3" w:rsidP="00D73ED3">
      <w:pPr>
        <w:spacing w:line="276" w:lineRule="auto"/>
        <w:jc w:val="both"/>
        <w:rPr>
          <w:rFonts w:ascii="Garamond" w:hAnsi="Garamond" w:cs="Garamond"/>
          <w:sz w:val="20"/>
          <w:szCs w:val="20"/>
        </w:rPr>
      </w:pPr>
    </w:p>
    <w:p w14:paraId="64C89565" w14:textId="77777777" w:rsidR="00D73ED3" w:rsidRPr="00D73ED3" w:rsidRDefault="00D73ED3" w:rsidP="00D73ED3">
      <w:pPr>
        <w:spacing w:line="276" w:lineRule="auto"/>
        <w:jc w:val="both"/>
        <w:rPr>
          <w:rFonts w:ascii="Garamond" w:hAnsi="Garamond"/>
          <w:sz w:val="20"/>
          <w:szCs w:val="20"/>
        </w:rPr>
      </w:pPr>
      <w:r w:rsidRPr="00D73ED3">
        <w:rPr>
          <w:rFonts w:ascii="Garamond" w:hAnsi="Garamond" w:cs="Garamond"/>
          <w:b/>
          <w:bCs/>
          <w:sz w:val="20"/>
          <w:szCs w:val="20"/>
        </w:rPr>
        <w:t xml:space="preserve">Oświadczam, </w:t>
      </w:r>
      <w:r w:rsidRPr="00D73ED3">
        <w:rPr>
          <w:rFonts w:ascii="Garamond" w:hAnsi="Garamond" w:cs="Garamond"/>
          <w:sz w:val="20"/>
          <w:szCs w:val="20"/>
        </w:rPr>
        <w:t>że podlegam wykluczeniu na podstawie ……………..(</w:t>
      </w:r>
      <w:r w:rsidRPr="00D73ED3">
        <w:rPr>
          <w:rFonts w:ascii="Garamond" w:hAnsi="Garamond"/>
          <w:sz w:val="20"/>
          <w:szCs w:val="20"/>
        </w:rPr>
        <w:t>art. 108 ust. 1 pkt 1, 2 i 5 lub art. 109 ust. 1 pkt 2-5 i 7-10)</w:t>
      </w:r>
    </w:p>
    <w:p w14:paraId="434F8E9F" w14:textId="77777777" w:rsidR="00D73ED3" w:rsidRPr="00D73ED3" w:rsidRDefault="00D73ED3" w:rsidP="00D73ED3">
      <w:pPr>
        <w:spacing w:line="276" w:lineRule="auto"/>
        <w:jc w:val="both"/>
        <w:rPr>
          <w:rFonts w:ascii="Garamond" w:hAnsi="Garamond"/>
          <w:sz w:val="20"/>
          <w:szCs w:val="20"/>
        </w:rPr>
      </w:pPr>
      <w:bookmarkStart w:id="17" w:name="page27"/>
      <w:bookmarkEnd w:id="17"/>
      <w:r w:rsidRPr="00D73ED3">
        <w:rPr>
          <w:rFonts w:ascii="Garamond" w:hAnsi="Garamond" w:cs="Garamond"/>
          <w:b/>
          <w:bCs/>
          <w:sz w:val="20"/>
          <w:szCs w:val="20"/>
        </w:rPr>
        <w:t>Jednocześnie oświadczam</w:t>
      </w:r>
      <w:r w:rsidRPr="00D73ED3">
        <w:rPr>
          <w:rFonts w:ascii="Garamond" w:hAnsi="Garamond" w:cs="Garamond"/>
          <w:sz w:val="20"/>
          <w:szCs w:val="20"/>
        </w:rPr>
        <w:t>, że w związku z tym, iż podlegam wykluczeniu na podstawie ………………(</w:t>
      </w:r>
      <w:r w:rsidRPr="00D73ED3">
        <w:rPr>
          <w:rFonts w:ascii="Garamond" w:hAnsi="Garamond"/>
          <w:sz w:val="20"/>
          <w:szCs w:val="20"/>
        </w:rPr>
        <w:t xml:space="preserve">art. 108 ust. 1 pkt 1, 2 i 5 lub art. 109 ust. 1 pkt 2-5 i 7-10) </w:t>
      </w:r>
      <w:r w:rsidRPr="00D73ED3">
        <w:rPr>
          <w:rFonts w:ascii="Garamond" w:hAnsi="Garamond" w:cs="Garamond"/>
          <w:sz w:val="20"/>
          <w:szCs w:val="20"/>
        </w:rPr>
        <w:t>przedstawiam następujące dowody na to, że podjęte przeze mnie środki są wystarczające do wykazania rzetelności:</w:t>
      </w:r>
    </w:p>
    <w:p w14:paraId="5E1F3F67" w14:textId="77777777" w:rsidR="00D73ED3" w:rsidRPr="00D73ED3" w:rsidRDefault="00D73ED3" w:rsidP="00D73ED3">
      <w:pPr>
        <w:tabs>
          <w:tab w:val="left" w:pos="1980"/>
        </w:tabs>
        <w:spacing w:line="276" w:lineRule="auto"/>
        <w:jc w:val="both"/>
        <w:rPr>
          <w:rFonts w:ascii="Garamond" w:hAnsi="Garamond" w:cs="Garamond"/>
          <w:sz w:val="20"/>
          <w:szCs w:val="20"/>
        </w:rPr>
      </w:pPr>
      <w:r w:rsidRPr="00D73ED3">
        <w:rPr>
          <w:rFonts w:ascii="Garamond" w:hAnsi="Garamond" w:cs="Garamond"/>
          <w:sz w:val="20"/>
          <w:szCs w:val="20"/>
        </w:rPr>
        <w:t>………………………………………………………………………………………………</w:t>
      </w:r>
    </w:p>
    <w:p w14:paraId="6FD043DB" w14:textId="27CDECC5" w:rsidR="00D73ED3" w:rsidRPr="00D73ED3" w:rsidRDefault="00D73ED3" w:rsidP="00D73ED3">
      <w:pPr>
        <w:spacing w:line="276" w:lineRule="auto"/>
        <w:jc w:val="both"/>
        <w:rPr>
          <w:rFonts w:ascii="Garamond" w:hAnsi="Garamond"/>
          <w:sz w:val="20"/>
          <w:szCs w:val="20"/>
        </w:rPr>
      </w:pPr>
      <w:r w:rsidRPr="00D73ED3">
        <w:rPr>
          <w:rFonts w:ascii="Garamond" w:hAnsi="Garamond" w:cs="Garamond"/>
          <w:i/>
          <w:iCs/>
          <w:sz w:val="20"/>
          <w:szCs w:val="20"/>
        </w:rPr>
        <w:t>(należy opisać okoliczności czynu wykonawcy stanowiącego podstawę wykluczenia, o której mowa  w a</w:t>
      </w:r>
      <w:r w:rsidRPr="00D73ED3">
        <w:rPr>
          <w:rFonts w:ascii="Garamond" w:hAnsi="Garamond"/>
          <w:sz w:val="20"/>
          <w:szCs w:val="20"/>
        </w:rPr>
        <w:t>rt. 108 ust. 1 pkt 1, 2 i 5 lub art. 109 ust. 1 pkt 2-5 i 7-10</w:t>
      </w:r>
      <w:r w:rsidRPr="00D73ED3">
        <w:rPr>
          <w:rFonts w:ascii="Garamond" w:hAnsi="Garamond"/>
          <w:i/>
          <w:sz w:val="20"/>
          <w:szCs w:val="20"/>
        </w:rPr>
        <w:t>, jeżeli udowodni zamawiającemu, że spełnił łącznie następujące przesłanki:</w:t>
      </w:r>
      <w:r w:rsidR="00817C6F">
        <w:rPr>
          <w:rFonts w:ascii="Garamond" w:hAnsi="Garamond"/>
          <w:i/>
          <w:sz w:val="20"/>
          <w:szCs w:val="20"/>
        </w:rPr>
        <w:t xml:space="preserve"> </w:t>
      </w:r>
      <w:r w:rsidRPr="00D73ED3">
        <w:rPr>
          <w:rFonts w:ascii="Garamond" w:hAnsi="Garamond" w:cs="Garamond"/>
          <w:i/>
          <w:iCs/>
          <w:sz w:val="20"/>
          <w:szCs w:val="20"/>
        </w:rPr>
        <w:t>oraz podać dowody, że podjęte przez niego środki są wystarczające do wykazania jego rzetelności)</w:t>
      </w:r>
    </w:p>
    <w:p w14:paraId="23C828EA" w14:textId="77777777" w:rsidR="00D73ED3" w:rsidRPr="00D73ED3" w:rsidRDefault="00D73ED3" w:rsidP="00D73ED3">
      <w:pPr>
        <w:spacing w:line="276" w:lineRule="auto"/>
        <w:jc w:val="right"/>
        <w:rPr>
          <w:rFonts w:ascii="Garamond" w:hAnsi="Garamond"/>
          <w:sz w:val="20"/>
          <w:szCs w:val="20"/>
        </w:rPr>
      </w:pPr>
      <w:r w:rsidRPr="00D73ED3">
        <w:rPr>
          <w:rFonts w:ascii="Garamond" w:hAnsi="Garamond" w:cs="Garamond"/>
          <w:b/>
          <w:bCs/>
          <w:sz w:val="20"/>
          <w:szCs w:val="20"/>
        </w:rPr>
        <w:t>…………., dnia ……… r.</w:t>
      </w:r>
    </w:p>
    <w:p w14:paraId="50D65254" w14:textId="77777777" w:rsidR="00D73ED3" w:rsidRPr="00D73ED3" w:rsidRDefault="00D73ED3" w:rsidP="00D73ED3">
      <w:pPr>
        <w:spacing w:line="276" w:lineRule="auto"/>
        <w:jc w:val="right"/>
        <w:rPr>
          <w:rFonts w:ascii="Garamond" w:hAnsi="Garamond" w:cs="Garamond"/>
          <w:b/>
          <w:bCs/>
          <w:sz w:val="20"/>
          <w:szCs w:val="20"/>
        </w:rPr>
      </w:pPr>
      <w:r w:rsidRPr="00D73ED3">
        <w:rPr>
          <w:rFonts w:ascii="Garamond" w:hAnsi="Garamond" w:cs="Garamond"/>
          <w:b/>
          <w:bCs/>
          <w:sz w:val="20"/>
          <w:szCs w:val="20"/>
        </w:rPr>
        <w:t>……………………………</w:t>
      </w:r>
    </w:p>
    <w:p w14:paraId="492138A2" w14:textId="77777777" w:rsidR="00D73ED3" w:rsidRPr="00D73ED3" w:rsidRDefault="00D73ED3" w:rsidP="00D73ED3">
      <w:pPr>
        <w:spacing w:line="276" w:lineRule="auto"/>
        <w:jc w:val="right"/>
        <w:rPr>
          <w:rFonts w:ascii="Garamond" w:hAnsi="Garamond" w:cs="Garamond"/>
          <w:b/>
          <w:bCs/>
          <w:sz w:val="20"/>
          <w:szCs w:val="20"/>
        </w:rPr>
      </w:pPr>
      <w:r w:rsidRPr="00D73ED3">
        <w:rPr>
          <w:rFonts w:ascii="Garamond" w:hAnsi="Garamond" w:cs="Garamond"/>
          <w:b/>
          <w:bCs/>
          <w:sz w:val="20"/>
          <w:szCs w:val="20"/>
        </w:rPr>
        <w:t>(podpis)</w:t>
      </w:r>
    </w:p>
    <w:p w14:paraId="1A8669B5" w14:textId="77777777" w:rsidR="00D73ED3" w:rsidRPr="00D73ED3" w:rsidRDefault="00D73ED3" w:rsidP="00D73ED3">
      <w:pPr>
        <w:spacing w:line="276" w:lineRule="auto"/>
        <w:jc w:val="both"/>
        <w:rPr>
          <w:rFonts w:ascii="Garamond" w:hAnsi="Garamond" w:cs="Garamond"/>
          <w:b/>
          <w:bCs/>
          <w:sz w:val="20"/>
          <w:szCs w:val="20"/>
        </w:rPr>
      </w:pPr>
      <w:r w:rsidRPr="00D73ED3">
        <w:rPr>
          <w:rFonts w:ascii="Garamond" w:hAnsi="Garamond" w:cs="Garamond"/>
          <w:b/>
          <w:bCs/>
          <w:sz w:val="20"/>
          <w:szCs w:val="20"/>
        </w:rPr>
        <w:t xml:space="preserve">5. * WYKAZANIE, ŻE NIE ZACHODZĄ WOBEC INNEGO PODMIOTU (OSWIADCZENIE UDOSTĘPNIAJĄCEGO ZASOBY), PODSTAWY WYKLUCZENIA, O KTÓRYCH MOWA W ART. 108 UST. 1 </w:t>
      </w:r>
      <w:proofErr w:type="spellStart"/>
      <w:r w:rsidRPr="00D73ED3">
        <w:rPr>
          <w:rFonts w:ascii="Garamond" w:hAnsi="Garamond" w:cs="Garamond"/>
          <w:b/>
          <w:bCs/>
          <w:sz w:val="20"/>
          <w:szCs w:val="20"/>
        </w:rPr>
        <w:t>Pzp</w:t>
      </w:r>
      <w:proofErr w:type="spellEnd"/>
      <w:r w:rsidRPr="00D73ED3">
        <w:rPr>
          <w:rFonts w:ascii="Garamond" w:hAnsi="Garamond" w:cs="Garamond"/>
          <w:b/>
          <w:bCs/>
          <w:sz w:val="20"/>
          <w:szCs w:val="20"/>
        </w:rPr>
        <w:t>.</w:t>
      </w:r>
    </w:p>
    <w:p w14:paraId="319209D7" w14:textId="77777777" w:rsidR="00D73ED3" w:rsidRPr="00D73ED3" w:rsidRDefault="00D73ED3" w:rsidP="00D73ED3">
      <w:pPr>
        <w:spacing w:line="276" w:lineRule="auto"/>
        <w:jc w:val="both"/>
        <w:rPr>
          <w:rFonts w:ascii="Garamond" w:hAnsi="Garamond" w:cs="Garamond"/>
          <w:sz w:val="20"/>
          <w:szCs w:val="20"/>
        </w:rPr>
      </w:pPr>
      <w:r w:rsidRPr="00D73ED3">
        <w:rPr>
          <w:rFonts w:ascii="Garamond" w:hAnsi="Garamond" w:cs="Garamond"/>
          <w:sz w:val="20"/>
          <w:szCs w:val="20"/>
        </w:rPr>
        <w:t xml:space="preserve">Oświadczam, że wobec niżej wymienionych innych podmiotów, na których zasoby wykonawca powołuje się w celu potwierdzenia spełniania warunków udziału w postępowaniu, nie zachodzą podstawy wykluczenia, o których mowa w art. </w:t>
      </w:r>
      <w:r w:rsidRPr="00D73ED3">
        <w:rPr>
          <w:rFonts w:ascii="Garamond" w:hAnsi="Garamond" w:cs="Garamond"/>
          <w:b/>
          <w:bCs/>
          <w:sz w:val="20"/>
          <w:szCs w:val="20"/>
        </w:rPr>
        <w:t xml:space="preserve">108 UST. 1 </w:t>
      </w:r>
      <w:proofErr w:type="spellStart"/>
      <w:r w:rsidRPr="00D73ED3">
        <w:rPr>
          <w:rFonts w:ascii="Garamond" w:hAnsi="Garamond" w:cs="Garamond"/>
          <w:b/>
          <w:bCs/>
          <w:sz w:val="20"/>
          <w:szCs w:val="20"/>
        </w:rPr>
        <w:t>Pzp</w:t>
      </w:r>
      <w:proofErr w:type="spellEnd"/>
      <w:r w:rsidRPr="00D73ED3">
        <w:rPr>
          <w:rFonts w:ascii="Garamond" w:hAnsi="Garamond" w:cs="Garamond"/>
          <w:b/>
          <w:bCs/>
          <w:sz w:val="20"/>
          <w:szCs w:val="20"/>
        </w:rPr>
        <w:t>.</w:t>
      </w:r>
    </w:p>
    <w:p w14:paraId="4A9042B7" w14:textId="77777777" w:rsidR="00D73ED3" w:rsidRPr="00D73ED3" w:rsidRDefault="00D73ED3" w:rsidP="00D73ED3">
      <w:pPr>
        <w:tabs>
          <w:tab w:val="left" w:pos="1980"/>
        </w:tabs>
        <w:spacing w:line="276" w:lineRule="auto"/>
        <w:jc w:val="both"/>
        <w:rPr>
          <w:rFonts w:ascii="Garamond" w:hAnsi="Garamond" w:cs="Garamond"/>
          <w:sz w:val="20"/>
          <w:szCs w:val="20"/>
        </w:rPr>
      </w:pPr>
      <w:r w:rsidRPr="00D73ED3">
        <w:rPr>
          <w:rFonts w:ascii="Garamond" w:hAnsi="Garamond" w:cs="Garamond"/>
          <w:sz w:val="20"/>
          <w:szCs w:val="20"/>
        </w:rPr>
        <w:t>………………………………………………………………………………………………</w:t>
      </w:r>
    </w:p>
    <w:p w14:paraId="1B5C3682" w14:textId="77777777" w:rsidR="00D73ED3" w:rsidRPr="00D73ED3" w:rsidRDefault="00D73ED3" w:rsidP="00D73ED3">
      <w:pPr>
        <w:tabs>
          <w:tab w:val="left" w:pos="1980"/>
        </w:tabs>
        <w:spacing w:line="276" w:lineRule="auto"/>
        <w:jc w:val="both"/>
        <w:rPr>
          <w:rFonts w:ascii="Garamond" w:hAnsi="Garamond" w:cs="Garamond"/>
          <w:sz w:val="20"/>
          <w:szCs w:val="20"/>
        </w:rPr>
      </w:pPr>
      <w:r w:rsidRPr="00D73ED3">
        <w:rPr>
          <w:rFonts w:ascii="Garamond" w:hAnsi="Garamond" w:cs="Garamond"/>
          <w:sz w:val="20"/>
          <w:szCs w:val="20"/>
        </w:rPr>
        <w:t>………………………………………………………………………………………..……..</w:t>
      </w:r>
    </w:p>
    <w:p w14:paraId="15E56795" w14:textId="77777777" w:rsidR="00D73ED3" w:rsidRPr="00D73ED3" w:rsidRDefault="00D73ED3" w:rsidP="00D73ED3">
      <w:pPr>
        <w:spacing w:line="276" w:lineRule="auto"/>
        <w:jc w:val="right"/>
        <w:rPr>
          <w:rFonts w:ascii="Garamond" w:hAnsi="Garamond"/>
          <w:sz w:val="20"/>
          <w:szCs w:val="20"/>
        </w:rPr>
      </w:pPr>
      <w:r w:rsidRPr="00D73ED3">
        <w:rPr>
          <w:rFonts w:ascii="Garamond" w:hAnsi="Garamond" w:cs="Garamond"/>
          <w:b/>
          <w:bCs/>
          <w:sz w:val="20"/>
          <w:szCs w:val="20"/>
        </w:rPr>
        <w:t>………., dnia ……… r.</w:t>
      </w:r>
    </w:p>
    <w:p w14:paraId="1CC382A4" w14:textId="77777777" w:rsidR="00D73ED3" w:rsidRPr="00D73ED3" w:rsidRDefault="00D73ED3" w:rsidP="00D73ED3">
      <w:pPr>
        <w:spacing w:line="276" w:lineRule="auto"/>
        <w:jc w:val="right"/>
        <w:rPr>
          <w:rFonts w:ascii="Garamond" w:hAnsi="Garamond" w:cs="Garamond"/>
          <w:b/>
          <w:bCs/>
          <w:sz w:val="20"/>
          <w:szCs w:val="20"/>
        </w:rPr>
      </w:pPr>
      <w:r w:rsidRPr="00D73ED3">
        <w:rPr>
          <w:rFonts w:ascii="Garamond" w:hAnsi="Garamond" w:cs="Garamond"/>
          <w:b/>
          <w:bCs/>
          <w:sz w:val="20"/>
          <w:szCs w:val="20"/>
        </w:rPr>
        <w:t>……………………………</w:t>
      </w:r>
    </w:p>
    <w:p w14:paraId="13779A4F" w14:textId="77777777" w:rsidR="00D73ED3" w:rsidRPr="00D73ED3" w:rsidRDefault="00D73ED3" w:rsidP="00D73ED3">
      <w:pPr>
        <w:spacing w:line="276" w:lineRule="auto"/>
        <w:jc w:val="right"/>
        <w:rPr>
          <w:rFonts w:ascii="Garamond" w:hAnsi="Garamond" w:cs="Garamond"/>
          <w:b/>
          <w:bCs/>
          <w:sz w:val="20"/>
          <w:szCs w:val="20"/>
        </w:rPr>
      </w:pPr>
      <w:r w:rsidRPr="00D73ED3">
        <w:rPr>
          <w:rFonts w:ascii="Garamond" w:hAnsi="Garamond" w:cs="Garamond"/>
          <w:b/>
          <w:bCs/>
          <w:sz w:val="20"/>
          <w:szCs w:val="20"/>
        </w:rPr>
        <w:t>(podpis)</w:t>
      </w:r>
    </w:p>
    <w:p w14:paraId="48A9E85A" w14:textId="77777777" w:rsidR="00A75839" w:rsidRPr="00371326" w:rsidRDefault="00A75839" w:rsidP="00D73ED3">
      <w:pPr>
        <w:pStyle w:val="Textbody"/>
        <w:widowControl w:val="0"/>
        <w:suppressLineNumbers/>
        <w:tabs>
          <w:tab w:val="left" w:pos="4100"/>
        </w:tabs>
        <w:spacing w:after="0" w:line="276" w:lineRule="auto"/>
        <w:rPr>
          <w:rFonts w:ascii="Garamond" w:hAnsi="Garamond" w:cs="Georgia"/>
          <w:sz w:val="20"/>
          <w:szCs w:val="20"/>
        </w:rPr>
      </w:pPr>
    </w:p>
    <w:p w14:paraId="75281CC7" w14:textId="77777777" w:rsidR="00A75839" w:rsidRPr="00371326" w:rsidRDefault="00A75839" w:rsidP="00371326">
      <w:pPr>
        <w:pStyle w:val="Textbody"/>
        <w:widowControl w:val="0"/>
        <w:suppressLineNumbers/>
        <w:tabs>
          <w:tab w:val="left" w:pos="4100"/>
        </w:tabs>
        <w:spacing w:after="0" w:line="276" w:lineRule="auto"/>
        <w:jc w:val="right"/>
        <w:rPr>
          <w:rFonts w:ascii="Garamond" w:hAnsi="Garamond" w:cs="Georgia"/>
          <w:sz w:val="20"/>
          <w:szCs w:val="20"/>
        </w:rPr>
      </w:pPr>
    </w:p>
    <w:p w14:paraId="0FE750EA" w14:textId="77777777" w:rsidR="00F21B7D" w:rsidRPr="00371326" w:rsidRDefault="00F21B7D" w:rsidP="00371326">
      <w:pPr>
        <w:pStyle w:val="Standard"/>
        <w:spacing w:line="276" w:lineRule="auto"/>
        <w:jc w:val="right"/>
        <w:rPr>
          <w:rFonts w:ascii="Garamond" w:hAnsi="Garamond" w:cs="Garamond"/>
          <w:b/>
          <w:bCs/>
          <w:sz w:val="20"/>
          <w:szCs w:val="20"/>
        </w:rPr>
      </w:pPr>
      <w:r w:rsidRPr="00371326">
        <w:rPr>
          <w:rFonts w:ascii="Garamond" w:hAnsi="Garamond" w:cs="Garamond"/>
          <w:b/>
          <w:bCs/>
          <w:sz w:val="20"/>
          <w:szCs w:val="20"/>
        </w:rPr>
        <w:t>Załącznik nr 4 do SWZ</w:t>
      </w:r>
    </w:p>
    <w:p w14:paraId="740A4F49" w14:textId="77777777" w:rsidR="00C96B89" w:rsidRPr="00371326" w:rsidRDefault="00C96B89" w:rsidP="00371326">
      <w:pPr>
        <w:autoSpaceDN/>
        <w:spacing w:line="276" w:lineRule="auto"/>
        <w:contextualSpacing/>
        <w:jc w:val="center"/>
        <w:rPr>
          <w:rFonts w:ascii="Garamond" w:hAnsi="Garamond" w:cs="Garamond"/>
          <w:b/>
          <w:kern w:val="2"/>
          <w:sz w:val="20"/>
          <w:szCs w:val="20"/>
        </w:rPr>
      </w:pPr>
    </w:p>
    <w:p w14:paraId="28312731" w14:textId="01946BE3" w:rsidR="00B828DE" w:rsidRPr="00EF472D" w:rsidRDefault="00B828DE" w:rsidP="00B828DE">
      <w:pPr>
        <w:autoSpaceDN/>
        <w:spacing w:line="276" w:lineRule="auto"/>
        <w:contextualSpacing/>
        <w:jc w:val="center"/>
        <w:rPr>
          <w:rFonts w:ascii="Garamond" w:hAnsi="Garamond"/>
          <w:b/>
          <w:bCs/>
          <w:kern w:val="2"/>
          <w:sz w:val="20"/>
          <w:szCs w:val="20"/>
        </w:rPr>
      </w:pPr>
      <w:r w:rsidRPr="00EF472D">
        <w:rPr>
          <w:rFonts w:ascii="Garamond" w:hAnsi="Garamond" w:cs="Garamond"/>
          <w:b/>
          <w:bCs/>
          <w:kern w:val="2"/>
          <w:sz w:val="20"/>
          <w:szCs w:val="20"/>
        </w:rPr>
        <w:t>UMOWA Nr …………….. / ZP / 202</w:t>
      </w:r>
      <w:r w:rsidR="00817C6F">
        <w:rPr>
          <w:rFonts w:ascii="Garamond" w:hAnsi="Garamond" w:cs="Garamond"/>
          <w:b/>
          <w:bCs/>
          <w:kern w:val="2"/>
          <w:sz w:val="20"/>
          <w:szCs w:val="20"/>
        </w:rPr>
        <w:t>6</w:t>
      </w:r>
    </w:p>
    <w:p w14:paraId="00B94531" w14:textId="77777777" w:rsidR="00B828DE" w:rsidRPr="00EF472D" w:rsidRDefault="00B828DE" w:rsidP="00B828DE">
      <w:pPr>
        <w:pStyle w:val="Standard"/>
        <w:spacing w:line="276" w:lineRule="auto"/>
        <w:jc w:val="right"/>
        <w:rPr>
          <w:rFonts w:ascii="Garamond" w:hAnsi="Garamond" w:cs="Garamond"/>
          <w:bCs/>
          <w:sz w:val="20"/>
          <w:szCs w:val="20"/>
        </w:rPr>
      </w:pPr>
    </w:p>
    <w:p w14:paraId="5EA019BA" w14:textId="77777777" w:rsidR="00B828DE" w:rsidRPr="00EF472D" w:rsidRDefault="00B828DE" w:rsidP="00B828DE">
      <w:pPr>
        <w:autoSpaceDN/>
        <w:spacing w:line="276" w:lineRule="auto"/>
        <w:contextualSpacing/>
        <w:jc w:val="both"/>
        <w:rPr>
          <w:rFonts w:ascii="Garamond" w:hAnsi="Garamond"/>
          <w:kern w:val="2"/>
          <w:sz w:val="20"/>
          <w:szCs w:val="20"/>
        </w:rPr>
      </w:pPr>
      <w:r w:rsidRPr="00EF472D">
        <w:rPr>
          <w:rFonts w:ascii="Garamond" w:hAnsi="Garamond" w:cs="Garamond"/>
          <w:kern w:val="2"/>
          <w:sz w:val="20"/>
          <w:szCs w:val="20"/>
        </w:rPr>
        <w:t>zawarta w dniu ………………………………………………………….. w Krakowie pomiędzy:</w:t>
      </w:r>
    </w:p>
    <w:p w14:paraId="3F07E5DD" w14:textId="77777777" w:rsidR="00B828DE" w:rsidRPr="00EF472D" w:rsidRDefault="00B828DE" w:rsidP="00B828DE">
      <w:pPr>
        <w:autoSpaceDN/>
        <w:spacing w:line="276" w:lineRule="auto"/>
        <w:contextualSpacing/>
        <w:jc w:val="both"/>
        <w:rPr>
          <w:rFonts w:ascii="Garamond" w:hAnsi="Garamond"/>
          <w:kern w:val="2"/>
          <w:sz w:val="20"/>
          <w:szCs w:val="20"/>
        </w:rPr>
      </w:pPr>
      <w:r w:rsidRPr="00EF472D">
        <w:rPr>
          <w:rFonts w:ascii="Garamond" w:hAnsi="Garamond" w:cs="Garamond"/>
          <w:b/>
          <w:bCs/>
          <w:kern w:val="2"/>
          <w:sz w:val="20"/>
          <w:szCs w:val="20"/>
        </w:rPr>
        <w:t xml:space="preserve">5 Wojskowym Szpitalem Klinicznym  z Polikliniką – Samodzielny Publiczny Zakład Opieki Zdrowotnej w Krakowie </w:t>
      </w:r>
      <w:r w:rsidRPr="00EF472D">
        <w:rPr>
          <w:rFonts w:ascii="Garamond" w:hAnsi="Garamond" w:cs="Garamond"/>
          <w:kern w:val="2"/>
          <w:sz w:val="20"/>
          <w:szCs w:val="20"/>
        </w:rPr>
        <w:t xml:space="preserve">z adresem przy ul. Wrocławskiej 1 – 3, 30 – 901 Kraków, zarejestrowanym w Sądzie Rejonowym dla Krakowa – Śródmieście Wydział XI Gospodarczy Krajowego Rejestru Sądowego pod numerem KRS 0000032272, REGON: 351506868, NIP: 677-20-81-964, zwanym dalej </w:t>
      </w:r>
      <w:r w:rsidRPr="00EF472D">
        <w:rPr>
          <w:rFonts w:ascii="Garamond" w:hAnsi="Garamond" w:cs="Garamond"/>
          <w:b/>
          <w:kern w:val="2"/>
          <w:sz w:val="20"/>
          <w:szCs w:val="20"/>
        </w:rPr>
        <w:t>Kupującym/Zamawiającym</w:t>
      </w:r>
      <w:r w:rsidRPr="00EF472D">
        <w:rPr>
          <w:rFonts w:ascii="Garamond" w:hAnsi="Garamond" w:cs="Garamond"/>
          <w:kern w:val="2"/>
          <w:sz w:val="20"/>
          <w:szCs w:val="20"/>
        </w:rPr>
        <w:t>, reprezentowanym przez:</w:t>
      </w:r>
    </w:p>
    <w:p w14:paraId="2D0A26CE" w14:textId="77777777" w:rsidR="00B828DE" w:rsidRPr="00EF472D" w:rsidRDefault="00B828DE" w:rsidP="00B828DE">
      <w:pPr>
        <w:autoSpaceDN/>
        <w:spacing w:line="276" w:lineRule="auto"/>
        <w:contextualSpacing/>
        <w:jc w:val="both"/>
        <w:rPr>
          <w:rFonts w:ascii="Garamond" w:hAnsi="Garamond"/>
          <w:kern w:val="2"/>
          <w:sz w:val="20"/>
          <w:szCs w:val="20"/>
        </w:rPr>
      </w:pPr>
      <w:r w:rsidRPr="00EF472D">
        <w:rPr>
          <w:rFonts w:ascii="Garamond" w:hAnsi="Garamond" w:cs="Garamond"/>
          <w:kern w:val="2"/>
          <w:sz w:val="20"/>
          <w:szCs w:val="20"/>
        </w:rPr>
        <w:t>Dyrektora Bartłomieja Guzika dr hab., prof. UJ,</w:t>
      </w:r>
    </w:p>
    <w:p w14:paraId="797F664E" w14:textId="77777777" w:rsidR="00B828DE" w:rsidRPr="00EF472D" w:rsidRDefault="00B828DE" w:rsidP="00B828DE">
      <w:pPr>
        <w:autoSpaceDN/>
        <w:spacing w:line="276" w:lineRule="auto"/>
        <w:contextualSpacing/>
        <w:jc w:val="both"/>
        <w:rPr>
          <w:rFonts w:ascii="Garamond" w:hAnsi="Garamond" w:cs="Garamond"/>
          <w:kern w:val="2"/>
          <w:sz w:val="20"/>
          <w:szCs w:val="20"/>
        </w:rPr>
      </w:pPr>
      <w:r w:rsidRPr="00EF472D">
        <w:rPr>
          <w:rFonts w:ascii="Garamond" w:hAnsi="Garamond" w:cs="Garamond"/>
          <w:kern w:val="2"/>
          <w:sz w:val="20"/>
          <w:szCs w:val="20"/>
        </w:rPr>
        <w:t>a</w:t>
      </w:r>
    </w:p>
    <w:p w14:paraId="2784A464" w14:textId="77777777" w:rsidR="00B828DE" w:rsidRPr="00EF472D" w:rsidRDefault="00B828DE" w:rsidP="00B828DE">
      <w:pPr>
        <w:autoSpaceDN/>
        <w:spacing w:line="276" w:lineRule="auto"/>
        <w:contextualSpacing/>
        <w:jc w:val="both"/>
        <w:rPr>
          <w:rFonts w:ascii="Garamond" w:hAnsi="Garamond"/>
          <w:kern w:val="2"/>
          <w:sz w:val="20"/>
          <w:szCs w:val="20"/>
        </w:rPr>
      </w:pPr>
      <w:r w:rsidRPr="00EF472D">
        <w:rPr>
          <w:rFonts w:ascii="Garamond" w:hAnsi="Garamond" w:cs="Garamond"/>
          <w:kern w:val="2"/>
          <w:sz w:val="20"/>
          <w:szCs w:val="20"/>
        </w:rPr>
        <w:t xml:space="preserve">………………………………………………………………………………………………………………………….. zwanym dalej </w:t>
      </w:r>
      <w:r w:rsidRPr="00EF472D">
        <w:rPr>
          <w:rFonts w:ascii="Garamond" w:hAnsi="Garamond" w:cs="Garamond"/>
          <w:b/>
          <w:kern w:val="2"/>
          <w:sz w:val="20"/>
          <w:szCs w:val="20"/>
        </w:rPr>
        <w:t>Sprzedającym/Wykonawcą</w:t>
      </w:r>
      <w:r w:rsidRPr="00EF472D">
        <w:rPr>
          <w:rFonts w:ascii="Garamond" w:hAnsi="Garamond" w:cs="Garamond"/>
          <w:kern w:val="2"/>
          <w:sz w:val="20"/>
          <w:szCs w:val="20"/>
        </w:rPr>
        <w:t>, reprezentowanym przez ...............................................................................................................................................................................................</w:t>
      </w:r>
    </w:p>
    <w:p w14:paraId="26A35317" w14:textId="77777777" w:rsidR="00B828DE" w:rsidRPr="00EF472D" w:rsidRDefault="00B828DE" w:rsidP="00B828DE">
      <w:pPr>
        <w:autoSpaceDN/>
        <w:spacing w:line="276" w:lineRule="auto"/>
        <w:contextualSpacing/>
        <w:jc w:val="both"/>
        <w:rPr>
          <w:rFonts w:ascii="Garamond" w:hAnsi="Garamond" w:cs="Garamond"/>
          <w:kern w:val="2"/>
          <w:sz w:val="20"/>
          <w:szCs w:val="20"/>
        </w:rPr>
      </w:pPr>
    </w:p>
    <w:p w14:paraId="62B76D20" w14:textId="77777777" w:rsidR="00B828DE" w:rsidRPr="00EF472D" w:rsidRDefault="00B828DE" w:rsidP="00B828DE">
      <w:pPr>
        <w:autoSpaceDN/>
        <w:spacing w:line="276" w:lineRule="auto"/>
        <w:contextualSpacing/>
        <w:jc w:val="both"/>
        <w:rPr>
          <w:rFonts w:ascii="Garamond" w:hAnsi="Garamond"/>
          <w:kern w:val="2"/>
          <w:sz w:val="20"/>
          <w:szCs w:val="20"/>
        </w:rPr>
      </w:pPr>
      <w:r w:rsidRPr="00EF472D">
        <w:rPr>
          <w:rFonts w:ascii="Garamond" w:hAnsi="Garamond" w:cs="Garamond"/>
          <w:kern w:val="2"/>
          <w:sz w:val="20"/>
          <w:szCs w:val="20"/>
        </w:rPr>
        <w:t>W wyniku przeprowadzonego postępowania o udzielenie zamówienia publicznego prowadzonego w trybie przetargu nieograniczonego, a także wyborem oferty Sprzedającego jako najkorzystniejszej, Strony postanowiły, co następuje:</w:t>
      </w:r>
    </w:p>
    <w:p w14:paraId="31E24150" w14:textId="77777777" w:rsidR="00B828DE" w:rsidRPr="00EF472D" w:rsidRDefault="00B828DE" w:rsidP="00B828DE">
      <w:pPr>
        <w:autoSpaceDN/>
        <w:spacing w:line="276" w:lineRule="auto"/>
        <w:contextualSpacing/>
        <w:jc w:val="center"/>
        <w:rPr>
          <w:rFonts w:ascii="Garamond" w:hAnsi="Garamond" w:cs="Garamond"/>
          <w:b/>
          <w:kern w:val="2"/>
          <w:sz w:val="20"/>
          <w:szCs w:val="20"/>
        </w:rPr>
      </w:pPr>
    </w:p>
    <w:p w14:paraId="4FF067FD" w14:textId="77777777" w:rsidR="00B828DE" w:rsidRPr="00EF472D" w:rsidRDefault="00B828DE" w:rsidP="00B828DE">
      <w:pPr>
        <w:autoSpaceDN/>
        <w:spacing w:line="276" w:lineRule="auto"/>
        <w:contextualSpacing/>
        <w:jc w:val="center"/>
        <w:rPr>
          <w:rFonts w:ascii="Garamond" w:hAnsi="Garamond"/>
          <w:kern w:val="2"/>
          <w:sz w:val="20"/>
          <w:szCs w:val="20"/>
        </w:rPr>
      </w:pPr>
      <w:r w:rsidRPr="00EF472D">
        <w:rPr>
          <w:rFonts w:ascii="Garamond" w:hAnsi="Garamond" w:cs="Garamond"/>
          <w:b/>
          <w:kern w:val="2"/>
          <w:sz w:val="20"/>
          <w:szCs w:val="20"/>
        </w:rPr>
        <w:t>§ 1</w:t>
      </w:r>
    </w:p>
    <w:p w14:paraId="54D22B27" w14:textId="77777777" w:rsidR="00B828DE" w:rsidRPr="00EF472D" w:rsidRDefault="00B828DE" w:rsidP="00B828DE">
      <w:pPr>
        <w:numPr>
          <w:ilvl w:val="3"/>
          <w:numId w:val="104"/>
        </w:numPr>
        <w:tabs>
          <w:tab w:val="left" w:pos="426"/>
        </w:tabs>
        <w:autoSpaceDN/>
        <w:spacing w:line="276" w:lineRule="auto"/>
        <w:contextualSpacing/>
        <w:jc w:val="both"/>
        <w:rPr>
          <w:rFonts w:ascii="Garamond" w:hAnsi="Garamond"/>
          <w:kern w:val="2"/>
          <w:sz w:val="20"/>
          <w:szCs w:val="20"/>
        </w:rPr>
      </w:pPr>
      <w:r w:rsidRPr="00EF472D">
        <w:rPr>
          <w:rFonts w:ascii="Garamond" w:hAnsi="Garamond" w:cs="Garamond"/>
          <w:kern w:val="2"/>
          <w:sz w:val="20"/>
          <w:szCs w:val="20"/>
        </w:rPr>
        <w:t xml:space="preserve">Przedmiotem niniejszej Umowy jest </w:t>
      </w:r>
      <w:r w:rsidRPr="00EF472D">
        <w:rPr>
          <w:rFonts w:ascii="Garamond" w:hAnsi="Garamond"/>
          <w:sz w:val="20"/>
          <w:szCs w:val="20"/>
        </w:rPr>
        <w:t>integracja i rozbudowa systemów informatycznych na potrzeby 5 WSZK w Krakowie w ramach Krajowego Planu Odbudowy – dostawy sprzętu informatycznego oraz licencj</w:t>
      </w:r>
      <w:r>
        <w:rPr>
          <w:rFonts w:ascii="Garamond" w:hAnsi="Garamond"/>
          <w:sz w:val="20"/>
          <w:szCs w:val="20"/>
        </w:rPr>
        <w:t>i,</w:t>
      </w:r>
      <w:r w:rsidRPr="00EF472D">
        <w:rPr>
          <w:rFonts w:ascii="Garamond" w:hAnsi="Garamond"/>
          <w:sz w:val="20"/>
          <w:szCs w:val="20"/>
        </w:rPr>
        <w:t xml:space="preserve"> zgodnie z załącznikiem nr 1 do SWZ</w:t>
      </w:r>
      <w:r w:rsidRPr="00EF472D">
        <w:rPr>
          <w:rFonts w:ascii="Garamond" w:hAnsi="Garamond"/>
          <w:kern w:val="2"/>
          <w:sz w:val="20"/>
          <w:szCs w:val="20"/>
        </w:rPr>
        <w:t xml:space="preserve"> </w:t>
      </w:r>
      <w:r w:rsidRPr="00EF472D">
        <w:rPr>
          <w:rFonts w:ascii="Garamond" w:hAnsi="Garamond"/>
          <w:sz w:val="20"/>
          <w:szCs w:val="20"/>
        </w:rPr>
        <w:t>zgodnie z załącznikiem nr 1 do SWZ</w:t>
      </w:r>
      <w:r w:rsidRPr="00EF472D">
        <w:rPr>
          <w:rFonts w:ascii="Garamond" w:hAnsi="Garamond"/>
          <w:kern w:val="2"/>
          <w:sz w:val="20"/>
          <w:szCs w:val="20"/>
        </w:rPr>
        <w:t xml:space="preserve"> - ……………………………….</w:t>
      </w:r>
      <w:r w:rsidRPr="00EF472D">
        <w:rPr>
          <w:rFonts w:ascii="Garamond" w:hAnsi="Garamond" w:cs="Garamond"/>
          <w:kern w:val="2"/>
          <w:sz w:val="20"/>
          <w:szCs w:val="20"/>
        </w:rPr>
        <w:t>.</w:t>
      </w:r>
    </w:p>
    <w:p w14:paraId="1DCE53A2" w14:textId="77777777" w:rsidR="00B828DE" w:rsidRPr="00EF472D" w:rsidRDefault="00B828DE" w:rsidP="00B828DE">
      <w:pPr>
        <w:numPr>
          <w:ilvl w:val="3"/>
          <w:numId w:val="104"/>
        </w:numPr>
        <w:tabs>
          <w:tab w:val="left" w:pos="426"/>
        </w:tabs>
        <w:autoSpaceDN/>
        <w:spacing w:line="276" w:lineRule="auto"/>
        <w:contextualSpacing/>
        <w:jc w:val="both"/>
        <w:rPr>
          <w:rFonts w:ascii="Garamond" w:hAnsi="Garamond"/>
          <w:kern w:val="2"/>
          <w:sz w:val="20"/>
          <w:szCs w:val="20"/>
        </w:rPr>
      </w:pPr>
      <w:r w:rsidRPr="00EF472D">
        <w:rPr>
          <w:rFonts w:ascii="Garamond" w:hAnsi="Garamond" w:cs="Garamond"/>
          <w:bCs/>
          <w:sz w:val="20"/>
          <w:szCs w:val="20"/>
        </w:rPr>
        <w:t xml:space="preserve">Zamówienie jest współfinansowane w ramach UMOWY NR KPOD.07.03 IP.10 0439/25/KPO/910/2025/404 </w:t>
      </w:r>
      <w:r w:rsidRPr="00EF472D">
        <w:rPr>
          <w:rFonts w:ascii="Garamond" w:hAnsi="Garamond" w:cs="Garamond"/>
          <w:bCs/>
          <w:sz w:val="20"/>
          <w:szCs w:val="20"/>
        </w:rPr>
        <w:br/>
        <w:t>o objęcie wsparciem z planu rozwojowego przedsięwzięcia.</w:t>
      </w:r>
    </w:p>
    <w:p w14:paraId="0F6B26E0" w14:textId="7C58BF19" w:rsidR="00B828DE" w:rsidRPr="00EF472D" w:rsidRDefault="00B828DE" w:rsidP="00B828DE">
      <w:pPr>
        <w:tabs>
          <w:tab w:val="left" w:pos="426"/>
        </w:tabs>
        <w:autoSpaceDN/>
        <w:spacing w:line="276" w:lineRule="auto"/>
        <w:contextualSpacing/>
        <w:jc w:val="center"/>
        <w:rPr>
          <w:rFonts w:ascii="Garamond" w:hAnsi="Garamond"/>
          <w:kern w:val="2"/>
          <w:sz w:val="20"/>
          <w:szCs w:val="20"/>
        </w:rPr>
      </w:pPr>
      <w:r w:rsidRPr="00EF472D">
        <w:rPr>
          <w:rFonts w:ascii="Garamond" w:hAnsi="Garamond" w:cs="Garamond"/>
          <w:b/>
          <w:kern w:val="2"/>
          <w:sz w:val="20"/>
          <w:szCs w:val="20"/>
        </w:rPr>
        <w:t>§ 2</w:t>
      </w:r>
    </w:p>
    <w:p w14:paraId="1CBF1B9F" w14:textId="77777777" w:rsidR="00B828DE" w:rsidRPr="00EF472D" w:rsidRDefault="00B828DE" w:rsidP="00B828DE">
      <w:pPr>
        <w:numPr>
          <w:ilvl w:val="0"/>
          <w:numId w:val="105"/>
        </w:numPr>
        <w:tabs>
          <w:tab w:val="left" w:pos="426"/>
        </w:tabs>
        <w:autoSpaceDN/>
        <w:spacing w:line="276" w:lineRule="auto"/>
        <w:contextualSpacing/>
        <w:rPr>
          <w:rFonts w:ascii="Garamond" w:hAnsi="Garamond"/>
          <w:kern w:val="2"/>
          <w:sz w:val="20"/>
          <w:szCs w:val="20"/>
        </w:rPr>
      </w:pPr>
      <w:r w:rsidRPr="00EF472D">
        <w:rPr>
          <w:rFonts w:ascii="Garamond" w:hAnsi="Garamond" w:cs="Garamond"/>
          <w:kern w:val="2"/>
          <w:sz w:val="20"/>
          <w:szCs w:val="20"/>
        </w:rPr>
        <w:t xml:space="preserve">Całkowita wartość Umowy określonej w § 1 – według załącznika – opiewa na kwotę: </w:t>
      </w:r>
    </w:p>
    <w:p w14:paraId="6A9357BC" w14:textId="77777777" w:rsidR="00B828DE" w:rsidRPr="00EF472D" w:rsidRDefault="00B828DE" w:rsidP="00B828DE">
      <w:pPr>
        <w:tabs>
          <w:tab w:val="left" w:pos="426"/>
        </w:tabs>
        <w:autoSpaceDN/>
        <w:spacing w:line="276" w:lineRule="auto"/>
        <w:contextualSpacing/>
        <w:rPr>
          <w:rFonts w:ascii="Garamond" w:hAnsi="Garamond" w:cs="Garamond"/>
          <w:kern w:val="2"/>
          <w:sz w:val="20"/>
          <w:szCs w:val="20"/>
        </w:rPr>
      </w:pPr>
      <w:r w:rsidRPr="00EF472D">
        <w:rPr>
          <w:rFonts w:ascii="Garamond" w:hAnsi="Garamond" w:cs="Garamond"/>
          <w:kern w:val="2"/>
          <w:sz w:val="20"/>
          <w:szCs w:val="20"/>
        </w:rPr>
        <w:t>……………….………………..</w:t>
      </w:r>
    </w:p>
    <w:p w14:paraId="3199B13F" w14:textId="77777777" w:rsidR="00B828DE" w:rsidRPr="00EF472D" w:rsidRDefault="00B828DE" w:rsidP="00B828DE">
      <w:pPr>
        <w:tabs>
          <w:tab w:val="left" w:pos="426"/>
        </w:tabs>
        <w:autoSpaceDN/>
        <w:spacing w:line="276" w:lineRule="auto"/>
        <w:contextualSpacing/>
        <w:rPr>
          <w:rFonts w:ascii="Garamond" w:hAnsi="Garamond"/>
          <w:kern w:val="2"/>
          <w:sz w:val="20"/>
          <w:szCs w:val="20"/>
        </w:rPr>
      </w:pPr>
      <w:r w:rsidRPr="00EF472D">
        <w:rPr>
          <w:rFonts w:ascii="Garamond" w:hAnsi="Garamond" w:cs="Garamond"/>
          <w:kern w:val="2"/>
          <w:sz w:val="20"/>
          <w:szCs w:val="20"/>
        </w:rPr>
        <w:t>………………………………………………</w:t>
      </w:r>
    </w:p>
    <w:p w14:paraId="70319194" w14:textId="77777777" w:rsidR="00B828DE" w:rsidRPr="003F688C" w:rsidRDefault="00B828DE" w:rsidP="00B828DE">
      <w:pPr>
        <w:numPr>
          <w:ilvl w:val="0"/>
          <w:numId w:val="105"/>
        </w:numPr>
        <w:tabs>
          <w:tab w:val="left" w:pos="426"/>
        </w:tabs>
        <w:autoSpaceDN/>
        <w:spacing w:line="276" w:lineRule="auto"/>
        <w:contextualSpacing/>
        <w:jc w:val="both"/>
        <w:rPr>
          <w:rFonts w:ascii="Garamond" w:hAnsi="Garamond"/>
          <w:kern w:val="2"/>
          <w:sz w:val="20"/>
          <w:szCs w:val="20"/>
        </w:rPr>
      </w:pPr>
      <w:r w:rsidRPr="003F688C">
        <w:rPr>
          <w:rFonts w:ascii="Garamond" w:hAnsi="Garamond"/>
          <w:kern w:val="0"/>
          <w:sz w:val="20"/>
          <w:szCs w:val="20"/>
          <w:lang w:eastAsia="pl-PL"/>
        </w:rPr>
        <w:t>Wynagrodzenie obejmuje wszystkie koszty związane z wykonaniem Umowy, w tym, o ile dotyczy,</w:t>
      </w:r>
      <w:r w:rsidRPr="003F688C">
        <w:rPr>
          <w:rFonts w:ascii="Garamond" w:hAnsi="Garamond"/>
          <w:kern w:val="0"/>
          <w:sz w:val="20"/>
          <w:szCs w:val="20"/>
          <w:lang w:eastAsia="pl-PL"/>
        </w:rPr>
        <w:br/>
        <w:t xml:space="preserve">instalację, konfigurację podstawową, szkolenie użytkowników </w:t>
      </w:r>
      <w:r w:rsidRPr="003F688C">
        <w:rPr>
          <w:rFonts w:ascii="Garamond" w:hAnsi="Garamond"/>
          <w:sz w:val="20"/>
          <w:szCs w:val="20"/>
        </w:rPr>
        <w:t xml:space="preserve">oraz wsparcie gwarancyjne zgodnie z ofertą/wsparcie techniczne w okresie wskazanym w załączniku nr 1, </w:t>
      </w:r>
      <w:r w:rsidRPr="003F688C">
        <w:rPr>
          <w:rFonts w:ascii="Garamond" w:hAnsi="Garamond" w:cs="Garamond"/>
          <w:kern w:val="2"/>
          <w:sz w:val="20"/>
          <w:szCs w:val="20"/>
        </w:rPr>
        <w:t>ewentualne upusty i inne, jeśli występują.</w:t>
      </w:r>
    </w:p>
    <w:p w14:paraId="38AAD6D9" w14:textId="124C924F" w:rsidR="00B828DE" w:rsidRPr="003F688C" w:rsidRDefault="00B828DE" w:rsidP="00B828DE">
      <w:pPr>
        <w:autoSpaceDN/>
        <w:spacing w:line="276" w:lineRule="auto"/>
        <w:contextualSpacing/>
        <w:jc w:val="center"/>
        <w:rPr>
          <w:rFonts w:ascii="Garamond" w:hAnsi="Garamond"/>
          <w:kern w:val="2"/>
          <w:sz w:val="20"/>
          <w:szCs w:val="20"/>
        </w:rPr>
      </w:pPr>
      <w:r w:rsidRPr="003F688C">
        <w:rPr>
          <w:rFonts w:ascii="Garamond" w:hAnsi="Garamond" w:cs="Garamond"/>
          <w:b/>
          <w:kern w:val="2"/>
          <w:sz w:val="20"/>
          <w:szCs w:val="20"/>
        </w:rPr>
        <w:t>§ 3</w:t>
      </w:r>
    </w:p>
    <w:p w14:paraId="0D0114E2" w14:textId="77777777" w:rsidR="00B828DE" w:rsidRPr="00611936" w:rsidRDefault="00B828DE" w:rsidP="00817C6F">
      <w:pPr>
        <w:numPr>
          <w:ilvl w:val="0"/>
          <w:numId w:val="109"/>
        </w:numPr>
        <w:tabs>
          <w:tab w:val="left" w:pos="360"/>
        </w:tabs>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Cena wymieniona w § 2 ust. 1 Umowy płatna będzie w złotych polskich.</w:t>
      </w:r>
    </w:p>
    <w:p w14:paraId="7D8AD19A" w14:textId="77777777" w:rsidR="00B828DE" w:rsidRPr="00611936" w:rsidRDefault="00B828DE" w:rsidP="00817C6F">
      <w:pPr>
        <w:numPr>
          <w:ilvl w:val="0"/>
          <w:numId w:val="109"/>
        </w:numPr>
        <w:tabs>
          <w:tab w:val="left" w:pos="360"/>
        </w:tabs>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 xml:space="preserve">Płatność z zastrzeżeniem </w:t>
      </w:r>
      <w:r w:rsidRPr="00611936">
        <w:rPr>
          <w:rFonts w:ascii="Garamond" w:hAnsi="Garamond" w:cs="Garamond"/>
          <w:b/>
          <w:kern w:val="2"/>
          <w:sz w:val="20"/>
          <w:szCs w:val="20"/>
        </w:rPr>
        <w:t>§ 4</w:t>
      </w:r>
      <w:r w:rsidRPr="00611936">
        <w:rPr>
          <w:rFonts w:ascii="Garamond" w:hAnsi="Garamond"/>
          <w:kern w:val="2"/>
          <w:sz w:val="20"/>
          <w:szCs w:val="20"/>
        </w:rPr>
        <w:t xml:space="preserve"> </w:t>
      </w:r>
      <w:r w:rsidRPr="00611936">
        <w:rPr>
          <w:rFonts w:ascii="Garamond" w:hAnsi="Garamond" w:cs="Garamond"/>
          <w:kern w:val="2"/>
          <w:sz w:val="20"/>
          <w:szCs w:val="20"/>
        </w:rPr>
        <w:t>za zrealizowaną dostawę nastąpi:</w:t>
      </w:r>
    </w:p>
    <w:p w14:paraId="5198074A" w14:textId="77777777" w:rsidR="00B828DE" w:rsidRPr="00611936" w:rsidRDefault="00B828DE" w:rsidP="00B828DE">
      <w:pPr>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 w terminie do 60 dni od dnia dostarczenia prawidłowo wystawionej faktury, opisanej numerem umowy, której podstawą wystawienia stanowić będzie podpisany przez obie strony protokół (bezusterkowy) odbioru.</w:t>
      </w:r>
    </w:p>
    <w:p w14:paraId="5074D52E" w14:textId="437B6940"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4</w:t>
      </w:r>
    </w:p>
    <w:p w14:paraId="2D2332E2" w14:textId="57A9A5E8" w:rsidR="00B828DE" w:rsidRPr="00611936" w:rsidRDefault="00B828DE" w:rsidP="00B828DE">
      <w:pPr>
        <w:autoSpaceDN/>
        <w:spacing w:line="276" w:lineRule="auto"/>
        <w:contextualSpacing/>
        <w:jc w:val="both"/>
        <w:rPr>
          <w:rFonts w:ascii="Garamond" w:hAnsi="Garamond"/>
          <w:sz w:val="20"/>
          <w:szCs w:val="20"/>
        </w:rPr>
      </w:pPr>
      <w:r w:rsidRPr="00611936">
        <w:t>1</w:t>
      </w:r>
      <w:r w:rsidRPr="00611936">
        <w:rPr>
          <w:rFonts w:ascii="Garamond" w:hAnsi="Garamond"/>
          <w:sz w:val="20"/>
          <w:szCs w:val="20"/>
        </w:rPr>
        <w:t>. Strony umowy oświadczają, że są świadome obowiązku wystawiania faktur ustrukturyzowanych za pośrednictwem Krajowego Systemu e-Faktur (</w:t>
      </w:r>
      <w:proofErr w:type="spellStart"/>
      <w:r w:rsidRPr="00611936">
        <w:rPr>
          <w:rFonts w:ascii="Garamond" w:hAnsi="Garamond"/>
          <w:sz w:val="20"/>
          <w:szCs w:val="20"/>
        </w:rPr>
        <w:t>KSeF</w:t>
      </w:r>
      <w:proofErr w:type="spellEnd"/>
      <w:r w:rsidRPr="00611936">
        <w:rPr>
          <w:rFonts w:ascii="Garamond" w:hAnsi="Garamond"/>
          <w:sz w:val="20"/>
          <w:szCs w:val="20"/>
        </w:rPr>
        <w:t xml:space="preserve">), zgodnie z Ustawą z dnia 11 marca 2004 r. o podatku od towarów i usług, z uwzględnieniem terminów </w:t>
      </w:r>
      <w:r w:rsidR="00477E25">
        <w:rPr>
          <w:rFonts w:ascii="Garamond" w:hAnsi="Garamond"/>
          <w:sz w:val="20"/>
          <w:szCs w:val="20"/>
        </w:rPr>
        <w:t xml:space="preserve">obowiązywania tych regulacji dla poszczególnych grup przedsiębiorców. </w:t>
      </w:r>
    </w:p>
    <w:p w14:paraId="22DD2360" w14:textId="6E2EA857" w:rsidR="00B828DE" w:rsidRPr="00611936" w:rsidRDefault="00B828DE" w:rsidP="00B828DE">
      <w:pPr>
        <w:autoSpaceDN/>
        <w:spacing w:line="276" w:lineRule="auto"/>
        <w:contextualSpacing/>
        <w:jc w:val="both"/>
        <w:rPr>
          <w:rFonts w:ascii="Garamond" w:hAnsi="Garamond"/>
          <w:sz w:val="20"/>
          <w:szCs w:val="20"/>
        </w:rPr>
      </w:pPr>
      <w:r w:rsidRPr="00611936">
        <w:rPr>
          <w:rFonts w:ascii="Garamond" w:hAnsi="Garamond"/>
          <w:sz w:val="20"/>
          <w:szCs w:val="20"/>
        </w:rPr>
        <w:t>2. Wykonawca zobowiązuje się do wystawiania faktur</w:t>
      </w:r>
      <w:r w:rsidR="00CF0FFC">
        <w:rPr>
          <w:rFonts w:ascii="Garamond" w:hAnsi="Garamond"/>
          <w:sz w:val="20"/>
          <w:szCs w:val="20"/>
        </w:rPr>
        <w:t>y</w:t>
      </w:r>
      <w:r w:rsidRPr="00611936">
        <w:rPr>
          <w:rFonts w:ascii="Garamond" w:hAnsi="Garamond"/>
          <w:sz w:val="20"/>
          <w:szCs w:val="20"/>
        </w:rPr>
        <w:t xml:space="preserve"> za realizację przedmiotu umowy jako faktur</w:t>
      </w:r>
      <w:r w:rsidR="00CF0FFC">
        <w:rPr>
          <w:rFonts w:ascii="Garamond" w:hAnsi="Garamond"/>
          <w:sz w:val="20"/>
          <w:szCs w:val="20"/>
        </w:rPr>
        <w:t>y</w:t>
      </w:r>
      <w:r w:rsidRPr="00611936">
        <w:rPr>
          <w:rFonts w:ascii="Garamond" w:hAnsi="Garamond"/>
          <w:sz w:val="20"/>
          <w:szCs w:val="20"/>
        </w:rPr>
        <w:t xml:space="preserve"> ustrukturyzowan</w:t>
      </w:r>
      <w:r w:rsidR="00CF0FFC">
        <w:rPr>
          <w:rFonts w:ascii="Garamond" w:hAnsi="Garamond"/>
          <w:sz w:val="20"/>
          <w:szCs w:val="20"/>
        </w:rPr>
        <w:t>ej</w:t>
      </w:r>
      <w:r w:rsidRPr="00611936">
        <w:rPr>
          <w:rFonts w:ascii="Garamond" w:hAnsi="Garamond"/>
          <w:sz w:val="20"/>
          <w:szCs w:val="20"/>
        </w:rPr>
        <w:t xml:space="preserve"> (e-faktur) i przesyłania ich do Zamawiającego za pośrednictwem </w:t>
      </w:r>
      <w:proofErr w:type="spellStart"/>
      <w:r w:rsidRPr="00611936">
        <w:rPr>
          <w:rFonts w:ascii="Garamond" w:hAnsi="Garamond"/>
          <w:sz w:val="20"/>
          <w:szCs w:val="20"/>
        </w:rPr>
        <w:t>KSeF</w:t>
      </w:r>
      <w:proofErr w:type="spellEnd"/>
      <w:r w:rsidRPr="00611936">
        <w:rPr>
          <w:rFonts w:ascii="Garamond" w:hAnsi="Garamond"/>
          <w:sz w:val="20"/>
          <w:szCs w:val="20"/>
        </w:rPr>
        <w:t>, z chwilą, gdy obowiązek ten stanie się dla Wykonawcy prawnie wiążący.</w:t>
      </w:r>
      <w:r w:rsidR="00CF0FFC">
        <w:rPr>
          <w:rFonts w:ascii="Garamond" w:hAnsi="Garamond"/>
          <w:sz w:val="20"/>
          <w:szCs w:val="20"/>
        </w:rPr>
        <w:t xml:space="preserve"> </w:t>
      </w:r>
      <w:r w:rsidRPr="00611936">
        <w:rPr>
          <w:rFonts w:ascii="Garamond" w:hAnsi="Garamond"/>
          <w:sz w:val="20"/>
          <w:szCs w:val="20"/>
        </w:rPr>
        <w:t xml:space="preserve">4. Zamawiający oświadcza, że będzie przygotowany do odbierania faktur ustrukturyzowanych za pośrednictwem </w:t>
      </w:r>
      <w:proofErr w:type="spellStart"/>
      <w:r w:rsidRPr="00611936">
        <w:rPr>
          <w:rFonts w:ascii="Garamond" w:hAnsi="Garamond"/>
          <w:sz w:val="20"/>
          <w:szCs w:val="20"/>
        </w:rPr>
        <w:t>KSeF</w:t>
      </w:r>
      <w:proofErr w:type="spellEnd"/>
      <w:r w:rsidRPr="00611936">
        <w:rPr>
          <w:rFonts w:ascii="Garamond" w:hAnsi="Garamond"/>
          <w:sz w:val="20"/>
          <w:szCs w:val="20"/>
        </w:rPr>
        <w:t xml:space="preserve">. Strony zobowiązują się do wzajemnej współpracy w celu prawidłowego i terminowego fakturowania oraz odbioru faktur w systemie </w:t>
      </w:r>
      <w:proofErr w:type="spellStart"/>
      <w:r w:rsidRPr="00611936">
        <w:rPr>
          <w:rFonts w:ascii="Garamond" w:hAnsi="Garamond"/>
          <w:sz w:val="20"/>
          <w:szCs w:val="20"/>
        </w:rPr>
        <w:t>KSeF</w:t>
      </w:r>
      <w:proofErr w:type="spellEnd"/>
      <w:r w:rsidRPr="00611936">
        <w:rPr>
          <w:rFonts w:ascii="Garamond" w:hAnsi="Garamond"/>
          <w:sz w:val="20"/>
          <w:szCs w:val="20"/>
        </w:rPr>
        <w:t>.</w:t>
      </w:r>
      <w:r w:rsidR="00CF0FFC">
        <w:rPr>
          <w:rFonts w:ascii="Garamond" w:hAnsi="Garamond"/>
          <w:sz w:val="20"/>
          <w:szCs w:val="20"/>
        </w:rPr>
        <w:t xml:space="preserve"> </w:t>
      </w:r>
      <w:r w:rsidRPr="00611936">
        <w:rPr>
          <w:rFonts w:ascii="Garamond" w:hAnsi="Garamond"/>
          <w:sz w:val="20"/>
          <w:szCs w:val="20"/>
        </w:rPr>
        <w:t xml:space="preserve">5. Strony zobowiązują się do niezwłocznego informowania się nawzajem o wszelkich problemach technicznych lub prawnych związanych z obsługą </w:t>
      </w:r>
      <w:proofErr w:type="spellStart"/>
      <w:r w:rsidRPr="00611936">
        <w:rPr>
          <w:rFonts w:ascii="Garamond" w:hAnsi="Garamond"/>
          <w:sz w:val="20"/>
          <w:szCs w:val="20"/>
        </w:rPr>
        <w:t>KSeF</w:t>
      </w:r>
      <w:proofErr w:type="spellEnd"/>
      <w:r w:rsidRPr="00611936">
        <w:rPr>
          <w:rFonts w:ascii="Garamond" w:hAnsi="Garamond"/>
          <w:sz w:val="20"/>
          <w:szCs w:val="20"/>
        </w:rPr>
        <w:t xml:space="preserve">, które mogłyby wpłynąć na proces wystawiania lub odbierania faktur, a w konsekwencji na terminowość płatności. </w:t>
      </w:r>
    </w:p>
    <w:p w14:paraId="18A2D5AC" w14:textId="77777777" w:rsidR="00B828DE" w:rsidRDefault="00B828DE" w:rsidP="00B828DE">
      <w:pPr>
        <w:autoSpaceDN/>
        <w:spacing w:line="276" w:lineRule="auto"/>
        <w:contextualSpacing/>
        <w:jc w:val="both"/>
        <w:rPr>
          <w:rFonts w:ascii="Garamond" w:hAnsi="Garamond"/>
          <w:sz w:val="20"/>
          <w:szCs w:val="20"/>
        </w:rPr>
      </w:pPr>
      <w:r w:rsidRPr="00611936">
        <w:rPr>
          <w:rFonts w:ascii="Garamond" w:hAnsi="Garamond"/>
          <w:sz w:val="20"/>
          <w:szCs w:val="20"/>
        </w:rPr>
        <w:t xml:space="preserve">6. W przypadku awarii </w:t>
      </w:r>
      <w:proofErr w:type="spellStart"/>
      <w:r w:rsidRPr="00611936">
        <w:rPr>
          <w:rFonts w:ascii="Garamond" w:hAnsi="Garamond"/>
          <w:sz w:val="20"/>
          <w:szCs w:val="20"/>
        </w:rPr>
        <w:t>KSeF</w:t>
      </w:r>
      <w:proofErr w:type="spellEnd"/>
      <w:r w:rsidRPr="00611936">
        <w:rPr>
          <w:rFonts w:ascii="Garamond" w:hAnsi="Garamond"/>
          <w:sz w:val="20"/>
          <w:szCs w:val="20"/>
        </w:rPr>
        <w:t xml:space="preserve"> lub zaistnienia innej przeszkody technicznej uniemożliwiającej wystawienie faktury ustrukturyzowanej, Wykonawca jest uprawniony do wystawienia faktury w trybie awaryjnym (poza </w:t>
      </w:r>
      <w:proofErr w:type="spellStart"/>
      <w:r w:rsidRPr="00611936">
        <w:rPr>
          <w:rFonts w:ascii="Garamond" w:hAnsi="Garamond"/>
          <w:sz w:val="20"/>
          <w:szCs w:val="20"/>
        </w:rPr>
        <w:t>KSeF</w:t>
      </w:r>
      <w:proofErr w:type="spellEnd"/>
      <w:r w:rsidRPr="00611936">
        <w:rPr>
          <w:rFonts w:ascii="Garamond" w:hAnsi="Garamond"/>
          <w:sz w:val="20"/>
          <w:szCs w:val="20"/>
        </w:rPr>
        <w:t xml:space="preserve">), z zachowaniem obowiązujących przepisów prawa, a następnie do wprowadzenia jej do </w:t>
      </w:r>
      <w:proofErr w:type="spellStart"/>
      <w:r w:rsidRPr="00611936">
        <w:rPr>
          <w:rFonts w:ascii="Garamond" w:hAnsi="Garamond"/>
          <w:sz w:val="20"/>
          <w:szCs w:val="20"/>
        </w:rPr>
        <w:t>KSeF</w:t>
      </w:r>
      <w:proofErr w:type="spellEnd"/>
      <w:r w:rsidRPr="00611936">
        <w:rPr>
          <w:rFonts w:ascii="Garamond" w:hAnsi="Garamond"/>
          <w:sz w:val="20"/>
          <w:szCs w:val="20"/>
        </w:rPr>
        <w:t xml:space="preserve"> po ustaniu przeszkody, zgodnie z wymogami ustawowymi.</w:t>
      </w:r>
    </w:p>
    <w:p w14:paraId="6FD312B7" w14:textId="00A235CA" w:rsidR="00477E25" w:rsidRPr="00611936" w:rsidRDefault="00477E25" w:rsidP="00477E25">
      <w:pPr>
        <w:autoSpaceDN/>
        <w:spacing w:line="276" w:lineRule="auto"/>
        <w:contextualSpacing/>
        <w:jc w:val="both"/>
        <w:rPr>
          <w:rFonts w:ascii="Garamond" w:hAnsi="Garamond" w:cs="Garamond"/>
          <w:kern w:val="2"/>
          <w:sz w:val="20"/>
          <w:szCs w:val="20"/>
        </w:rPr>
      </w:pPr>
      <w:r>
        <w:rPr>
          <w:rFonts w:ascii="Garamond" w:hAnsi="Garamond"/>
          <w:sz w:val="20"/>
          <w:szCs w:val="20"/>
        </w:rPr>
        <w:t xml:space="preserve">7. Jeśli w dacie wystawienia faktury </w:t>
      </w:r>
      <w:r w:rsidR="00BC7729">
        <w:rPr>
          <w:rFonts w:ascii="Garamond" w:hAnsi="Garamond"/>
          <w:sz w:val="20"/>
          <w:szCs w:val="20"/>
        </w:rPr>
        <w:t xml:space="preserve">Sprzedający nie ma obowiązku wystawienia faktury w systemie </w:t>
      </w:r>
      <w:proofErr w:type="spellStart"/>
      <w:r w:rsidR="00BC7729">
        <w:rPr>
          <w:rFonts w:ascii="Garamond" w:hAnsi="Garamond"/>
          <w:sz w:val="20"/>
          <w:szCs w:val="20"/>
        </w:rPr>
        <w:t>KSeF</w:t>
      </w:r>
      <w:proofErr w:type="spellEnd"/>
      <w:r w:rsidRPr="00611936">
        <w:rPr>
          <w:rFonts w:ascii="Garamond" w:hAnsi="Garamond" w:cs="Garamond"/>
          <w:kern w:val="2"/>
          <w:sz w:val="20"/>
          <w:szCs w:val="20"/>
        </w:rPr>
        <w:t xml:space="preserve">, </w:t>
      </w:r>
      <w:r w:rsidR="00BC7729">
        <w:rPr>
          <w:rFonts w:ascii="Garamond" w:hAnsi="Garamond" w:cs="Garamond"/>
          <w:kern w:val="2"/>
          <w:sz w:val="20"/>
          <w:szCs w:val="20"/>
        </w:rPr>
        <w:t>to</w:t>
      </w:r>
      <w:r w:rsidRPr="00611936">
        <w:rPr>
          <w:rFonts w:ascii="Garamond" w:hAnsi="Garamond" w:cs="Garamond"/>
          <w:kern w:val="2"/>
          <w:sz w:val="20"/>
          <w:szCs w:val="20"/>
        </w:rPr>
        <w:t xml:space="preserve"> Sprzedający, zgodnie z ustawą z dnia 9 listopada 2018 r. o elektronicznym fakturowaniu w zamówieniach publicznych, koncesjach na roboty budowlane lub usługi oraz partnerstwie publiczno- prywatnym (Dz.U. z 2020 r. poz. 1666 ze zm.) ma możliwość przesyłania ustrukturyzowanych faktur elektronicznych drogą elektroniczną za pośrednictwem Platformy Elektronicznego Fakturowania. Zamawiający posiada konto na platformie nr PEPPOL: NIP 6772081964. Jednocześnie Kupujący informuję, że nie dopuszcza wysyłania i odbierania za pośrednictwem platformy innych ustrukturyzowanych dokumentów elektronicznych z wyjątkiem faktur korygujących.</w:t>
      </w:r>
    </w:p>
    <w:p w14:paraId="39EBD903" w14:textId="77777777"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5</w:t>
      </w:r>
    </w:p>
    <w:p w14:paraId="27F12467" w14:textId="77777777" w:rsidR="00B828DE" w:rsidRPr="00611936" w:rsidRDefault="00B828DE" w:rsidP="00BC7729">
      <w:pPr>
        <w:numPr>
          <w:ilvl w:val="0"/>
          <w:numId w:val="116"/>
        </w:numPr>
        <w:tabs>
          <w:tab w:val="left" w:pos="360"/>
        </w:tabs>
        <w:autoSpaceDN/>
        <w:spacing w:line="276" w:lineRule="auto"/>
        <w:contextualSpacing/>
        <w:jc w:val="both"/>
        <w:rPr>
          <w:rFonts w:ascii="Garamond" w:hAnsi="Garamond"/>
          <w:bCs/>
          <w:kern w:val="2"/>
          <w:sz w:val="20"/>
          <w:szCs w:val="20"/>
        </w:rPr>
      </w:pPr>
      <w:r w:rsidRPr="00611936">
        <w:rPr>
          <w:rFonts w:ascii="Garamond" w:hAnsi="Garamond" w:cs="Garamond"/>
          <w:kern w:val="2"/>
          <w:sz w:val="20"/>
          <w:szCs w:val="20"/>
        </w:rPr>
        <w:t>Wraz z Przedmiotem Umowy, Sprzedający dostarczy instrukcje obsługi w  języku polskim i opis techniczny w języku polskim</w:t>
      </w:r>
      <w:r w:rsidRPr="00611936">
        <w:rPr>
          <w:rFonts w:ascii="Garamond" w:hAnsi="Garamond"/>
          <w:sz w:val="20"/>
          <w:szCs w:val="20"/>
        </w:rPr>
        <w:t>, a za zgodą Zamawiającego – ze względu na specyfikę – w języku angielskim)</w:t>
      </w:r>
      <w:r w:rsidRPr="00611936">
        <w:rPr>
          <w:rFonts w:ascii="Garamond" w:hAnsi="Garamond" w:cs="Garamond"/>
          <w:kern w:val="2"/>
          <w:sz w:val="20"/>
          <w:szCs w:val="20"/>
        </w:rPr>
        <w:t>, karty gwarancyjne i/lub inne dokumenty służące do wykonania przez Zamawiającego świadczeń gwarancyjnych/wsparcia technicznego</w:t>
      </w:r>
      <w:r w:rsidRPr="00611936">
        <w:rPr>
          <w:rFonts w:ascii="Garamond" w:hAnsi="Garamond" w:cs="Garamond"/>
          <w:b/>
          <w:kern w:val="2"/>
          <w:sz w:val="20"/>
          <w:szCs w:val="20"/>
        </w:rPr>
        <w:t>.</w:t>
      </w:r>
      <w:r w:rsidRPr="00611936">
        <w:rPr>
          <w:rFonts w:ascii="Garamond" w:hAnsi="Garamond"/>
          <w:sz w:val="20"/>
          <w:szCs w:val="20"/>
        </w:rPr>
        <w:t xml:space="preserve"> </w:t>
      </w:r>
      <w:r w:rsidRPr="00611936">
        <w:rPr>
          <w:rFonts w:ascii="Garamond" w:hAnsi="Garamond" w:cs="Garamond"/>
          <w:bCs/>
          <w:kern w:val="2"/>
          <w:sz w:val="20"/>
          <w:szCs w:val="20"/>
        </w:rPr>
        <w:t xml:space="preserve">Kupujący ma prawo odmówić odbioru w przypadku niedostarczenia przez Sprzedającego wymaganych dokumentów, o których mowa </w:t>
      </w:r>
      <w:r w:rsidRPr="00611936">
        <w:rPr>
          <w:rFonts w:ascii="Garamond" w:hAnsi="Garamond" w:cs="Garamond"/>
          <w:bCs/>
          <w:kern w:val="2"/>
          <w:sz w:val="20"/>
          <w:szCs w:val="20"/>
        </w:rPr>
        <w:br/>
        <w:t>w zdaniu poprzednim.</w:t>
      </w:r>
    </w:p>
    <w:p w14:paraId="65DA8D22" w14:textId="77777777" w:rsidR="00B828DE" w:rsidRPr="00611936" w:rsidRDefault="00B828DE" w:rsidP="00817C6F">
      <w:pPr>
        <w:numPr>
          <w:ilvl w:val="0"/>
          <w:numId w:val="116"/>
        </w:numPr>
        <w:tabs>
          <w:tab w:val="left" w:pos="360"/>
        </w:tabs>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Za termin zapłaty Strony przyjmują dzień obciążenia rachunku bankowego Sprzedającego.</w:t>
      </w:r>
      <w:r w:rsidRPr="00611936">
        <w:rPr>
          <w:rFonts w:ascii="Garamond" w:hAnsi="Garamond" w:cs="Garamond"/>
          <w:strike/>
          <w:kern w:val="2"/>
          <w:sz w:val="20"/>
          <w:szCs w:val="20"/>
        </w:rPr>
        <w:t xml:space="preserve"> </w:t>
      </w:r>
      <w:r w:rsidRPr="00611936">
        <w:rPr>
          <w:rFonts w:ascii="Garamond" w:hAnsi="Garamond" w:cs="Garamond"/>
          <w:kern w:val="2"/>
          <w:sz w:val="20"/>
          <w:szCs w:val="20"/>
        </w:rPr>
        <w:t>Płatność zostanie dokonana na następujący numer rachunku bankowego: ………………………………………………………………………….</w:t>
      </w:r>
    </w:p>
    <w:p w14:paraId="0C652BF1" w14:textId="77777777" w:rsidR="00B828DE" w:rsidRPr="00611936" w:rsidRDefault="00B828DE" w:rsidP="00817C6F">
      <w:pPr>
        <w:numPr>
          <w:ilvl w:val="0"/>
          <w:numId w:val="116"/>
        </w:numPr>
        <w:tabs>
          <w:tab w:val="left" w:pos="360"/>
        </w:tabs>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W przypadku opóźnienia Kupującego z zapłatą należności wynikających z umowy sprzedający zobowiązany będzie przed ewentualnym skierowaniem sprawy o zapłatę na drogę postępowania sądowego wezwać Kupującego do zapłaty na piśmie zakreślając mu dodatkowy 14-dniowy termin do zapłaty liczony od dnia dostarczenia wezwania.</w:t>
      </w:r>
    </w:p>
    <w:p w14:paraId="2053872E" w14:textId="6D733C39"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6</w:t>
      </w:r>
    </w:p>
    <w:p w14:paraId="3F75C641" w14:textId="2804F7B1" w:rsidR="00B828DE" w:rsidRPr="00611936" w:rsidRDefault="00B828DE" w:rsidP="00817C6F">
      <w:pPr>
        <w:numPr>
          <w:ilvl w:val="0"/>
          <w:numId w:val="110"/>
        </w:numPr>
        <w:tabs>
          <w:tab w:val="clear" w:pos="360"/>
          <w:tab w:val="num" w:pos="0"/>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sz w:val="20"/>
          <w:szCs w:val="20"/>
        </w:rPr>
        <w:t xml:space="preserve">Zamówienie zostanie zrealizowane maksymalnie </w:t>
      </w:r>
      <w:r w:rsidRPr="00AD1AC2">
        <w:rPr>
          <w:rFonts w:ascii="Garamond" w:hAnsi="Garamond"/>
          <w:b/>
          <w:bCs/>
          <w:sz w:val="20"/>
          <w:szCs w:val="20"/>
        </w:rPr>
        <w:t>do dnia 23.04.2026 r.</w:t>
      </w:r>
      <w:r w:rsidRPr="00611936">
        <w:rPr>
          <w:rFonts w:ascii="Garamond" w:hAnsi="Garamond"/>
          <w:sz w:val="20"/>
          <w:szCs w:val="20"/>
        </w:rPr>
        <w:t xml:space="preserve"> </w:t>
      </w:r>
      <w:r w:rsidR="00AD1AC2" w:rsidRPr="00AD1AC2">
        <w:rPr>
          <w:rFonts w:ascii="Garamond" w:hAnsi="Garamond"/>
          <w:i/>
          <w:iCs/>
          <w:sz w:val="20"/>
          <w:szCs w:val="20"/>
        </w:rPr>
        <w:t>[</w:t>
      </w:r>
      <w:r w:rsidRPr="00AD1AC2">
        <w:rPr>
          <w:rFonts w:ascii="Garamond" w:hAnsi="Garamond"/>
          <w:i/>
          <w:iCs/>
          <w:sz w:val="20"/>
          <w:szCs w:val="20"/>
        </w:rPr>
        <w:t>Pakiety nr I–III</w:t>
      </w:r>
      <w:r w:rsidR="00AD1AC2" w:rsidRPr="00AD1AC2">
        <w:rPr>
          <w:rFonts w:ascii="Garamond" w:hAnsi="Garamond"/>
          <w:i/>
          <w:iCs/>
          <w:sz w:val="20"/>
          <w:szCs w:val="20"/>
        </w:rPr>
        <w:t>]</w:t>
      </w:r>
      <w:r w:rsidRPr="00611936">
        <w:rPr>
          <w:rFonts w:ascii="Garamond" w:hAnsi="Garamond"/>
          <w:sz w:val="20"/>
          <w:szCs w:val="20"/>
        </w:rPr>
        <w:t>, z zastrzeżeniem, że wsparcie techniczne, o którym mowa w załączniku nr 1, będzie świadczone przez cały okres wskazany w załączniku nr 1 do SWZ – Opis Przedmiotu Zamówienia.</w:t>
      </w:r>
    </w:p>
    <w:p w14:paraId="24437D96" w14:textId="77777777" w:rsidR="00B828DE" w:rsidRPr="00611936" w:rsidRDefault="00B828DE" w:rsidP="00817C6F">
      <w:pPr>
        <w:numPr>
          <w:ilvl w:val="0"/>
          <w:numId w:val="110"/>
        </w:numPr>
        <w:tabs>
          <w:tab w:val="clear" w:pos="360"/>
          <w:tab w:val="num" w:pos="0"/>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cs="Garamond"/>
          <w:kern w:val="2"/>
          <w:sz w:val="20"/>
          <w:szCs w:val="20"/>
        </w:rPr>
        <w:t>Sprzedający zobowiązany jest do powiadomienia Kupującego, pocztą elektroniczną, o terminie realizacji Przedmiotu Umowy na minimum 3 (trzy) dni robocze przed planowaną realizacją. W ślad za tym Strony uzgodnią konkretny termin (dzień i godzina). Brak uzgodnienia terminu realizacji z Kupującym może stanowić podstawę do odmowy jej przyjęcia.</w:t>
      </w:r>
    </w:p>
    <w:p w14:paraId="4C35B264" w14:textId="77777777" w:rsidR="00B828DE" w:rsidRPr="00611936" w:rsidRDefault="00B828DE" w:rsidP="00817C6F">
      <w:pPr>
        <w:numPr>
          <w:ilvl w:val="0"/>
          <w:numId w:val="110"/>
        </w:numPr>
        <w:tabs>
          <w:tab w:val="clear" w:pos="360"/>
          <w:tab w:val="num" w:pos="0"/>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kern w:val="2"/>
          <w:sz w:val="20"/>
          <w:szCs w:val="20"/>
        </w:rPr>
        <w:t>Odbiór przedmiotu umowy odbędzie się w siedzibie Zamawiającego w obecności przedstawicieli stron umowy w terminie ustalonym przez przedstawicieli Zamawiającego i Wykonawcy, z zastrzeżeniem sytuacji, w której dostawa sprzętu informatycznego nastąpi za pośrednictwem podmiotu trzeciego (kuriera).</w:t>
      </w:r>
    </w:p>
    <w:p w14:paraId="43098A6F" w14:textId="34459A9A" w:rsidR="00B828DE" w:rsidRPr="00611936" w:rsidRDefault="00B828DE" w:rsidP="00817C6F">
      <w:pPr>
        <w:numPr>
          <w:ilvl w:val="0"/>
          <w:numId w:val="110"/>
        </w:numPr>
        <w:tabs>
          <w:tab w:val="clear" w:pos="360"/>
          <w:tab w:val="num" w:pos="0"/>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kern w:val="0"/>
          <w:sz w:val="20"/>
          <w:szCs w:val="20"/>
          <w:lang w:eastAsia="pl-PL"/>
        </w:rPr>
        <w:t>Odbiór obejmuje:</w:t>
      </w:r>
      <w:r w:rsidRPr="00611936">
        <w:rPr>
          <w:rFonts w:ascii="Garamond" w:hAnsi="Garamond"/>
          <w:kern w:val="2"/>
          <w:sz w:val="20"/>
          <w:szCs w:val="20"/>
        </w:rPr>
        <w:t xml:space="preserve"> </w:t>
      </w:r>
      <w:r w:rsidRPr="00611936">
        <w:rPr>
          <w:rFonts w:ascii="Garamond" w:hAnsi="Garamond"/>
          <w:sz w:val="20"/>
          <w:szCs w:val="20"/>
        </w:rPr>
        <w:t xml:space="preserve">weryfikację przez Zamawiającego zgodności </w:t>
      </w:r>
      <w:r w:rsidRPr="00817C6F">
        <w:rPr>
          <w:rStyle w:val="Pogrubienie"/>
          <w:rFonts w:ascii="Garamond" w:hAnsi="Garamond"/>
          <w:b w:val="0"/>
          <w:bCs w:val="0"/>
          <w:sz w:val="20"/>
          <w:szCs w:val="20"/>
        </w:rPr>
        <w:t>sprzętu informatycznego</w:t>
      </w:r>
      <w:r w:rsidRPr="00611936">
        <w:rPr>
          <w:rStyle w:val="Pogrubienie"/>
          <w:rFonts w:ascii="Garamond" w:hAnsi="Garamond"/>
          <w:sz w:val="20"/>
          <w:szCs w:val="20"/>
        </w:rPr>
        <w:t xml:space="preserve"> </w:t>
      </w:r>
      <w:r w:rsidRPr="00611936">
        <w:rPr>
          <w:rFonts w:ascii="Garamond" w:hAnsi="Garamond"/>
          <w:sz w:val="20"/>
          <w:szCs w:val="20"/>
        </w:rPr>
        <w:t>oraz oprogramowania i licencji z ofertą i SWZ</w:t>
      </w:r>
      <w:r w:rsidRPr="00611936">
        <w:rPr>
          <w:rFonts w:ascii="Garamond" w:hAnsi="Garamond"/>
          <w:kern w:val="0"/>
          <w:sz w:val="20"/>
          <w:szCs w:val="20"/>
          <w:lang w:eastAsia="pl-PL"/>
        </w:rPr>
        <w:t>,</w:t>
      </w:r>
      <w:r w:rsidRPr="00611936">
        <w:rPr>
          <w:rFonts w:ascii="Garamond" w:hAnsi="Garamond"/>
          <w:kern w:val="2"/>
          <w:sz w:val="20"/>
          <w:szCs w:val="20"/>
        </w:rPr>
        <w:t xml:space="preserve"> </w:t>
      </w:r>
      <w:r w:rsidRPr="00611936">
        <w:rPr>
          <w:rFonts w:ascii="Garamond" w:hAnsi="Garamond"/>
          <w:kern w:val="0"/>
          <w:sz w:val="20"/>
          <w:szCs w:val="20"/>
          <w:lang w:eastAsia="pl-PL"/>
        </w:rPr>
        <w:t>sprawdzenie poprawności instalacji i konfiguracji podstawowej sprzętu, sprawdzenie dostępności funkcji opisanych w Załączniku nr 1,</w:t>
      </w:r>
      <w:r w:rsidRPr="00611936">
        <w:rPr>
          <w:rFonts w:ascii="Garamond" w:hAnsi="Garamond"/>
          <w:kern w:val="2"/>
          <w:sz w:val="20"/>
          <w:szCs w:val="20"/>
        </w:rPr>
        <w:t xml:space="preserve"> </w:t>
      </w:r>
      <w:r w:rsidRPr="00611936">
        <w:rPr>
          <w:rFonts w:ascii="Garamond" w:hAnsi="Garamond"/>
          <w:kern w:val="0"/>
          <w:sz w:val="20"/>
          <w:szCs w:val="20"/>
          <w:lang w:eastAsia="pl-PL"/>
        </w:rPr>
        <w:t>potwierdzenie pełnej aktywacji licencji.</w:t>
      </w:r>
      <w:r w:rsidRPr="00611936">
        <w:rPr>
          <w:rFonts w:ascii="Garamond" w:hAnsi="Garamond"/>
          <w:sz w:val="20"/>
          <w:szCs w:val="20"/>
        </w:rPr>
        <w:t xml:space="preserve">  W zakresie sprzętu informatycznego odbiór obejmuje również: potwierdzenie poprawnego uruchomienia, działania wszystkich podzespołów, zgodności parametrów technicznych, testy poprawności pracy macierzy oraz serwera zgodnie z ich specyfikacją.</w:t>
      </w:r>
    </w:p>
    <w:p w14:paraId="60109193" w14:textId="77777777" w:rsidR="00B828DE" w:rsidRPr="00611936" w:rsidRDefault="00B828DE" w:rsidP="00817C6F">
      <w:pPr>
        <w:numPr>
          <w:ilvl w:val="0"/>
          <w:numId w:val="110"/>
        </w:numPr>
        <w:tabs>
          <w:tab w:val="clear" w:pos="360"/>
          <w:tab w:val="num" w:pos="0"/>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sz w:val="20"/>
          <w:szCs w:val="20"/>
        </w:rPr>
        <w:t>Zamawiający dopuszcza możliwość przeprowadzenia weryfikacji oryginalności dostarczonych licencji i programów komputerowych u Producenta oprogramowania.</w:t>
      </w:r>
    </w:p>
    <w:p w14:paraId="76AD98A7" w14:textId="77777777" w:rsidR="00B828DE" w:rsidRPr="00611936" w:rsidRDefault="00B828DE" w:rsidP="00817C6F">
      <w:pPr>
        <w:numPr>
          <w:ilvl w:val="0"/>
          <w:numId w:val="110"/>
        </w:numPr>
        <w:tabs>
          <w:tab w:val="clear" w:pos="360"/>
          <w:tab w:val="num" w:pos="0"/>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kern w:val="2"/>
          <w:sz w:val="20"/>
          <w:szCs w:val="20"/>
        </w:rPr>
        <w:t xml:space="preserve">Odbiór przedmiotu umowy dotyczy również stwierdzenia prawidłowości zamówienia, jego zgodności z SWZ, ofertą Wykonawcy i celem jakiemu ma służyć. </w:t>
      </w:r>
      <w:r w:rsidRPr="00611936">
        <w:rPr>
          <w:rFonts w:ascii="Garamond" w:hAnsi="Garamond"/>
          <w:kern w:val="0"/>
          <w:sz w:val="20"/>
          <w:szCs w:val="20"/>
          <w:lang w:eastAsia="pl-PL"/>
        </w:rPr>
        <w:t xml:space="preserve">W przypadku stwierdzenia przez Zamawiającego braków lub błędów Sprzedający zobowiązany jest dostarczyć sprzęt informatyczny i licencje bez wskazanych braków lub błędów. </w:t>
      </w:r>
      <w:r w:rsidRPr="00611936">
        <w:rPr>
          <w:rFonts w:ascii="Garamond" w:hAnsi="Garamond"/>
          <w:kern w:val="2"/>
          <w:sz w:val="20"/>
          <w:szCs w:val="20"/>
        </w:rPr>
        <w:t xml:space="preserve"> Czynności te mogą być przez Zamawiającego ponawiane do czasu dokonania odbioru bez uwag albo skorzystania przez Zamawiającego z prawa odstąpienia od Umowy.</w:t>
      </w:r>
    </w:p>
    <w:p w14:paraId="7CC64037" w14:textId="77777777" w:rsidR="00B828DE" w:rsidRPr="00611936" w:rsidRDefault="00B828DE" w:rsidP="00817C6F">
      <w:pPr>
        <w:numPr>
          <w:ilvl w:val="0"/>
          <w:numId w:val="110"/>
        </w:numPr>
        <w:tabs>
          <w:tab w:val="clear" w:pos="360"/>
          <w:tab w:val="num" w:pos="0"/>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kern w:val="2"/>
          <w:sz w:val="20"/>
          <w:szCs w:val="20"/>
        </w:rPr>
        <w:t>Dokonanie odbioru nie zwalnia Wykonawcy od odpowiedzialności i nie wpływa na możliwość skorzystania przez Zamawiającego z uprawnień przysługujących na mocy powszechnie obowiązujących przepisów prawa lub umowy w przypadku nienależytego wykonania umowy, w tym w szczególności naliczenia kar umownych, dochodzenia odszkodowań oraz odstąpienia od Umowy, jeżeli fakt nienależytego wykonania umowy zostanie ujawniony po wykonaniu Umowy.</w:t>
      </w:r>
    </w:p>
    <w:p w14:paraId="5C9A806E" w14:textId="66CCEDDC"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7</w:t>
      </w:r>
    </w:p>
    <w:p w14:paraId="2E3DDEF1" w14:textId="77777777" w:rsidR="00B828DE" w:rsidRPr="00611936" w:rsidRDefault="00B828DE" w:rsidP="00817C6F">
      <w:pPr>
        <w:pStyle w:val="Akapitzlist"/>
        <w:numPr>
          <w:ilvl w:val="1"/>
          <w:numId w:val="116"/>
        </w:numPr>
        <w:tabs>
          <w:tab w:val="left" w:pos="426"/>
        </w:tabs>
        <w:autoSpaceDN/>
        <w:spacing w:after="0"/>
        <w:contextualSpacing/>
        <w:jc w:val="both"/>
        <w:rPr>
          <w:rFonts w:ascii="Garamond" w:hAnsi="Garamond" w:cs="Garamond"/>
          <w:kern w:val="2"/>
          <w:sz w:val="20"/>
          <w:szCs w:val="20"/>
        </w:rPr>
      </w:pPr>
      <w:r w:rsidRPr="00611936">
        <w:rPr>
          <w:rFonts w:ascii="Garamond" w:hAnsi="Garamond" w:cs="Garamond"/>
          <w:kern w:val="2"/>
          <w:sz w:val="20"/>
          <w:szCs w:val="20"/>
        </w:rPr>
        <w:t xml:space="preserve">Sprzedający oświadcza, że </w:t>
      </w:r>
      <w:r w:rsidRPr="00611936">
        <w:rPr>
          <w:rFonts w:ascii="Garamond" w:hAnsi="Garamond"/>
          <w:kern w:val="0"/>
          <w:sz w:val="20"/>
          <w:szCs w:val="20"/>
          <w:lang w:eastAsia="pl-PL"/>
        </w:rPr>
        <w:t xml:space="preserve">dostarczane licencje są legalne, wolne od wad prawnych oraz gotowe do instalacji, posiada wszelkie prawa umożliwiające udzielenie licencji, oraz spełniają wymagania opisane w Załączniku nr 1 i przepisach prawa. </w:t>
      </w:r>
    </w:p>
    <w:p w14:paraId="169E9B5F" w14:textId="77777777" w:rsidR="00B828DE" w:rsidRPr="00611936" w:rsidRDefault="00B828DE" w:rsidP="00817C6F">
      <w:pPr>
        <w:pStyle w:val="Akapitzlist"/>
        <w:numPr>
          <w:ilvl w:val="1"/>
          <w:numId w:val="116"/>
        </w:numPr>
        <w:tabs>
          <w:tab w:val="left" w:pos="426"/>
        </w:tabs>
        <w:autoSpaceDN/>
        <w:spacing w:after="0"/>
        <w:contextualSpacing/>
        <w:jc w:val="both"/>
        <w:rPr>
          <w:rFonts w:ascii="Garamond" w:hAnsi="Garamond" w:cs="Garamond"/>
          <w:kern w:val="2"/>
          <w:sz w:val="20"/>
          <w:szCs w:val="20"/>
        </w:rPr>
      </w:pPr>
      <w:r w:rsidRPr="00611936">
        <w:rPr>
          <w:rFonts w:ascii="Garamond" w:hAnsi="Garamond" w:cs="Garamond"/>
          <w:kern w:val="2"/>
          <w:sz w:val="20"/>
          <w:szCs w:val="20"/>
        </w:rPr>
        <w:t xml:space="preserve">Sprzedający w ramach realizacji zamówienia dostarczy niezbędne </w:t>
      </w:r>
      <w:r w:rsidRPr="00611936">
        <w:rPr>
          <w:rFonts w:ascii="Garamond" w:hAnsi="Garamond"/>
          <w:kern w:val="0"/>
          <w:sz w:val="20"/>
          <w:szCs w:val="20"/>
          <w:lang w:eastAsia="pl-PL"/>
        </w:rPr>
        <w:t>kody aktywacyjne,</w:t>
      </w:r>
      <w:r w:rsidRPr="00611936">
        <w:rPr>
          <w:rFonts w:ascii="Garamond" w:hAnsi="Garamond" w:cs="Garamond"/>
          <w:kern w:val="2"/>
          <w:sz w:val="20"/>
          <w:szCs w:val="20"/>
        </w:rPr>
        <w:t xml:space="preserve"> </w:t>
      </w:r>
      <w:r w:rsidRPr="00611936">
        <w:rPr>
          <w:rFonts w:ascii="Garamond" w:hAnsi="Garamond"/>
          <w:kern w:val="0"/>
          <w:sz w:val="20"/>
          <w:szCs w:val="20"/>
          <w:lang w:eastAsia="pl-PL"/>
        </w:rPr>
        <w:t>klucze licencyjne,</w:t>
      </w:r>
      <w:r w:rsidRPr="00611936">
        <w:rPr>
          <w:rFonts w:ascii="Garamond" w:hAnsi="Garamond" w:cs="Garamond"/>
          <w:kern w:val="2"/>
          <w:sz w:val="20"/>
          <w:szCs w:val="20"/>
        </w:rPr>
        <w:t xml:space="preserve"> </w:t>
      </w:r>
      <w:r w:rsidRPr="00611936">
        <w:rPr>
          <w:rFonts w:ascii="Garamond" w:hAnsi="Garamond"/>
          <w:kern w:val="0"/>
          <w:sz w:val="20"/>
          <w:szCs w:val="20"/>
          <w:lang w:eastAsia="pl-PL"/>
        </w:rPr>
        <w:t>konta dostępowe,</w:t>
      </w:r>
      <w:r w:rsidRPr="00611936">
        <w:rPr>
          <w:rFonts w:ascii="Garamond" w:hAnsi="Garamond" w:cs="Garamond"/>
          <w:kern w:val="2"/>
          <w:sz w:val="20"/>
          <w:szCs w:val="20"/>
        </w:rPr>
        <w:t xml:space="preserve"> </w:t>
      </w:r>
      <w:r w:rsidRPr="00611936">
        <w:rPr>
          <w:rFonts w:ascii="Garamond" w:hAnsi="Garamond"/>
          <w:kern w:val="0"/>
          <w:sz w:val="20"/>
          <w:szCs w:val="20"/>
          <w:lang w:eastAsia="pl-PL"/>
        </w:rPr>
        <w:t>pliki certyfikatów licencyjnych</w:t>
      </w:r>
      <w:r w:rsidRPr="00611936">
        <w:rPr>
          <w:rFonts w:ascii="Garamond" w:hAnsi="Garamond" w:cs="Garamond"/>
          <w:kern w:val="2"/>
          <w:sz w:val="20"/>
          <w:szCs w:val="20"/>
        </w:rPr>
        <w:t xml:space="preserve"> </w:t>
      </w:r>
      <w:r w:rsidRPr="00611936">
        <w:rPr>
          <w:rFonts w:ascii="Garamond" w:hAnsi="Garamond"/>
          <w:kern w:val="0"/>
          <w:sz w:val="20"/>
          <w:szCs w:val="20"/>
          <w:lang w:eastAsia="pl-PL"/>
        </w:rPr>
        <w:t>lub potwierdzenie przypisania do konta producenta.</w:t>
      </w:r>
    </w:p>
    <w:p w14:paraId="5DBB3A7E" w14:textId="77777777" w:rsidR="00B828DE" w:rsidRPr="00611936" w:rsidRDefault="00B828DE" w:rsidP="00817C6F">
      <w:pPr>
        <w:pStyle w:val="Akapitzlist"/>
        <w:numPr>
          <w:ilvl w:val="1"/>
          <w:numId w:val="116"/>
        </w:numPr>
        <w:tabs>
          <w:tab w:val="left" w:pos="426"/>
        </w:tabs>
        <w:autoSpaceDN/>
        <w:spacing w:after="0"/>
        <w:contextualSpacing/>
        <w:jc w:val="both"/>
        <w:rPr>
          <w:rFonts w:ascii="Garamond" w:hAnsi="Garamond" w:cs="Garamond"/>
          <w:kern w:val="2"/>
          <w:sz w:val="20"/>
          <w:szCs w:val="20"/>
        </w:rPr>
      </w:pPr>
      <w:r w:rsidRPr="00611936">
        <w:rPr>
          <w:rFonts w:ascii="Garamond" w:hAnsi="Garamond"/>
          <w:sz w:val="20"/>
          <w:szCs w:val="20"/>
        </w:rPr>
        <w:t xml:space="preserve">Sprzedający oświadcza, że dostarczone oprogramowanie oraz licencje nie są objęte przez producenta statusem End of Life / End of </w:t>
      </w:r>
      <w:proofErr w:type="spellStart"/>
      <w:r w:rsidRPr="00611936">
        <w:rPr>
          <w:rFonts w:ascii="Garamond" w:hAnsi="Garamond"/>
          <w:sz w:val="20"/>
          <w:szCs w:val="20"/>
        </w:rPr>
        <w:t>Support</w:t>
      </w:r>
      <w:proofErr w:type="spellEnd"/>
      <w:r w:rsidRPr="00611936">
        <w:rPr>
          <w:rFonts w:ascii="Garamond" w:hAnsi="Garamond"/>
          <w:sz w:val="20"/>
          <w:szCs w:val="20"/>
        </w:rPr>
        <w:t xml:space="preserve"> oraz nie utracą takiego wsparcia technicznego.</w:t>
      </w:r>
    </w:p>
    <w:p w14:paraId="72BFC957" w14:textId="77777777" w:rsidR="00B828DE" w:rsidRPr="00611936" w:rsidRDefault="00B828DE" w:rsidP="00817C6F">
      <w:pPr>
        <w:pStyle w:val="Akapitzlist"/>
        <w:numPr>
          <w:ilvl w:val="1"/>
          <w:numId w:val="116"/>
        </w:numPr>
        <w:tabs>
          <w:tab w:val="left" w:pos="426"/>
        </w:tabs>
        <w:autoSpaceDN/>
        <w:spacing w:after="0"/>
        <w:contextualSpacing/>
        <w:jc w:val="both"/>
        <w:rPr>
          <w:rFonts w:ascii="Garamond" w:hAnsi="Garamond" w:cs="Garamond"/>
          <w:kern w:val="2"/>
          <w:sz w:val="20"/>
          <w:szCs w:val="20"/>
        </w:rPr>
      </w:pPr>
      <w:r w:rsidRPr="00611936">
        <w:rPr>
          <w:rFonts w:ascii="Garamond" w:hAnsi="Garamond"/>
          <w:sz w:val="20"/>
          <w:szCs w:val="20"/>
        </w:rPr>
        <w:t>Wraz z licencją wykonawca oświadcza, że producent nie wymaga od Zamawiającego zawierania dodatkowych umów lub ponoszenia ukrytych kosztów.</w:t>
      </w:r>
    </w:p>
    <w:p w14:paraId="429BF914" w14:textId="22068F37"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8</w:t>
      </w:r>
    </w:p>
    <w:p w14:paraId="74AF5273" w14:textId="77777777" w:rsidR="00B828DE" w:rsidRPr="00611936" w:rsidRDefault="00B828DE" w:rsidP="00B828DE">
      <w:pPr>
        <w:autoSpaceDN/>
        <w:spacing w:line="276" w:lineRule="auto"/>
        <w:contextualSpacing/>
        <w:jc w:val="both"/>
        <w:rPr>
          <w:rFonts w:ascii="Garamond" w:hAnsi="Garamond" w:cs="Garamond"/>
          <w:b/>
          <w:kern w:val="2"/>
          <w:sz w:val="20"/>
          <w:szCs w:val="20"/>
        </w:rPr>
      </w:pPr>
      <w:r w:rsidRPr="00611936">
        <w:rPr>
          <w:rFonts w:ascii="Garamond" w:hAnsi="Garamond"/>
          <w:sz w:val="20"/>
          <w:szCs w:val="20"/>
        </w:rPr>
        <w:t>Sprzedający oświadcza, że dostarczony sprzęt [serwer / macierz dyskowa – w zależności od pakietu] jest fabrycznie nowy, wolny od wad technicznych i prawnych, pochodzi z oficjalnej dystrybucji producenta oraz spełnia wymagania określone w Załączniku nr 1 do SWZ.</w:t>
      </w:r>
    </w:p>
    <w:p w14:paraId="293BCCBC" w14:textId="4DA0A985"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9</w:t>
      </w:r>
    </w:p>
    <w:p w14:paraId="762A05E3" w14:textId="77777777" w:rsidR="00B828DE" w:rsidRPr="00611936" w:rsidRDefault="00B828DE" w:rsidP="00817C6F">
      <w:pPr>
        <w:numPr>
          <w:ilvl w:val="3"/>
          <w:numId w:val="111"/>
        </w:numPr>
        <w:tabs>
          <w:tab w:val="left" w:pos="426"/>
        </w:tabs>
        <w:autoSpaceDN/>
        <w:spacing w:line="276" w:lineRule="auto"/>
        <w:contextualSpacing/>
        <w:jc w:val="both"/>
        <w:rPr>
          <w:rFonts w:ascii="Garamond" w:hAnsi="Garamond"/>
          <w:kern w:val="2"/>
          <w:sz w:val="20"/>
          <w:szCs w:val="20"/>
        </w:rPr>
      </w:pPr>
      <w:r w:rsidRPr="00611936">
        <w:rPr>
          <w:rFonts w:ascii="Garamond" w:hAnsi="Garamond"/>
          <w:kern w:val="0"/>
          <w:sz w:val="20"/>
          <w:szCs w:val="20"/>
          <w:lang w:eastAsia="pl-PL"/>
        </w:rPr>
        <w:t xml:space="preserve">Sprzedający zapewnia </w:t>
      </w:r>
      <w:r w:rsidRPr="00611936">
        <w:rPr>
          <w:rFonts w:ascii="Garamond" w:hAnsi="Garamond"/>
          <w:sz w:val="20"/>
          <w:szCs w:val="20"/>
        </w:rPr>
        <w:t xml:space="preserve">prawidłowe działanie oprogramowania oraz utrzymania ważności licencji w okresie wskazanym w załączniku nr 1 </w:t>
      </w:r>
      <w:r w:rsidRPr="00611936">
        <w:rPr>
          <w:rFonts w:ascii="Garamond" w:hAnsi="Garamond"/>
          <w:kern w:val="0"/>
          <w:sz w:val="20"/>
          <w:szCs w:val="20"/>
          <w:lang w:eastAsia="pl-PL"/>
        </w:rPr>
        <w:t>(zgodnie z ofertą).</w:t>
      </w:r>
    </w:p>
    <w:p w14:paraId="4530BB24" w14:textId="77777777" w:rsidR="00B828DE" w:rsidRPr="00611936" w:rsidRDefault="00B828DE" w:rsidP="00817C6F">
      <w:pPr>
        <w:numPr>
          <w:ilvl w:val="0"/>
          <w:numId w:val="111"/>
        </w:numPr>
        <w:suppressAutoHyphens w:val="0"/>
        <w:autoSpaceDN/>
        <w:spacing w:line="276" w:lineRule="auto"/>
        <w:jc w:val="both"/>
        <w:textAlignment w:val="auto"/>
        <w:rPr>
          <w:rFonts w:ascii="Garamond" w:hAnsi="Garamond"/>
          <w:kern w:val="0"/>
          <w:sz w:val="20"/>
          <w:szCs w:val="20"/>
          <w:lang w:eastAsia="pl-PL"/>
        </w:rPr>
      </w:pPr>
      <w:bookmarkStart w:id="18" w:name="_Hlk216970617"/>
      <w:r w:rsidRPr="00611936">
        <w:rPr>
          <w:rFonts w:ascii="Garamond" w:hAnsi="Garamond"/>
          <w:kern w:val="0"/>
          <w:sz w:val="20"/>
          <w:szCs w:val="20"/>
          <w:lang w:eastAsia="pl-PL"/>
        </w:rPr>
        <w:t>Wsparcie, o którym mowa w ust. 1, obejmuje:</w:t>
      </w:r>
    </w:p>
    <w:p w14:paraId="798840A5" w14:textId="77777777" w:rsidR="00B828DE" w:rsidRPr="00611936" w:rsidRDefault="00B828DE" w:rsidP="00817C6F">
      <w:pPr>
        <w:numPr>
          <w:ilvl w:val="1"/>
          <w:numId w:val="111"/>
        </w:numPr>
        <w:suppressAutoHyphens w:val="0"/>
        <w:autoSpaceDN/>
        <w:spacing w:line="276" w:lineRule="auto"/>
        <w:jc w:val="both"/>
        <w:textAlignment w:val="auto"/>
        <w:rPr>
          <w:rFonts w:ascii="Garamond" w:hAnsi="Garamond"/>
          <w:kern w:val="0"/>
          <w:sz w:val="20"/>
          <w:szCs w:val="20"/>
          <w:lang w:eastAsia="pl-PL"/>
        </w:rPr>
      </w:pPr>
      <w:r w:rsidRPr="00611936">
        <w:rPr>
          <w:rFonts w:ascii="Garamond" w:hAnsi="Garamond"/>
          <w:kern w:val="0"/>
          <w:sz w:val="20"/>
          <w:szCs w:val="20"/>
          <w:lang w:eastAsia="pl-PL"/>
        </w:rPr>
        <w:t>usuwanie błędów,</w:t>
      </w:r>
    </w:p>
    <w:p w14:paraId="7B2501B5" w14:textId="77777777" w:rsidR="00B828DE" w:rsidRPr="00611936" w:rsidRDefault="00B828DE" w:rsidP="00817C6F">
      <w:pPr>
        <w:numPr>
          <w:ilvl w:val="1"/>
          <w:numId w:val="111"/>
        </w:numPr>
        <w:suppressAutoHyphens w:val="0"/>
        <w:autoSpaceDN/>
        <w:spacing w:line="276" w:lineRule="auto"/>
        <w:jc w:val="both"/>
        <w:textAlignment w:val="auto"/>
        <w:rPr>
          <w:rFonts w:ascii="Garamond" w:hAnsi="Garamond"/>
          <w:kern w:val="0"/>
          <w:sz w:val="20"/>
          <w:szCs w:val="20"/>
          <w:lang w:eastAsia="pl-PL"/>
        </w:rPr>
      </w:pPr>
      <w:r w:rsidRPr="00611936">
        <w:rPr>
          <w:rFonts w:ascii="Garamond" w:hAnsi="Garamond"/>
          <w:kern w:val="0"/>
          <w:sz w:val="20"/>
          <w:szCs w:val="20"/>
          <w:lang w:eastAsia="pl-PL"/>
        </w:rPr>
        <w:t>poprawki bezpieczeństwa,</w:t>
      </w:r>
    </w:p>
    <w:p w14:paraId="55BF820D" w14:textId="77777777" w:rsidR="00B828DE" w:rsidRPr="00611936" w:rsidRDefault="00B828DE" w:rsidP="00817C6F">
      <w:pPr>
        <w:numPr>
          <w:ilvl w:val="1"/>
          <w:numId w:val="111"/>
        </w:numPr>
        <w:suppressAutoHyphens w:val="0"/>
        <w:autoSpaceDN/>
        <w:spacing w:line="276" w:lineRule="auto"/>
        <w:jc w:val="both"/>
        <w:textAlignment w:val="auto"/>
        <w:rPr>
          <w:rFonts w:ascii="Garamond" w:hAnsi="Garamond"/>
          <w:kern w:val="0"/>
          <w:sz w:val="20"/>
          <w:szCs w:val="20"/>
          <w:lang w:eastAsia="pl-PL"/>
        </w:rPr>
      </w:pPr>
      <w:r w:rsidRPr="00611936">
        <w:rPr>
          <w:rFonts w:ascii="Garamond" w:hAnsi="Garamond"/>
          <w:kern w:val="0"/>
          <w:sz w:val="20"/>
          <w:szCs w:val="20"/>
          <w:lang w:eastAsia="pl-PL"/>
        </w:rPr>
        <w:t>pomoc techniczną i konsultacje.</w:t>
      </w:r>
    </w:p>
    <w:p w14:paraId="2EED0BF5" w14:textId="5D6DED29" w:rsidR="00B828DE" w:rsidRPr="00611936" w:rsidRDefault="00B828DE" w:rsidP="00B828DE">
      <w:pPr>
        <w:suppressAutoHyphens w:val="0"/>
        <w:autoSpaceDN/>
        <w:spacing w:line="276" w:lineRule="auto"/>
        <w:jc w:val="both"/>
        <w:textAlignment w:val="auto"/>
        <w:rPr>
          <w:rFonts w:ascii="Garamond" w:hAnsi="Garamond"/>
          <w:sz w:val="20"/>
          <w:szCs w:val="20"/>
        </w:rPr>
      </w:pPr>
      <w:r w:rsidRPr="00611936">
        <w:rPr>
          <w:rFonts w:ascii="Garamond" w:hAnsi="Garamond"/>
          <w:kern w:val="0"/>
          <w:sz w:val="20"/>
          <w:szCs w:val="20"/>
          <w:lang w:eastAsia="pl-PL"/>
        </w:rPr>
        <w:t xml:space="preserve">3.         </w:t>
      </w:r>
      <w:r w:rsidRPr="00611936">
        <w:rPr>
          <w:rFonts w:ascii="Garamond" w:hAnsi="Garamond"/>
          <w:sz w:val="20"/>
          <w:szCs w:val="20"/>
        </w:rPr>
        <w:t>W zakresie sprzętu [pakiet II] gwarancja obejmuje:</w:t>
      </w:r>
    </w:p>
    <w:p w14:paraId="56F08AAC" w14:textId="6D623941" w:rsidR="00B828DE" w:rsidRPr="00611936" w:rsidRDefault="00B828DE" w:rsidP="00B828DE">
      <w:pPr>
        <w:suppressAutoHyphens w:val="0"/>
        <w:autoSpaceDN/>
        <w:spacing w:line="276" w:lineRule="auto"/>
        <w:jc w:val="both"/>
        <w:textAlignment w:val="auto"/>
        <w:rPr>
          <w:rFonts w:ascii="Garamond" w:hAnsi="Garamond"/>
          <w:sz w:val="20"/>
          <w:szCs w:val="20"/>
        </w:rPr>
      </w:pPr>
      <w:r w:rsidRPr="00611936">
        <w:rPr>
          <w:rFonts w:ascii="Garamond" w:hAnsi="Garamond"/>
          <w:sz w:val="20"/>
          <w:szCs w:val="20"/>
        </w:rPr>
        <w:t>1)     naprawę lub wymianę uszkodzonych komponentów serwera i macierzy,</w:t>
      </w:r>
    </w:p>
    <w:p w14:paraId="6504CC10" w14:textId="6F9E21CC" w:rsidR="00B828DE" w:rsidRPr="00611936" w:rsidRDefault="00B828DE" w:rsidP="00B828DE">
      <w:pPr>
        <w:suppressAutoHyphens w:val="0"/>
        <w:autoSpaceDN/>
        <w:spacing w:line="276" w:lineRule="auto"/>
        <w:jc w:val="both"/>
        <w:textAlignment w:val="auto"/>
        <w:rPr>
          <w:rFonts w:ascii="Garamond" w:hAnsi="Garamond"/>
          <w:sz w:val="20"/>
          <w:szCs w:val="20"/>
        </w:rPr>
      </w:pPr>
      <w:r w:rsidRPr="00611936">
        <w:rPr>
          <w:rFonts w:ascii="Garamond" w:hAnsi="Garamond"/>
          <w:sz w:val="20"/>
          <w:szCs w:val="20"/>
        </w:rPr>
        <w:t>2)     wsparcie techniczne (o ile dotyczy zgodnie z treścią załącznika nr 1 do SWZ),</w:t>
      </w:r>
    </w:p>
    <w:p w14:paraId="04156B04" w14:textId="7A9FC05B" w:rsidR="00B828DE" w:rsidRPr="00611936" w:rsidRDefault="00B828DE" w:rsidP="00B828DE">
      <w:pPr>
        <w:suppressAutoHyphens w:val="0"/>
        <w:autoSpaceDN/>
        <w:spacing w:line="276" w:lineRule="auto"/>
        <w:jc w:val="both"/>
        <w:textAlignment w:val="auto"/>
        <w:rPr>
          <w:rFonts w:ascii="Garamond" w:hAnsi="Garamond"/>
          <w:sz w:val="20"/>
          <w:szCs w:val="20"/>
        </w:rPr>
      </w:pPr>
      <w:r w:rsidRPr="00611936">
        <w:rPr>
          <w:rFonts w:ascii="Garamond" w:hAnsi="Garamond"/>
          <w:sz w:val="20"/>
          <w:szCs w:val="20"/>
        </w:rPr>
        <w:t>3)     naprawę awarii sprzętowych,</w:t>
      </w:r>
    </w:p>
    <w:p w14:paraId="44B72CD4" w14:textId="09CE4ACB" w:rsidR="00B828DE" w:rsidRPr="00611936" w:rsidRDefault="00B828DE" w:rsidP="00B828DE">
      <w:pPr>
        <w:suppressAutoHyphens w:val="0"/>
        <w:autoSpaceDN/>
        <w:spacing w:line="276" w:lineRule="auto"/>
        <w:jc w:val="both"/>
        <w:textAlignment w:val="auto"/>
        <w:rPr>
          <w:rFonts w:ascii="Garamond" w:hAnsi="Garamond"/>
          <w:kern w:val="0"/>
          <w:sz w:val="20"/>
          <w:szCs w:val="20"/>
          <w:lang w:eastAsia="pl-PL"/>
        </w:rPr>
      </w:pPr>
      <w:r w:rsidRPr="00611936">
        <w:rPr>
          <w:rFonts w:ascii="Garamond" w:hAnsi="Garamond"/>
          <w:sz w:val="20"/>
          <w:szCs w:val="20"/>
        </w:rPr>
        <w:t>4)     wymianę dysków w macierzy</w:t>
      </w:r>
      <w:bookmarkEnd w:id="18"/>
    </w:p>
    <w:p w14:paraId="423F9995" w14:textId="7C75A0CD" w:rsidR="00B828DE" w:rsidRPr="00611936" w:rsidRDefault="00B828DE" w:rsidP="00817C6F">
      <w:pPr>
        <w:numPr>
          <w:ilvl w:val="0"/>
          <w:numId w:val="137"/>
        </w:numPr>
        <w:suppressAutoHyphens w:val="0"/>
        <w:autoSpaceDN/>
        <w:spacing w:line="276" w:lineRule="auto"/>
        <w:jc w:val="both"/>
        <w:textAlignment w:val="auto"/>
        <w:rPr>
          <w:rFonts w:ascii="Garamond" w:hAnsi="Garamond"/>
          <w:kern w:val="0"/>
          <w:sz w:val="20"/>
          <w:szCs w:val="20"/>
          <w:lang w:eastAsia="pl-PL"/>
        </w:rPr>
      </w:pPr>
      <w:r w:rsidRPr="00611936">
        <w:rPr>
          <w:rFonts w:ascii="Garamond" w:hAnsi="Garamond"/>
          <w:kern w:val="0"/>
          <w:sz w:val="20"/>
          <w:szCs w:val="20"/>
          <w:lang w:eastAsia="pl-PL"/>
        </w:rPr>
        <w:t>O ile postanowienia Załącznika nr 1 nie stanowią inaczej, czas reakcji na zgłoszenie: do 24 godzin w dni robocze w przypadku</w:t>
      </w:r>
      <w:r w:rsidRPr="00611936">
        <w:rPr>
          <w:rFonts w:ascii="Garamond" w:hAnsi="Garamond"/>
          <w:b/>
          <w:bCs/>
          <w:kern w:val="0"/>
          <w:sz w:val="20"/>
          <w:szCs w:val="20"/>
          <w:lang w:eastAsia="pl-PL"/>
        </w:rPr>
        <w:t xml:space="preserve"> </w:t>
      </w:r>
      <w:r w:rsidRPr="00611936">
        <w:rPr>
          <w:rFonts w:ascii="Garamond" w:hAnsi="Garamond"/>
          <w:kern w:val="0"/>
          <w:sz w:val="20"/>
          <w:szCs w:val="20"/>
          <w:lang w:eastAsia="pl-PL"/>
        </w:rPr>
        <w:t>błędów krytycznych/istotnych usterek w przypadku sprzęt informatycznego (tj. takie które uniemożliwiają dalsze funkcjonowanie asortymentu)</w:t>
      </w:r>
      <w:r w:rsidR="00BC7729">
        <w:rPr>
          <w:rFonts w:ascii="Garamond" w:hAnsi="Garamond"/>
          <w:kern w:val="0"/>
          <w:sz w:val="20"/>
          <w:szCs w:val="20"/>
          <w:lang w:eastAsia="pl-PL"/>
        </w:rPr>
        <w:t xml:space="preserve"> od momentu zgłoszenia</w:t>
      </w:r>
      <w:r w:rsidRPr="00611936">
        <w:rPr>
          <w:rFonts w:ascii="Garamond" w:hAnsi="Garamond"/>
          <w:kern w:val="0"/>
          <w:sz w:val="20"/>
          <w:szCs w:val="20"/>
          <w:lang w:eastAsia="pl-PL"/>
        </w:rPr>
        <w:t>. Pozostałe błędy/usterki – w terminie do 5 dni roboczych</w:t>
      </w:r>
      <w:r w:rsidR="00BC7729">
        <w:rPr>
          <w:rFonts w:ascii="Garamond" w:hAnsi="Garamond"/>
          <w:kern w:val="0"/>
          <w:sz w:val="20"/>
          <w:szCs w:val="20"/>
          <w:lang w:eastAsia="pl-PL"/>
        </w:rPr>
        <w:t xml:space="preserve"> od dnia zgłoszenia</w:t>
      </w:r>
      <w:r w:rsidRPr="00611936">
        <w:rPr>
          <w:rFonts w:ascii="Garamond" w:hAnsi="Garamond"/>
          <w:kern w:val="0"/>
          <w:sz w:val="20"/>
          <w:szCs w:val="20"/>
          <w:lang w:eastAsia="pl-PL"/>
        </w:rPr>
        <w:t>.</w:t>
      </w:r>
    </w:p>
    <w:p w14:paraId="1CF3B76E" w14:textId="77777777" w:rsidR="00B828DE" w:rsidRPr="00611936" w:rsidRDefault="00B828DE" w:rsidP="00817C6F">
      <w:pPr>
        <w:numPr>
          <w:ilvl w:val="0"/>
          <w:numId w:val="137"/>
        </w:numPr>
        <w:suppressAutoHyphens w:val="0"/>
        <w:autoSpaceDN/>
        <w:spacing w:line="276" w:lineRule="auto"/>
        <w:jc w:val="both"/>
        <w:textAlignment w:val="auto"/>
        <w:rPr>
          <w:rFonts w:ascii="Garamond" w:hAnsi="Garamond"/>
          <w:kern w:val="0"/>
          <w:sz w:val="20"/>
          <w:szCs w:val="20"/>
          <w:lang w:eastAsia="pl-PL"/>
        </w:rPr>
      </w:pPr>
      <w:r w:rsidRPr="00611936">
        <w:rPr>
          <w:rFonts w:ascii="Garamond" w:hAnsi="Garamond"/>
          <w:kern w:val="0"/>
          <w:sz w:val="20"/>
          <w:szCs w:val="20"/>
          <w:lang w:eastAsia="pl-PL"/>
        </w:rPr>
        <w:t>Zgłoszenia mogą być składane mailowo lub poprzez system zgłoszeń producenta.</w:t>
      </w:r>
    </w:p>
    <w:p w14:paraId="00D6066F" w14:textId="77777777" w:rsidR="00B828DE" w:rsidRPr="00611936" w:rsidRDefault="00B828DE" w:rsidP="00817C6F">
      <w:pPr>
        <w:numPr>
          <w:ilvl w:val="0"/>
          <w:numId w:val="137"/>
        </w:numPr>
        <w:suppressAutoHyphens w:val="0"/>
        <w:autoSpaceDN/>
        <w:spacing w:line="276" w:lineRule="auto"/>
        <w:jc w:val="both"/>
        <w:textAlignment w:val="auto"/>
        <w:rPr>
          <w:rFonts w:ascii="Garamond" w:hAnsi="Garamond"/>
          <w:kern w:val="0"/>
          <w:sz w:val="20"/>
          <w:szCs w:val="20"/>
          <w:lang w:eastAsia="pl-PL"/>
        </w:rPr>
      </w:pPr>
      <w:r w:rsidRPr="00611936">
        <w:rPr>
          <w:rFonts w:ascii="Garamond" w:hAnsi="Garamond"/>
          <w:bCs/>
          <w:kern w:val="2"/>
          <w:sz w:val="20"/>
          <w:szCs w:val="20"/>
        </w:rPr>
        <w:t>Strony ustalają, że za dni robocze służące do obliczenia terminu wykonania obowiązków wymienionych w niniejszym paragrafie, Strony przyjmują dni od poniedziałku do piątku, z wyłączeniem dni ustawowo wolnych od pracy.</w:t>
      </w:r>
    </w:p>
    <w:p w14:paraId="2DC18B38" w14:textId="77777777" w:rsidR="00B828DE" w:rsidRPr="00611936" w:rsidRDefault="00B828DE" w:rsidP="00817C6F">
      <w:pPr>
        <w:numPr>
          <w:ilvl w:val="0"/>
          <w:numId w:val="137"/>
        </w:numPr>
        <w:suppressAutoHyphens w:val="0"/>
        <w:autoSpaceDN/>
        <w:spacing w:line="276" w:lineRule="auto"/>
        <w:jc w:val="both"/>
        <w:textAlignment w:val="auto"/>
        <w:rPr>
          <w:rFonts w:ascii="Garamond" w:hAnsi="Garamond"/>
          <w:kern w:val="0"/>
          <w:sz w:val="20"/>
          <w:szCs w:val="20"/>
          <w:lang w:eastAsia="pl-PL"/>
        </w:rPr>
      </w:pPr>
      <w:r w:rsidRPr="00611936">
        <w:rPr>
          <w:rFonts w:ascii="Garamond" w:hAnsi="Garamond"/>
          <w:bCs/>
          <w:kern w:val="2"/>
          <w:sz w:val="20"/>
          <w:szCs w:val="20"/>
        </w:rPr>
        <w:t xml:space="preserve">Strony ustalają, ze </w:t>
      </w:r>
      <w:r w:rsidRPr="00611936">
        <w:rPr>
          <w:rFonts w:ascii="Garamond" w:hAnsi="Garamond"/>
          <w:kern w:val="2"/>
          <w:sz w:val="20"/>
          <w:szCs w:val="20"/>
        </w:rPr>
        <w:t xml:space="preserve">Zamawiający może dokonać zgłoszenia za pomocą takich kanałów komunikacji, jak aplikacja serwisowa (zgłoszeniowa) udostępnionej przez Wykonawcę, przez przesłanie zgłoszenia pocztą elektroniczną, lub innych uzgodnionych pisemnie pomiędzy Stronami a zgłoszenie dokonane za pomocą każdego z nich jest uznawane za dokonane skutecznie z chwilą, gdy zgłoszenie dotarło do Wykonawcy lub zostało wprowadzone do środka komunikacji elektronicznej w taki sposób, że Wykonawca mógł zapoznać się z jego treścią. Postanowienia o których mowa w zdaniu poprzedzającym stosuje się odpowiednio do uprawień Kupującego wskazanych w </w:t>
      </w:r>
      <w:r w:rsidRPr="00611936">
        <w:rPr>
          <w:rFonts w:ascii="Garamond" w:hAnsi="Garamond" w:cs="Garamond"/>
          <w:b/>
          <w:kern w:val="2"/>
          <w:sz w:val="20"/>
          <w:szCs w:val="20"/>
        </w:rPr>
        <w:t>§ 11.</w:t>
      </w:r>
    </w:p>
    <w:p w14:paraId="7506B457" w14:textId="3C745E06" w:rsidR="00B828DE" w:rsidRPr="00611936" w:rsidRDefault="00B828DE" w:rsidP="00B828DE">
      <w:pPr>
        <w:autoSpaceDN/>
        <w:spacing w:line="276" w:lineRule="auto"/>
        <w:contextualSpacing/>
        <w:jc w:val="center"/>
        <w:rPr>
          <w:rFonts w:ascii="Garamond" w:hAnsi="Garamond" w:cs="Garamond"/>
          <w:b/>
          <w:kern w:val="2"/>
          <w:sz w:val="20"/>
          <w:szCs w:val="20"/>
        </w:rPr>
      </w:pPr>
      <w:r w:rsidRPr="00611936">
        <w:rPr>
          <w:rFonts w:ascii="Garamond" w:hAnsi="Garamond" w:cs="Garamond"/>
          <w:b/>
          <w:kern w:val="2"/>
          <w:sz w:val="20"/>
          <w:szCs w:val="20"/>
        </w:rPr>
        <w:t>§ 10</w:t>
      </w:r>
    </w:p>
    <w:p w14:paraId="1D416083" w14:textId="77777777" w:rsidR="00B828DE" w:rsidRPr="00611936" w:rsidRDefault="00B828DE" w:rsidP="00B828DE">
      <w:pPr>
        <w:tabs>
          <w:tab w:val="left" w:pos="426"/>
        </w:tabs>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Realizacja Przedmiotu Umowy, w tym dostawa, nastąpi do siedziby Kupującego – 5 Wojskowy Szpital Kliniczny z Polikliniką w Krakowie,  ul. Wrocławska 1 – 3, 30 – 901 Kraków.</w:t>
      </w:r>
    </w:p>
    <w:p w14:paraId="58F50248" w14:textId="77777777" w:rsidR="00326D12" w:rsidRDefault="00326D12" w:rsidP="00B828DE">
      <w:pPr>
        <w:autoSpaceDN/>
        <w:spacing w:line="276" w:lineRule="auto"/>
        <w:contextualSpacing/>
        <w:jc w:val="center"/>
        <w:rPr>
          <w:rFonts w:ascii="Garamond" w:hAnsi="Garamond" w:cs="Garamond"/>
          <w:b/>
          <w:kern w:val="2"/>
          <w:sz w:val="20"/>
          <w:szCs w:val="20"/>
        </w:rPr>
      </w:pPr>
    </w:p>
    <w:p w14:paraId="702036DC" w14:textId="7B4D20EC" w:rsidR="00B828DE" w:rsidRPr="00611936" w:rsidRDefault="00B828DE" w:rsidP="00B828DE">
      <w:pPr>
        <w:autoSpaceDN/>
        <w:spacing w:line="276" w:lineRule="auto"/>
        <w:contextualSpacing/>
        <w:jc w:val="center"/>
        <w:rPr>
          <w:rFonts w:ascii="Garamond" w:hAnsi="Garamond" w:cs="Garamond"/>
          <w:b/>
          <w:kern w:val="2"/>
          <w:sz w:val="20"/>
          <w:szCs w:val="20"/>
        </w:rPr>
      </w:pPr>
      <w:r w:rsidRPr="00611936">
        <w:rPr>
          <w:rFonts w:ascii="Garamond" w:hAnsi="Garamond" w:cs="Garamond"/>
          <w:b/>
          <w:kern w:val="2"/>
          <w:sz w:val="20"/>
          <w:szCs w:val="20"/>
        </w:rPr>
        <w:t>§ 11</w:t>
      </w:r>
    </w:p>
    <w:p w14:paraId="1EE59BBF" w14:textId="77777777" w:rsidR="00B828DE" w:rsidRPr="00BC7729" w:rsidRDefault="00B828DE" w:rsidP="00817C6F">
      <w:pPr>
        <w:numPr>
          <w:ilvl w:val="0"/>
          <w:numId w:val="112"/>
        </w:numPr>
        <w:tabs>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cs="Garamond"/>
          <w:kern w:val="2"/>
          <w:sz w:val="20"/>
          <w:szCs w:val="20"/>
        </w:rPr>
        <w:t>Odpowiedzialność Sprzedającego z tytułu rękojmi za wady fizyczne dotyczy wad przedmiotu umowy istniejących w czasie dokonywania czynności odbioru oraz wad powstałych po odbiorze, lecz z przyczyn tkwiących w przedmiocie umowy w chwili odbioru, wygasa po upływie 24 miesięcy od daty dokonania prawidłowego odbioru przedmiotu umowy. Zasady usuwania wad fizycznych w ramach rękojmi (w tym uprawnienia Kupującego z tego tytułu i obowiązki Sprzedającego w tym zakresie) są takie same jak w przypadku usuwania wad fizycznych w ramach gwarancji.</w:t>
      </w:r>
    </w:p>
    <w:p w14:paraId="6994B1BF" w14:textId="7F99A7A0" w:rsidR="00B828DE" w:rsidRPr="00BC7729" w:rsidRDefault="00B828DE" w:rsidP="00817C6F">
      <w:pPr>
        <w:numPr>
          <w:ilvl w:val="0"/>
          <w:numId w:val="112"/>
        </w:numPr>
        <w:tabs>
          <w:tab w:val="left" w:pos="426"/>
        </w:tabs>
        <w:autoSpaceDN/>
        <w:spacing w:line="276" w:lineRule="auto"/>
        <w:ind w:left="0" w:firstLine="0"/>
        <w:contextualSpacing/>
        <w:jc w:val="both"/>
        <w:rPr>
          <w:rFonts w:ascii="Garamond" w:hAnsi="Garamond"/>
          <w:kern w:val="2"/>
          <w:sz w:val="20"/>
          <w:szCs w:val="20"/>
        </w:rPr>
      </w:pPr>
      <w:r w:rsidRPr="00BC7729">
        <w:rPr>
          <w:rFonts w:ascii="Garamond" w:hAnsi="Garamond"/>
          <w:kern w:val="0"/>
          <w:sz w:val="20"/>
          <w:szCs w:val="20"/>
          <w:lang w:eastAsia="pl-PL"/>
        </w:rPr>
        <w:t xml:space="preserve">Wady zgłaszane będą w formie elektronicznej według zasad wskazanych w </w:t>
      </w:r>
      <w:r w:rsidRPr="00BC7729">
        <w:rPr>
          <w:rFonts w:ascii="Garamond" w:hAnsi="Garamond" w:cs="Garamond"/>
          <w:kern w:val="2"/>
          <w:sz w:val="20"/>
          <w:szCs w:val="20"/>
        </w:rPr>
        <w:t xml:space="preserve">§ </w:t>
      </w:r>
      <w:r w:rsidR="00BC7729">
        <w:rPr>
          <w:rFonts w:ascii="Garamond" w:hAnsi="Garamond" w:cs="Garamond"/>
          <w:kern w:val="2"/>
          <w:sz w:val="20"/>
          <w:szCs w:val="20"/>
        </w:rPr>
        <w:t>9</w:t>
      </w:r>
      <w:r w:rsidRPr="00BC7729">
        <w:rPr>
          <w:rFonts w:ascii="Garamond" w:hAnsi="Garamond" w:cs="Garamond"/>
          <w:kern w:val="2"/>
          <w:sz w:val="20"/>
          <w:szCs w:val="20"/>
        </w:rPr>
        <w:t xml:space="preserve">. </w:t>
      </w:r>
    </w:p>
    <w:p w14:paraId="0873D18B" w14:textId="77777777" w:rsidR="00B828DE" w:rsidRPr="00611936" w:rsidRDefault="00B828DE" w:rsidP="00817C6F">
      <w:pPr>
        <w:numPr>
          <w:ilvl w:val="0"/>
          <w:numId w:val="112"/>
        </w:numPr>
        <w:tabs>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cs="Garamond"/>
          <w:kern w:val="2"/>
          <w:sz w:val="20"/>
          <w:szCs w:val="20"/>
        </w:rPr>
        <w:t>Kupujący ma prawo dochodzić roszczeń z tytułu rękojmi także po upływie terminu rękojmi, jeżeli zgłosił Sprzedającemu istnienie wad w okresie rękojmi.</w:t>
      </w:r>
    </w:p>
    <w:p w14:paraId="5E3A7D36" w14:textId="2E4E30C8" w:rsidR="00B828DE" w:rsidRPr="00611936" w:rsidRDefault="00B828DE" w:rsidP="00817C6F">
      <w:pPr>
        <w:numPr>
          <w:ilvl w:val="0"/>
          <w:numId w:val="112"/>
        </w:numPr>
        <w:tabs>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cs="Garamond"/>
          <w:kern w:val="2"/>
          <w:sz w:val="20"/>
          <w:szCs w:val="20"/>
          <w:lang w:eastAsia="ar-SA"/>
        </w:rPr>
        <w:t>Nie usunięcie przez Sprzedającego wad w terminie daje Kupującemu prawo powierzenia ich usunięcia serwisowi producenta. Koszt usunięcia wad przez osobę trzecią poniesie Sprzedający.</w:t>
      </w:r>
    </w:p>
    <w:p w14:paraId="04E277E8" w14:textId="77777777" w:rsidR="00B828DE" w:rsidRPr="00611936" w:rsidRDefault="00B828DE" w:rsidP="00817C6F">
      <w:pPr>
        <w:numPr>
          <w:ilvl w:val="0"/>
          <w:numId w:val="112"/>
        </w:numPr>
        <w:tabs>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cs="Garamond"/>
          <w:kern w:val="2"/>
          <w:sz w:val="20"/>
          <w:szCs w:val="20"/>
        </w:rPr>
        <w:t>Wady ujawnione w okresie rękojmi będą kwalifikowane przy udziale stron niniejszej umowy oraz prawidłowo oceniane pod względem ich powstania według stanu na dzień sporządzenia protokołu.</w:t>
      </w:r>
    </w:p>
    <w:p w14:paraId="7F1EB959" w14:textId="77777777" w:rsidR="00B828DE" w:rsidRPr="00611936" w:rsidRDefault="00B828DE" w:rsidP="00817C6F">
      <w:pPr>
        <w:numPr>
          <w:ilvl w:val="0"/>
          <w:numId w:val="112"/>
        </w:numPr>
        <w:suppressAutoHyphens w:val="0"/>
        <w:autoSpaceDN/>
        <w:spacing w:line="276" w:lineRule="auto"/>
        <w:ind w:left="284" w:hanging="284"/>
        <w:jc w:val="both"/>
        <w:textAlignment w:val="auto"/>
        <w:rPr>
          <w:rFonts w:ascii="Garamond" w:hAnsi="Garamond"/>
          <w:kern w:val="0"/>
          <w:sz w:val="20"/>
          <w:szCs w:val="20"/>
          <w:lang w:eastAsia="pl-PL"/>
        </w:rPr>
      </w:pPr>
      <w:r w:rsidRPr="00611936">
        <w:rPr>
          <w:rFonts w:ascii="Garamond" w:hAnsi="Garamond"/>
          <w:bCs/>
          <w:kern w:val="2"/>
          <w:sz w:val="20"/>
          <w:szCs w:val="20"/>
        </w:rPr>
        <w:t>Każda naprawa przedłuża okres rękojmi o całkowity czas trwania tej naprawy.</w:t>
      </w:r>
    </w:p>
    <w:p w14:paraId="5D959AF9" w14:textId="08B242B9"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12</w:t>
      </w:r>
    </w:p>
    <w:p w14:paraId="4F672955" w14:textId="77777777" w:rsidR="00B828DE" w:rsidRPr="00611936" w:rsidRDefault="00B828DE" w:rsidP="00B828DE">
      <w:pPr>
        <w:autoSpaceDN/>
        <w:spacing w:line="276" w:lineRule="auto"/>
        <w:contextualSpacing/>
        <w:rPr>
          <w:rFonts w:ascii="Garamond" w:hAnsi="Garamond"/>
          <w:kern w:val="2"/>
          <w:sz w:val="20"/>
          <w:szCs w:val="20"/>
        </w:rPr>
      </w:pPr>
      <w:r w:rsidRPr="00611936">
        <w:rPr>
          <w:rFonts w:ascii="Garamond" w:hAnsi="Garamond" w:cs="Garamond"/>
          <w:kern w:val="2"/>
          <w:sz w:val="20"/>
          <w:szCs w:val="20"/>
        </w:rPr>
        <w:t>Wszystkie zmiany treści Umowy wymagają porozumienia Stron Umowy oraz zachowania formy pisemnej pod rygorem nieważności.</w:t>
      </w:r>
    </w:p>
    <w:p w14:paraId="43A98AC7" w14:textId="77777777"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13</w:t>
      </w:r>
    </w:p>
    <w:p w14:paraId="5A3DD985" w14:textId="77777777" w:rsidR="00B828DE" w:rsidRPr="00611936" w:rsidRDefault="00B828DE" w:rsidP="00B828DE">
      <w:pPr>
        <w:tabs>
          <w:tab w:val="left" w:pos="426"/>
        </w:tabs>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Kupujący przewiduje możliwość zmiany umowy w stosunku do treści oferty na podstawie, której dokonano wyboru Sprzedającego, jeżeli konieczność wprowadzenia takich zmian wynika z okoliczności, których nie można było przewidzieć w chwili zawarcia umowy lub zmiany te są korzystne dla Kupującego, a także dotyczą:</w:t>
      </w:r>
    </w:p>
    <w:p w14:paraId="11CEAC5E" w14:textId="77777777" w:rsidR="00B828DE" w:rsidRPr="00611936" w:rsidRDefault="00B828DE" w:rsidP="00817C6F">
      <w:pPr>
        <w:numPr>
          <w:ilvl w:val="0"/>
          <w:numId w:val="108"/>
        </w:numPr>
        <w:tabs>
          <w:tab w:val="clear" w:pos="502"/>
          <w:tab w:val="num" w:pos="0"/>
          <w:tab w:val="left" w:pos="426"/>
        </w:tabs>
        <w:autoSpaceDN/>
        <w:spacing w:line="276" w:lineRule="auto"/>
        <w:ind w:left="0" w:firstLine="0"/>
        <w:contextualSpacing/>
        <w:jc w:val="both"/>
        <w:textAlignment w:val="auto"/>
        <w:rPr>
          <w:rFonts w:ascii="Garamond" w:hAnsi="Garamond"/>
          <w:kern w:val="2"/>
          <w:sz w:val="20"/>
          <w:szCs w:val="20"/>
        </w:rPr>
      </w:pPr>
      <w:r w:rsidRPr="00611936">
        <w:rPr>
          <w:rFonts w:ascii="Garamond" w:hAnsi="Garamond" w:cs="Garamond"/>
          <w:kern w:val="2"/>
          <w:sz w:val="20"/>
          <w:szCs w:val="20"/>
          <w:lang w:eastAsia="ar-SA"/>
        </w:rPr>
        <w:t>terminu wykonania zamówienia na skutek okoliczności niezależnych od Wykonawcy, w szczególności w przypadku wystąpienia siły wyższej w rozumieniu przepisów kodeksu cywilnego, o czas występowania okoliczności uniemożliwiających realizację przedmiotu umowy;</w:t>
      </w:r>
    </w:p>
    <w:p w14:paraId="40B75EF3" w14:textId="77777777" w:rsidR="00B828DE" w:rsidRPr="00611936" w:rsidRDefault="00B828DE" w:rsidP="00817C6F">
      <w:pPr>
        <w:numPr>
          <w:ilvl w:val="0"/>
          <w:numId w:val="108"/>
        </w:numPr>
        <w:tabs>
          <w:tab w:val="clear" w:pos="502"/>
          <w:tab w:val="num" w:pos="0"/>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cs="Garamond"/>
          <w:kern w:val="2"/>
          <w:sz w:val="20"/>
          <w:szCs w:val="20"/>
        </w:rPr>
        <w:t>zmian organizacyjnych po stronie Kupującego powodujących, iż wykonanie zamówienia w jego części staje się bezprzedmiotowe lub powinno być zmodyfikowane;</w:t>
      </w:r>
    </w:p>
    <w:p w14:paraId="55C27115" w14:textId="77777777" w:rsidR="00B828DE" w:rsidRPr="00611936" w:rsidRDefault="00B828DE" w:rsidP="00817C6F">
      <w:pPr>
        <w:numPr>
          <w:ilvl w:val="0"/>
          <w:numId w:val="108"/>
        </w:numPr>
        <w:tabs>
          <w:tab w:val="clear" w:pos="502"/>
          <w:tab w:val="num" w:pos="0"/>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cs="Garamond"/>
          <w:kern w:val="2"/>
          <w:sz w:val="20"/>
          <w:szCs w:val="20"/>
        </w:rPr>
        <w:t>zmian w zakresie sposobu wykonywania zadań lub zasad funkcjonowania Kupującego powodujących, iż wykonanie zamówienia w jego części staje się bezprzedmiotowe lub zaistniała konieczność modyfikacji przedmiotu zamówienia,</w:t>
      </w:r>
    </w:p>
    <w:p w14:paraId="1F79268C" w14:textId="77777777" w:rsidR="00B828DE" w:rsidRPr="00611936" w:rsidRDefault="00B828DE" w:rsidP="00817C6F">
      <w:pPr>
        <w:numPr>
          <w:ilvl w:val="0"/>
          <w:numId w:val="108"/>
        </w:numPr>
        <w:tabs>
          <w:tab w:val="clear" w:pos="502"/>
          <w:tab w:val="num" w:pos="0"/>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cs="Garamond"/>
          <w:kern w:val="2"/>
          <w:sz w:val="20"/>
          <w:szCs w:val="20"/>
        </w:rPr>
        <w:t>omyłek pisarskich lub błędów rachunkowych,</w:t>
      </w:r>
    </w:p>
    <w:p w14:paraId="05C87C44" w14:textId="77777777" w:rsidR="00B828DE" w:rsidRPr="00611936" w:rsidRDefault="00B828DE" w:rsidP="00817C6F">
      <w:pPr>
        <w:numPr>
          <w:ilvl w:val="0"/>
          <w:numId w:val="108"/>
        </w:numPr>
        <w:tabs>
          <w:tab w:val="clear" w:pos="502"/>
          <w:tab w:val="num" w:pos="0"/>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cs="Garamond"/>
          <w:kern w:val="2"/>
          <w:sz w:val="20"/>
          <w:szCs w:val="20"/>
        </w:rPr>
        <w:t>konieczności wyjaśnienie wątpliwości co do treści umowy, jeśli będzie ona budziła wątpliwości interpretacyjne między Stronami;</w:t>
      </w:r>
    </w:p>
    <w:p w14:paraId="7753E10A" w14:textId="77777777" w:rsidR="00B828DE" w:rsidRPr="00611936" w:rsidRDefault="00B828DE" w:rsidP="00817C6F">
      <w:pPr>
        <w:numPr>
          <w:ilvl w:val="0"/>
          <w:numId w:val="108"/>
        </w:numPr>
        <w:tabs>
          <w:tab w:val="clear" w:pos="502"/>
          <w:tab w:val="num" w:pos="0"/>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cs="Garamond"/>
          <w:kern w:val="2"/>
          <w:sz w:val="20"/>
          <w:szCs w:val="20"/>
        </w:rPr>
        <w:t>sytuacji, w których zmiana umowy, w tym zmiana sposobu płatności, wynikać będzie z wymagań co do ochrony interesu Zamawiającego;</w:t>
      </w:r>
    </w:p>
    <w:p w14:paraId="67ED4081" w14:textId="77777777" w:rsidR="00B828DE" w:rsidRPr="00611936" w:rsidRDefault="00B828DE" w:rsidP="00817C6F">
      <w:pPr>
        <w:numPr>
          <w:ilvl w:val="0"/>
          <w:numId w:val="108"/>
        </w:numPr>
        <w:tabs>
          <w:tab w:val="clear" w:pos="502"/>
          <w:tab w:val="num" w:pos="0"/>
          <w:tab w:val="left" w:pos="426"/>
        </w:tabs>
        <w:autoSpaceDN/>
        <w:spacing w:line="276" w:lineRule="auto"/>
        <w:ind w:left="0" w:firstLine="0"/>
        <w:contextualSpacing/>
        <w:jc w:val="both"/>
        <w:rPr>
          <w:rFonts w:ascii="Garamond" w:hAnsi="Garamond"/>
          <w:kern w:val="2"/>
          <w:sz w:val="20"/>
          <w:szCs w:val="20"/>
        </w:rPr>
      </w:pPr>
      <w:r w:rsidRPr="00611936">
        <w:rPr>
          <w:rFonts w:ascii="Garamond" w:hAnsi="Garamond" w:cs="Garamond"/>
          <w:kern w:val="2"/>
          <w:sz w:val="20"/>
          <w:szCs w:val="20"/>
        </w:rPr>
        <w:t>innych zmian korzystnych dla Kupującego, w tym polegających na zamianie elementów zamówienia na elementy o lepszych lub/i odpowiedniejszych parametrach technicznych, chociażby wiązało się to z koniecznością zmiany terminu lub sposobu wykonania zamówienia, przy czym zmiana ta nie może spowodować zwiększenia wynagrodzenia Sprzedawcy, o którym mowa w §2 ust.1 Umowy.</w:t>
      </w:r>
    </w:p>
    <w:p w14:paraId="16EA7526" w14:textId="6D3E24BF"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1</w:t>
      </w:r>
      <w:r w:rsidR="00326D12">
        <w:rPr>
          <w:rFonts w:ascii="Garamond" w:hAnsi="Garamond" w:cs="Garamond"/>
          <w:b/>
          <w:kern w:val="2"/>
          <w:sz w:val="20"/>
          <w:szCs w:val="20"/>
        </w:rPr>
        <w:t>4</w:t>
      </w:r>
    </w:p>
    <w:p w14:paraId="3B9D0334" w14:textId="77777777" w:rsidR="00B828DE" w:rsidRPr="00611936" w:rsidRDefault="00B828DE" w:rsidP="00817C6F">
      <w:pPr>
        <w:pStyle w:val="Akapitzlist"/>
        <w:numPr>
          <w:ilvl w:val="1"/>
          <w:numId w:val="132"/>
        </w:numPr>
        <w:tabs>
          <w:tab w:val="left" w:pos="0"/>
          <w:tab w:val="left" w:pos="426"/>
        </w:tabs>
        <w:autoSpaceDN/>
        <w:contextualSpacing/>
        <w:jc w:val="both"/>
        <w:rPr>
          <w:rFonts w:ascii="Garamond" w:hAnsi="Garamond"/>
          <w:kern w:val="2"/>
          <w:sz w:val="20"/>
          <w:szCs w:val="20"/>
        </w:rPr>
      </w:pPr>
      <w:r w:rsidRPr="00611936">
        <w:rPr>
          <w:rFonts w:ascii="Garamond" w:hAnsi="Garamond" w:cs="Garamond"/>
          <w:kern w:val="2"/>
          <w:sz w:val="20"/>
          <w:szCs w:val="20"/>
        </w:rPr>
        <w:t>Kupujący zastrzega sobie prawo odstąpienia od Umowy w trybie natychmiastowym, w przypadku:</w:t>
      </w:r>
    </w:p>
    <w:p w14:paraId="1190B7E9" w14:textId="77777777" w:rsidR="00B828DE" w:rsidRPr="00611936" w:rsidRDefault="00B828DE" w:rsidP="00B828DE">
      <w:pPr>
        <w:tabs>
          <w:tab w:val="left" w:pos="0"/>
          <w:tab w:val="left" w:pos="426"/>
          <w:tab w:val="left" w:pos="1068"/>
        </w:tabs>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1)</w:t>
      </w:r>
      <w:r w:rsidRPr="00611936">
        <w:rPr>
          <w:rFonts w:ascii="Garamond" w:hAnsi="Garamond" w:cs="Garamond"/>
          <w:kern w:val="2"/>
          <w:sz w:val="20"/>
          <w:szCs w:val="20"/>
        </w:rPr>
        <w:tab/>
        <w:t>opóźnienia w realizacji zamówienia ponad termin określony w § 4 ust. 1 w wymiarze przekraczającym 10 dni,</w:t>
      </w:r>
    </w:p>
    <w:p w14:paraId="77EC2D33" w14:textId="77777777" w:rsidR="00B828DE" w:rsidRPr="00611936" w:rsidRDefault="00B828DE" w:rsidP="00817C6F">
      <w:pPr>
        <w:numPr>
          <w:ilvl w:val="0"/>
          <w:numId w:val="132"/>
        </w:numPr>
        <w:tabs>
          <w:tab w:val="left" w:pos="0"/>
          <w:tab w:val="left" w:pos="426"/>
          <w:tab w:val="left" w:pos="1068"/>
        </w:tabs>
        <w:autoSpaceDN/>
        <w:spacing w:line="276" w:lineRule="auto"/>
        <w:contextualSpacing/>
        <w:jc w:val="both"/>
        <w:rPr>
          <w:rFonts w:ascii="Garamond" w:hAnsi="Garamond"/>
          <w:kern w:val="2"/>
          <w:sz w:val="20"/>
          <w:szCs w:val="20"/>
        </w:rPr>
      </w:pPr>
      <w:r w:rsidRPr="00611936">
        <w:rPr>
          <w:rFonts w:ascii="Garamond" w:hAnsi="Garamond"/>
          <w:kern w:val="0"/>
          <w:sz w:val="20"/>
          <w:szCs w:val="20"/>
          <w:lang w:eastAsia="pl-PL"/>
        </w:rPr>
        <w:t xml:space="preserve">braku usunięcia błędów/usterek/naprawienia awarii, o których mowa </w:t>
      </w:r>
      <w:r w:rsidRPr="00611936">
        <w:rPr>
          <w:rFonts w:ascii="Garamond" w:hAnsi="Garamond" w:cs="Garamond"/>
          <w:kern w:val="2"/>
          <w:sz w:val="20"/>
          <w:szCs w:val="20"/>
        </w:rPr>
        <w:t xml:space="preserve">§ 7 ust. 2 i 3 ponad terminy wskazane w umowie i SWZ,  </w:t>
      </w:r>
    </w:p>
    <w:p w14:paraId="3A8EE946" w14:textId="77777777" w:rsidR="00B828DE" w:rsidRPr="00611936" w:rsidRDefault="00B828DE" w:rsidP="00817C6F">
      <w:pPr>
        <w:numPr>
          <w:ilvl w:val="0"/>
          <w:numId w:val="132"/>
        </w:numPr>
        <w:tabs>
          <w:tab w:val="left" w:pos="0"/>
          <w:tab w:val="left" w:pos="426"/>
          <w:tab w:val="left" w:pos="1068"/>
        </w:tabs>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innego rodzaju nienależytego, zawinionego przez Sprzedającego, wykonania lub niewykonania Umowy, mimo wezwania Kupującego do jej prawidłowego wykonania we wskazanym przez Kupującego terminie.</w:t>
      </w:r>
    </w:p>
    <w:p w14:paraId="17980410" w14:textId="77777777" w:rsidR="00B828DE" w:rsidRPr="00611936" w:rsidRDefault="00B828DE" w:rsidP="00B828DE">
      <w:pPr>
        <w:tabs>
          <w:tab w:val="left" w:pos="426"/>
        </w:tabs>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2.     Oświadczenie o odstąpieniu może zostać złożone w terminie do 30 dni od powzięcia wiadomości uzasadniającej jego złożenie.</w:t>
      </w:r>
    </w:p>
    <w:p w14:paraId="3DE0A74A" w14:textId="2888419F"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1</w:t>
      </w:r>
      <w:r w:rsidR="00326D12">
        <w:rPr>
          <w:rFonts w:ascii="Garamond" w:hAnsi="Garamond" w:cs="Garamond"/>
          <w:b/>
          <w:kern w:val="2"/>
          <w:sz w:val="20"/>
          <w:szCs w:val="20"/>
        </w:rPr>
        <w:t>5</w:t>
      </w:r>
    </w:p>
    <w:p w14:paraId="6E7E94AD" w14:textId="77777777" w:rsidR="00B828DE" w:rsidRPr="00611936" w:rsidRDefault="00B828DE" w:rsidP="00817C6F">
      <w:pPr>
        <w:pStyle w:val="Akapitzlist"/>
        <w:numPr>
          <w:ilvl w:val="3"/>
          <w:numId w:val="117"/>
        </w:numPr>
        <w:tabs>
          <w:tab w:val="left" w:pos="0"/>
        </w:tabs>
        <w:autoSpaceDN/>
        <w:ind w:left="0" w:firstLine="0"/>
        <w:contextualSpacing/>
        <w:jc w:val="both"/>
        <w:rPr>
          <w:rFonts w:ascii="Garamond" w:hAnsi="Garamond"/>
          <w:kern w:val="2"/>
          <w:sz w:val="20"/>
          <w:szCs w:val="20"/>
        </w:rPr>
      </w:pPr>
      <w:bookmarkStart w:id="19" w:name="_Hlk216970925"/>
      <w:r w:rsidRPr="00611936">
        <w:rPr>
          <w:rFonts w:ascii="Garamond" w:hAnsi="Garamond" w:cs="Garamond"/>
          <w:kern w:val="2"/>
          <w:sz w:val="20"/>
          <w:szCs w:val="20"/>
        </w:rPr>
        <w:t>Sprzedający zobowiązany jest do zapłaty Kupującemu kary umownej:</w:t>
      </w:r>
    </w:p>
    <w:p w14:paraId="091AA60A" w14:textId="77777777" w:rsidR="00B828DE" w:rsidRPr="00611936" w:rsidRDefault="00B828DE" w:rsidP="00817C6F">
      <w:pPr>
        <w:numPr>
          <w:ilvl w:val="0"/>
          <w:numId w:val="118"/>
        </w:numPr>
        <w:tabs>
          <w:tab w:val="left" w:pos="0"/>
        </w:tabs>
        <w:autoSpaceDN/>
        <w:spacing w:line="276" w:lineRule="auto"/>
        <w:ind w:left="0" w:firstLine="0"/>
        <w:contextualSpacing/>
        <w:jc w:val="both"/>
        <w:rPr>
          <w:rFonts w:ascii="Garamond" w:hAnsi="Garamond"/>
          <w:kern w:val="2"/>
          <w:sz w:val="20"/>
          <w:szCs w:val="20"/>
        </w:rPr>
      </w:pPr>
      <w:r w:rsidRPr="00611936">
        <w:rPr>
          <w:rFonts w:ascii="Garamond" w:hAnsi="Garamond" w:cs="Garamond"/>
          <w:kern w:val="2"/>
          <w:sz w:val="20"/>
          <w:szCs w:val="20"/>
        </w:rPr>
        <w:t>0,3 % wartości brutto Przedmiotu Umowy, o której mowa w § 2 ust. 1 niniejszej Umowy, za każdy rozpoczęty dzień zwłoki w wykonaniu przez Sprzedającego zamówienia ponad  termin określony w § 4 ust. 1 niniejszej Umowy</w:t>
      </w:r>
      <w:r w:rsidRPr="00611936">
        <w:rPr>
          <w:rFonts w:ascii="Garamond" w:hAnsi="Garamond" w:cs="Garamond"/>
          <w:bCs/>
          <w:kern w:val="2"/>
          <w:sz w:val="20"/>
          <w:szCs w:val="20"/>
        </w:rPr>
        <w:t>;</w:t>
      </w:r>
    </w:p>
    <w:p w14:paraId="5E608467" w14:textId="77777777" w:rsidR="00B828DE" w:rsidRPr="00611936" w:rsidRDefault="00B828DE" w:rsidP="00817C6F">
      <w:pPr>
        <w:numPr>
          <w:ilvl w:val="0"/>
          <w:numId w:val="118"/>
        </w:numPr>
        <w:tabs>
          <w:tab w:val="left" w:pos="0"/>
        </w:tabs>
        <w:autoSpaceDN/>
        <w:spacing w:line="276" w:lineRule="auto"/>
        <w:ind w:left="0" w:firstLine="0"/>
        <w:contextualSpacing/>
        <w:jc w:val="both"/>
        <w:rPr>
          <w:rFonts w:ascii="Garamond" w:hAnsi="Garamond"/>
          <w:kern w:val="2"/>
          <w:sz w:val="20"/>
          <w:szCs w:val="20"/>
        </w:rPr>
      </w:pPr>
      <w:r w:rsidRPr="00611936">
        <w:rPr>
          <w:rFonts w:ascii="Garamond" w:hAnsi="Garamond" w:cs="Garamond"/>
          <w:kern w:val="2"/>
          <w:sz w:val="20"/>
          <w:szCs w:val="20"/>
        </w:rPr>
        <w:t>0,2 % wartości brutto Przedmiotu Umowy, o której mowa w § 2 ust. 1 niniejszej Umowy, za każdy rozpoczęty dzień zwłoki w usunięciu błędu krytycznego/istotnej usterki ponad termin określony w § 6 ust. 3 niniejszej Umowy;</w:t>
      </w:r>
    </w:p>
    <w:p w14:paraId="37C45B27" w14:textId="77777777" w:rsidR="00B828DE" w:rsidRPr="00611936" w:rsidRDefault="00B828DE" w:rsidP="00817C6F">
      <w:pPr>
        <w:numPr>
          <w:ilvl w:val="0"/>
          <w:numId w:val="118"/>
        </w:numPr>
        <w:tabs>
          <w:tab w:val="left" w:pos="0"/>
        </w:tabs>
        <w:autoSpaceDN/>
        <w:spacing w:line="276" w:lineRule="auto"/>
        <w:ind w:left="0" w:firstLine="0"/>
        <w:contextualSpacing/>
        <w:jc w:val="both"/>
        <w:rPr>
          <w:rFonts w:ascii="Garamond" w:hAnsi="Garamond"/>
          <w:kern w:val="2"/>
          <w:sz w:val="20"/>
          <w:szCs w:val="20"/>
        </w:rPr>
      </w:pPr>
      <w:r w:rsidRPr="00611936">
        <w:rPr>
          <w:rFonts w:ascii="Garamond" w:hAnsi="Garamond" w:cs="Garamond"/>
          <w:kern w:val="2"/>
          <w:sz w:val="20"/>
          <w:szCs w:val="20"/>
        </w:rPr>
        <w:t>0,1 % wartości brutto Przedmiotu Umowy, o której mowa w § 2 ust. 1 niniejszej Umowy, za każdy rozpoczęty dzień zwłoki w usunięciu błędu/usterki innego niż błąd krytyczny/istotna usterka ponad termin określony w § 6 ust. 3 niniejszej Umowy;</w:t>
      </w:r>
    </w:p>
    <w:p w14:paraId="02E9CB0D" w14:textId="77777777" w:rsidR="00B828DE" w:rsidRPr="00611936" w:rsidRDefault="00B828DE" w:rsidP="00817C6F">
      <w:pPr>
        <w:numPr>
          <w:ilvl w:val="0"/>
          <w:numId w:val="118"/>
        </w:numPr>
        <w:tabs>
          <w:tab w:val="left" w:pos="0"/>
        </w:tabs>
        <w:autoSpaceDN/>
        <w:spacing w:line="276" w:lineRule="auto"/>
        <w:ind w:left="0" w:firstLine="0"/>
        <w:contextualSpacing/>
        <w:jc w:val="both"/>
        <w:rPr>
          <w:rFonts w:ascii="Garamond" w:hAnsi="Garamond"/>
          <w:kern w:val="2"/>
          <w:sz w:val="20"/>
          <w:szCs w:val="20"/>
        </w:rPr>
      </w:pPr>
      <w:r w:rsidRPr="00611936">
        <w:rPr>
          <w:rFonts w:ascii="Garamond" w:hAnsi="Garamond" w:cs="Garamond"/>
          <w:kern w:val="2"/>
          <w:sz w:val="20"/>
          <w:szCs w:val="20"/>
        </w:rPr>
        <w:t>500,00 zł brutto za każdy rozpoczęty dzień zwłoki w wykonaniu przez Sprzedającego czynności :</w:t>
      </w:r>
    </w:p>
    <w:p w14:paraId="5E1F6A11" w14:textId="77777777" w:rsidR="00B828DE" w:rsidRPr="00611936" w:rsidRDefault="00B828DE" w:rsidP="00817C6F">
      <w:pPr>
        <w:numPr>
          <w:ilvl w:val="0"/>
          <w:numId w:val="113"/>
        </w:numPr>
        <w:tabs>
          <w:tab w:val="left" w:pos="0"/>
        </w:tabs>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 xml:space="preserve">szkolenia, tj. uchylenia się od obowiązku szkolenia personelu Zamawiającego </w:t>
      </w:r>
      <w:r w:rsidRPr="00611936">
        <w:rPr>
          <w:rFonts w:ascii="Garamond" w:hAnsi="Garamond" w:cs="Garamond"/>
          <w:b/>
          <w:kern w:val="2"/>
          <w:sz w:val="20"/>
          <w:szCs w:val="20"/>
        </w:rPr>
        <w:t xml:space="preserve">(o ile dotyczy), </w:t>
      </w:r>
      <w:r w:rsidRPr="00611936">
        <w:rPr>
          <w:rFonts w:ascii="Garamond" w:hAnsi="Garamond" w:cs="Garamond"/>
          <w:kern w:val="2"/>
          <w:sz w:val="20"/>
          <w:szCs w:val="20"/>
        </w:rPr>
        <w:t xml:space="preserve">lub opóźnienia w rozpoczęciu i zakończenia (w jednym jak i w drugim zakresie)  szkolenia ponad termin uzgodniony </w:t>
      </w:r>
      <w:r w:rsidRPr="00611936">
        <w:rPr>
          <w:rFonts w:ascii="Garamond" w:hAnsi="Garamond" w:cs="Garamond"/>
          <w:b/>
          <w:kern w:val="2"/>
          <w:sz w:val="20"/>
          <w:szCs w:val="20"/>
        </w:rPr>
        <w:t>(o ile dotyczy)</w:t>
      </w:r>
      <w:r w:rsidRPr="00611936">
        <w:rPr>
          <w:rFonts w:ascii="Garamond" w:hAnsi="Garamond" w:cs="Garamond"/>
          <w:bCs/>
          <w:kern w:val="2"/>
          <w:sz w:val="20"/>
          <w:szCs w:val="20"/>
        </w:rPr>
        <w:t>;</w:t>
      </w:r>
    </w:p>
    <w:p w14:paraId="7634FECB" w14:textId="77777777" w:rsidR="00B828DE" w:rsidRPr="00611936" w:rsidRDefault="00B828DE" w:rsidP="00817C6F">
      <w:pPr>
        <w:numPr>
          <w:ilvl w:val="0"/>
          <w:numId w:val="113"/>
        </w:numPr>
        <w:tabs>
          <w:tab w:val="left" w:pos="0"/>
        </w:tabs>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dostarczenia w terminie dokumentów wskazanych § 3 ust. 4 i § 13</w:t>
      </w:r>
      <w:r w:rsidRPr="00611936">
        <w:rPr>
          <w:rFonts w:ascii="Garamond" w:hAnsi="Garamond" w:cs="Garamond"/>
          <w:bCs/>
          <w:kern w:val="2"/>
          <w:sz w:val="20"/>
          <w:szCs w:val="20"/>
        </w:rPr>
        <w:t>;</w:t>
      </w:r>
    </w:p>
    <w:p w14:paraId="6A1FA2D0" w14:textId="77777777" w:rsidR="00B828DE" w:rsidRPr="00611936" w:rsidRDefault="00B828DE" w:rsidP="00817C6F">
      <w:pPr>
        <w:numPr>
          <w:ilvl w:val="0"/>
          <w:numId w:val="113"/>
        </w:numPr>
        <w:tabs>
          <w:tab w:val="left" w:pos="0"/>
        </w:tabs>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 xml:space="preserve">wynikających z Załącznika nr 1(opis przedmiotu zamówienia), a nie ujętych powyżej, </w:t>
      </w:r>
    </w:p>
    <w:p w14:paraId="5AB5E326" w14:textId="77777777" w:rsidR="00B828DE" w:rsidRPr="00611936" w:rsidRDefault="00B828DE" w:rsidP="00817C6F">
      <w:pPr>
        <w:numPr>
          <w:ilvl w:val="0"/>
          <w:numId w:val="118"/>
        </w:numPr>
        <w:tabs>
          <w:tab w:val="left" w:pos="0"/>
        </w:tabs>
        <w:autoSpaceDN/>
        <w:spacing w:line="276" w:lineRule="auto"/>
        <w:ind w:left="0" w:firstLine="0"/>
        <w:contextualSpacing/>
        <w:jc w:val="both"/>
        <w:rPr>
          <w:rFonts w:ascii="Garamond" w:hAnsi="Garamond"/>
          <w:kern w:val="2"/>
          <w:sz w:val="20"/>
          <w:szCs w:val="20"/>
        </w:rPr>
      </w:pPr>
      <w:r w:rsidRPr="00611936">
        <w:rPr>
          <w:rFonts w:ascii="Garamond" w:hAnsi="Garamond" w:cs="Garamond"/>
          <w:kern w:val="2"/>
          <w:sz w:val="20"/>
          <w:szCs w:val="20"/>
        </w:rPr>
        <w:t>10 % całkowitej wartości brutto Przedmiotu Umowy określonej w § 2 ust. 1 niniejszej Umowy w przypadku, gdy Kupujący odstąpi od umowy na skutek okoliczności leżących po stronie Sprzedającego (w szczególności odstąpi od umowy w przypadkach wskazanych w §  11 ust. 1).</w:t>
      </w:r>
    </w:p>
    <w:p w14:paraId="0F29AE48" w14:textId="77777777" w:rsidR="00B828DE" w:rsidRPr="00611936" w:rsidRDefault="00B828DE" w:rsidP="00817C6F">
      <w:pPr>
        <w:numPr>
          <w:ilvl w:val="0"/>
          <w:numId w:val="114"/>
        </w:numPr>
        <w:tabs>
          <w:tab w:val="left" w:pos="0"/>
        </w:tabs>
        <w:autoSpaceDN/>
        <w:spacing w:line="276" w:lineRule="auto"/>
        <w:contextualSpacing/>
        <w:jc w:val="both"/>
        <w:rPr>
          <w:rFonts w:ascii="Garamond" w:hAnsi="Garamond"/>
          <w:kern w:val="2"/>
          <w:sz w:val="20"/>
          <w:szCs w:val="20"/>
        </w:rPr>
      </w:pPr>
      <w:r w:rsidRPr="00611936">
        <w:rPr>
          <w:rFonts w:ascii="Garamond" w:hAnsi="Garamond"/>
          <w:kern w:val="2"/>
          <w:sz w:val="20"/>
          <w:szCs w:val="20"/>
        </w:rPr>
        <w:t xml:space="preserve">Strony ustalają, ze łączna wysokość kar umownych nie może przekroczyć 20 % wynagrodzenia o którym mowa w </w:t>
      </w:r>
      <w:r w:rsidRPr="00611936">
        <w:rPr>
          <w:rFonts w:ascii="Garamond" w:hAnsi="Garamond" w:cs="Garamond"/>
          <w:bCs/>
          <w:kern w:val="2"/>
          <w:sz w:val="20"/>
          <w:szCs w:val="20"/>
        </w:rPr>
        <w:t xml:space="preserve">§ 2 ust. 1 niniejszej umowy. </w:t>
      </w:r>
    </w:p>
    <w:p w14:paraId="4D0FBAC0" w14:textId="77777777" w:rsidR="00B828DE" w:rsidRPr="00611936" w:rsidRDefault="00B828DE" w:rsidP="00817C6F">
      <w:pPr>
        <w:numPr>
          <w:ilvl w:val="0"/>
          <w:numId w:val="114"/>
        </w:numPr>
        <w:tabs>
          <w:tab w:val="left" w:pos="0"/>
          <w:tab w:val="left" w:pos="426"/>
        </w:tabs>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Jeżeli szkoda rzeczywista przekroczy kary umowne, Kupujący będzie uprawniony do dochodzenia odszkodowania do pełnej wysokości szkody, na zasadach ogólnych Kodeksu cywilnego.</w:t>
      </w:r>
    </w:p>
    <w:p w14:paraId="6F7C333C" w14:textId="77777777" w:rsidR="00B828DE" w:rsidRPr="00611936" w:rsidRDefault="00B828DE" w:rsidP="00817C6F">
      <w:pPr>
        <w:numPr>
          <w:ilvl w:val="0"/>
          <w:numId w:val="114"/>
        </w:numPr>
        <w:tabs>
          <w:tab w:val="left" w:pos="0"/>
          <w:tab w:val="left" w:pos="426"/>
        </w:tabs>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Zapłata kar umownych nie zwalani Sprzedającego z obowiązku spełnienia świadczenia.</w:t>
      </w:r>
    </w:p>
    <w:bookmarkEnd w:id="19"/>
    <w:p w14:paraId="0AC67CB0" w14:textId="5222B2DE"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1</w:t>
      </w:r>
      <w:r w:rsidR="00326D12">
        <w:rPr>
          <w:rFonts w:ascii="Garamond" w:hAnsi="Garamond" w:cs="Garamond"/>
          <w:b/>
          <w:kern w:val="2"/>
          <w:sz w:val="20"/>
          <w:szCs w:val="20"/>
        </w:rPr>
        <w:t>6</w:t>
      </w:r>
    </w:p>
    <w:p w14:paraId="7BAA1106" w14:textId="77777777" w:rsidR="00B828DE" w:rsidRPr="00611936" w:rsidRDefault="00B828DE" w:rsidP="00B828DE">
      <w:pPr>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Sprzedający oświadcza, że przedmiot zamówienia wyszczególniony w Załączniku nr 1 spełnia odpowiednie wymagania, przewidziane w przepisach prawa dopuszczające do obrotu i stosowania oraz że posiada odpowiednie aktualne dokumenty na potwierdzenie spełnienia powyższych wymagań, a także zobowiązuje się, przedłożyć stosowne dokumenty na pisemne wezwanie Kupującego w nieprzekraczalnym 5–</w:t>
      </w:r>
      <w:proofErr w:type="spellStart"/>
      <w:r w:rsidRPr="00611936">
        <w:rPr>
          <w:rFonts w:ascii="Garamond" w:hAnsi="Garamond" w:cs="Garamond"/>
          <w:kern w:val="2"/>
          <w:sz w:val="20"/>
          <w:szCs w:val="20"/>
        </w:rPr>
        <w:t>cio</w:t>
      </w:r>
      <w:proofErr w:type="spellEnd"/>
      <w:r w:rsidRPr="00611936">
        <w:rPr>
          <w:rFonts w:ascii="Garamond" w:hAnsi="Garamond" w:cs="Garamond"/>
          <w:kern w:val="2"/>
          <w:sz w:val="20"/>
          <w:szCs w:val="20"/>
        </w:rPr>
        <w:t xml:space="preserve"> dniowym terminie od dnia wezwania, pod rygorem odstąpienia od umowy. Kupujący może odstąpić od umowy w ciągu 30 dni od powzięcia wiadomości uzasadniającej złożenie oświadczenia </w:t>
      </w:r>
      <w:r w:rsidRPr="00611936">
        <w:rPr>
          <w:rFonts w:ascii="Garamond" w:hAnsi="Garamond" w:cs="Garamond"/>
          <w:kern w:val="2"/>
          <w:sz w:val="20"/>
          <w:szCs w:val="20"/>
        </w:rPr>
        <w:br/>
        <w:t>o odstąpieniu - jeśli dotyczy z uwagi na przedmiot zamówienia.</w:t>
      </w:r>
    </w:p>
    <w:p w14:paraId="465C1003" w14:textId="3DE7BEF8"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1</w:t>
      </w:r>
      <w:r w:rsidR="00326D12">
        <w:rPr>
          <w:rFonts w:ascii="Garamond" w:hAnsi="Garamond" w:cs="Garamond"/>
          <w:b/>
          <w:kern w:val="2"/>
          <w:sz w:val="20"/>
          <w:szCs w:val="20"/>
        </w:rPr>
        <w:t>7</w:t>
      </w:r>
    </w:p>
    <w:p w14:paraId="54DF0E3E" w14:textId="77777777" w:rsidR="00B828DE" w:rsidRPr="00611936" w:rsidRDefault="00B828DE" w:rsidP="00B828DE">
      <w:pPr>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W przypadku wystąpienia istotnej zmiany okoliczności powodującej, że wykonanie Umowy nie leży w interesie publicznym, czego nie można było przewidzieć w chwili zawarcia Umowy, Kupujący może odstąpić od umowy w ciągu 30 dni od powzięcia wiadomości uzasadniającej złożenie oświadczenia o odstąpieniu.</w:t>
      </w:r>
    </w:p>
    <w:p w14:paraId="0C32417C" w14:textId="67BCED99"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xml:space="preserve">§ </w:t>
      </w:r>
      <w:r w:rsidR="00326D12">
        <w:rPr>
          <w:rFonts w:ascii="Garamond" w:hAnsi="Garamond" w:cs="Garamond"/>
          <w:b/>
          <w:kern w:val="2"/>
          <w:sz w:val="20"/>
          <w:szCs w:val="20"/>
        </w:rPr>
        <w:t>18</w:t>
      </w:r>
    </w:p>
    <w:p w14:paraId="7F06E72B" w14:textId="77777777" w:rsidR="00B828DE" w:rsidRPr="00611936" w:rsidRDefault="00B828DE" w:rsidP="00B828DE">
      <w:pPr>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Kupujący oświadcza, iż zbycie wierzytelności wynikającej z Umowy wymaga dla swej ważności pisemnej zgody Ministra Obrony Narodowej.</w:t>
      </w:r>
    </w:p>
    <w:p w14:paraId="46DF5482" w14:textId="1A6DB847"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xml:space="preserve">§ </w:t>
      </w:r>
      <w:r w:rsidR="00326D12">
        <w:rPr>
          <w:rFonts w:ascii="Garamond" w:hAnsi="Garamond" w:cs="Garamond"/>
          <w:b/>
          <w:kern w:val="2"/>
          <w:sz w:val="20"/>
          <w:szCs w:val="20"/>
        </w:rPr>
        <w:t>19</w:t>
      </w:r>
    </w:p>
    <w:p w14:paraId="00B9CAAF" w14:textId="77777777" w:rsidR="00B828DE" w:rsidRPr="00611936" w:rsidRDefault="00B828DE" w:rsidP="00817C6F">
      <w:pPr>
        <w:numPr>
          <w:ilvl w:val="0"/>
          <w:numId w:val="115"/>
        </w:numPr>
        <w:tabs>
          <w:tab w:val="left" w:pos="426"/>
        </w:tabs>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W sprawach nieuregulowanych niniejszą Umową mają zastosowanie przepisy Kodeksu cywilnego, oraz ustawy z dnia 11 września 2019 roku – Prawo zamówień publicznych, a także inne przepisy powszechnie obowiązujące właściwe z uwagi na przedmiot niniejszej umowy.</w:t>
      </w:r>
    </w:p>
    <w:p w14:paraId="72A14BAD" w14:textId="77777777" w:rsidR="00B828DE" w:rsidRPr="00611936" w:rsidRDefault="00B828DE" w:rsidP="00817C6F">
      <w:pPr>
        <w:numPr>
          <w:ilvl w:val="0"/>
          <w:numId w:val="115"/>
        </w:numPr>
        <w:tabs>
          <w:tab w:val="left" w:pos="426"/>
        </w:tabs>
        <w:autoSpaceDN/>
        <w:spacing w:line="276" w:lineRule="auto"/>
        <w:contextualSpacing/>
        <w:jc w:val="both"/>
        <w:rPr>
          <w:rFonts w:ascii="Garamond" w:hAnsi="Garamond"/>
          <w:kern w:val="2"/>
          <w:sz w:val="20"/>
          <w:szCs w:val="20"/>
        </w:rPr>
      </w:pPr>
      <w:r w:rsidRPr="00611936">
        <w:rPr>
          <w:rFonts w:ascii="Garamond" w:hAnsi="Garamond" w:cs="Garamond"/>
          <w:kern w:val="2"/>
          <w:sz w:val="20"/>
          <w:szCs w:val="20"/>
        </w:rPr>
        <w:t>Sądem właściwym do rozwiązania sporów wynikających z wykonywania niniejszej Umowy, jest sąd właściwy dla siedziby Kupującego.</w:t>
      </w:r>
    </w:p>
    <w:p w14:paraId="30E11D37" w14:textId="4E36CFC7" w:rsidR="00B828DE" w:rsidRPr="00611936" w:rsidRDefault="00B828DE" w:rsidP="00817C6F">
      <w:pPr>
        <w:widowControl w:val="0"/>
        <w:numPr>
          <w:ilvl w:val="0"/>
          <w:numId w:val="115"/>
        </w:numPr>
        <w:tabs>
          <w:tab w:val="left" w:pos="426"/>
        </w:tabs>
        <w:autoSpaceDN/>
        <w:spacing w:line="276" w:lineRule="auto"/>
        <w:contextualSpacing/>
        <w:jc w:val="both"/>
        <w:textAlignment w:val="auto"/>
        <w:rPr>
          <w:rFonts w:ascii="Garamond" w:hAnsi="Garamond"/>
          <w:kern w:val="2"/>
          <w:sz w:val="20"/>
          <w:szCs w:val="20"/>
        </w:rPr>
      </w:pPr>
      <w:r w:rsidRPr="00611936">
        <w:rPr>
          <w:rFonts w:ascii="Garamond" w:hAnsi="Garamond" w:cs="Garamond"/>
          <w:kern w:val="2"/>
          <w:sz w:val="20"/>
          <w:szCs w:val="20"/>
        </w:rPr>
        <w:t xml:space="preserve">Podstawa prawna i zasady przetwarzania danych osobowych w ramach niniejszej umowy zawiera Klauzula Informacyjna udostępniona Wykonawcy w pkt </w:t>
      </w:r>
      <w:r w:rsidR="00817C6F">
        <w:rPr>
          <w:rFonts w:ascii="Garamond" w:hAnsi="Garamond" w:cs="Garamond"/>
          <w:kern w:val="2"/>
          <w:sz w:val="20"/>
          <w:szCs w:val="20"/>
        </w:rPr>
        <w:t>30</w:t>
      </w:r>
      <w:r w:rsidRPr="00611936">
        <w:rPr>
          <w:rFonts w:ascii="Garamond" w:hAnsi="Garamond" w:cs="Garamond"/>
          <w:kern w:val="2"/>
          <w:sz w:val="20"/>
          <w:szCs w:val="20"/>
        </w:rPr>
        <w:t xml:space="preserve"> SWZ.</w:t>
      </w:r>
    </w:p>
    <w:p w14:paraId="472AA59D" w14:textId="6F214632"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2</w:t>
      </w:r>
      <w:r w:rsidR="00326D12">
        <w:rPr>
          <w:rFonts w:ascii="Garamond" w:hAnsi="Garamond" w:cs="Garamond"/>
          <w:b/>
          <w:kern w:val="2"/>
          <w:sz w:val="20"/>
          <w:szCs w:val="20"/>
        </w:rPr>
        <w:t>0</w:t>
      </w:r>
    </w:p>
    <w:p w14:paraId="4A2061AF" w14:textId="77777777" w:rsidR="00B828DE" w:rsidRPr="00611936" w:rsidRDefault="00B828DE" w:rsidP="00B828DE">
      <w:pPr>
        <w:autoSpaceDN/>
        <w:spacing w:line="276" w:lineRule="auto"/>
        <w:contextualSpacing/>
        <w:jc w:val="both"/>
        <w:rPr>
          <w:rFonts w:ascii="Garamond" w:hAnsi="Garamond"/>
          <w:kern w:val="2"/>
          <w:sz w:val="20"/>
          <w:szCs w:val="20"/>
        </w:rPr>
      </w:pPr>
      <w:r w:rsidRPr="00611936">
        <w:rPr>
          <w:rFonts w:ascii="Garamond" w:hAnsi="Garamond"/>
          <w:kern w:val="2"/>
          <w:sz w:val="20"/>
          <w:szCs w:val="20"/>
        </w:rPr>
        <w:t>1. Informacje Poufne – niezależnie od formy ich utrwalenia lub przekazania – to informacje Zamawiającego, które nie zostały podane do publicznej wiadomości, a zostały przekazane Wykonawcy w związku z realizacją Umowy, które Zamawiający oznaczył jako poufne lub w inny sposób poinformował Wykonawcę, że traktuje je jako poufne. Informacjami poufnymi są także informacje przekazane Wykonawcy w toku postępowania poprzedzającego zawarcie Umowy, oznaczone jako poufne.</w:t>
      </w:r>
    </w:p>
    <w:p w14:paraId="575054C2" w14:textId="77777777" w:rsidR="00B828DE" w:rsidRPr="00611936" w:rsidRDefault="00B828DE" w:rsidP="00B828DE">
      <w:pPr>
        <w:autoSpaceDN/>
        <w:spacing w:line="276" w:lineRule="auto"/>
        <w:contextualSpacing/>
        <w:jc w:val="both"/>
        <w:rPr>
          <w:rFonts w:ascii="Garamond" w:hAnsi="Garamond"/>
          <w:kern w:val="2"/>
          <w:sz w:val="20"/>
          <w:szCs w:val="20"/>
        </w:rPr>
      </w:pPr>
      <w:r w:rsidRPr="00611936">
        <w:rPr>
          <w:rFonts w:ascii="Garamond" w:hAnsi="Garamond"/>
          <w:kern w:val="2"/>
          <w:sz w:val="20"/>
          <w:szCs w:val="20"/>
        </w:rPr>
        <w:t xml:space="preserve">2. Dla uniknięcia wątpliwości Strony potwierdzają, że za Informacje Poufne nie są uważane informacje, które Zamawiający jest zobowiązany ujawnić na mocy obowiązujących przepisów, w tym Prawa zamówień publicznych. </w:t>
      </w:r>
    </w:p>
    <w:p w14:paraId="3FD07CAE" w14:textId="77777777" w:rsidR="00B828DE" w:rsidRPr="00611936" w:rsidRDefault="00B828DE" w:rsidP="00B828DE">
      <w:pPr>
        <w:autoSpaceDN/>
        <w:spacing w:line="276" w:lineRule="auto"/>
        <w:contextualSpacing/>
        <w:jc w:val="both"/>
        <w:rPr>
          <w:rFonts w:ascii="Garamond" w:hAnsi="Garamond"/>
          <w:kern w:val="2"/>
          <w:sz w:val="20"/>
          <w:szCs w:val="20"/>
        </w:rPr>
      </w:pPr>
      <w:r w:rsidRPr="00611936">
        <w:rPr>
          <w:rFonts w:ascii="Garamond" w:hAnsi="Garamond"/>
          <w:kern w:val="2"/>
          <w:sz w:val="20"/>
          <w:szCs w:val="20"/>
        </w:rPr>
        <w:t>3. Wykonawca zobowiązuje się:</w:t>
      </w:r>
    </w:p>
    <w:p w14:paraId="3C4BEFC2" w14:textId="77777777" w:rsidR="00B828DE" w:rsidRPr="00611936" w:rsidRDefault="00B828DE" w:rsidP="00B828DE">
      <w:pPr>
        <w:autoSpaceDN/>
        <w:spacing w:line="276" w:lineRule="auto"/>
        <w:contextualSpacing/>
        <w:jc w:val="both"/>
        <w:rPr>
          <w:rFonts w:ascii="Garamond" w:hAnsi="Garamond"/>
          <w:kern w:val="2"/>
          <w:sz w:val="20"/>
          <w:szCs w:val="20"/>
        </w:rPr>
      </w:pPr>
      <w:r w:rsidRPr="00611936">
        <w:rPr>
          <w:rFonts w:ascii="Garamond" w:hAnsi="Garamond"/>
          <w:kern w:val="2"/>
          <w:sz w:val="20"/>
          <w:szCs w:val="20"/>
        </w:rPr>
        <w:t>1) nie ujawniać Informacji Poufnych innym podmiotom bez zgody Zamawiającego, udzielonej na piśmie pod rygorem nieważności;</w:t>
      </w:r>
      <w:r w:rsidRPr="00611936">
        <w:rPr>
          <w:rFonts w:ascii="Garamond" w:hAnsi="Garamond"/>
          <w:kern w:val="2"/>
          <w:sz w:val="20"/>
          <w:szCs w:val="20"/>
        </w:rPr>
        <w:br/>
        <w:t>2) wykorzystywać Informacje Poufne jedynie do potrzeb realizacji umowy;</w:t>
      </w:r>
    </w:p>
    <w:p w14:paraId="4839C96E" w14:textId="77777777" w:rsidR="00B828DE" w:rsidRPr="00611936" w:rsidRDefault="00B828DE" w:rsidP="00B828DE">
      <w:pPr>
        <w:autoSpaceDN/>
        <w:spacing w:line="276" w:lineRule="auto"/>
        <w:contextualSpacing/>
        <w:jc w:val="both"/>
        <w:rPr>
          <w:rFonts w:ascii="Garamond" w:hAnsi="Garamond"/>
          <w:kern w:val="2"/>
          <w:sz w:val="20"/>
          <w:szCs w:val="20"/>
        </w:rPr>
      </w:pPr>
      <w:r w:rsidRPr="00611936">
        <w:rPr>
          <w:rFonts w:ascii="Garamond" w:hAnsi="Garamond"/>
          <w:kern w:val="2"/>
          <w:sz w:val="20"/>
          <w:szCs w:val="20"/>
        </w:rPr>
        <w:t>3) nie powielać Informacji Poufnych w zakresie szerszym, niż jest to potrzebne dla realizacji umowy;</w:t>
      </w:r>
      <w:r w:rsidRPr="00611936">
        <w:rPr>
          <w:rFonts w:ascii="Garamond" w:hAnsi="Garamond"/>
          <w:kern w:val="2"/>
          <w:sz w:val="20"/>
          <w:szCs w:val="20"/>
        </w:rPr>
        <w:br/>
        <w:t>4) zabezpieczać otrzymane Informacje Poufne przed dostępem osób nieuprawnionych w stopniu niezbędnym do zachowania ich poufnego charakteru, ale przynajmniej w takim samym stopniu, jak postępuje wobec własnej tajemnicy przedsiębiorstwa.</w:t>
      </w:r>
      <w:r w:rsidRPr="00611936">
        <w:rPr>
          <w:rFonts w:ascii="Garamond" w:hAnsi="Garamond"/>
          <w:kern w:val="2"/>
          <w:sz w:val="20"/>
          <w:szCs w:val="20"/>
        </w:rPr>
        <w:br/>
        <w:t>4. Wykonawca może, jeżeli jest to potrzebne do realizacji Umowy, udostępnić Informacje Poufne personelowi Wykonawcy oraz doradcom prawnym, przy czym korzystanie z Informacji Poufnych przez takie podmioty nie może wykroczyć poza zakres, w jakim Wykonawca może z nich korzystać. Wykonawca zobowiąże te osoby do przestrzegania poufności. Wykonawca jest odpowiedzialny za naruszenia spowodowane przez takie osoby i podmioty. 5. W przypadku rozwiązania Umowy (niezależnie od powodu rozwiązania) lub jej wygaśnięcia Wykonawca zobowiązuje się do niezwłocznego zwrotu w terminie 7 (słownie: siedmiu) dni materiałów zawierających Informacje Poufne, a Informacje Poufne przechowywane w wersji</w:t>
      </w:r>
      <w:r w:rsidRPr="00611936">
        <w:rPr>
          <w:rFonts w:ascii="Garamond" w:hAnsi="Garamond"/>
          <w:kern w:val="2"/>
          <w:sz w:val="20"/>
          <w:szCs w:val="20"/>
        </w:rPr>
        <w:br/>
        <w:t xml:space="preserve">elektronicznej usunie ze swoich zasobów i nośników elektronicznych. Ten sam obowiązek będzie ciążył na osobach i podmiotach, o których mowa w poprzednim ustępie. </w:t>
      </w:r>
    </w:p>
    <w:p w14:paraId="6BF166A3" w14:textId="77777777" w:rsidR="00B828DE" w:rsidRPr="00611936" w:rsidRDefault="00B828DE" w:rsidP="00B828DE">
      <w:pPr>
        <w:autoSpaceDN/>
        <w:spacing w:line="276" w:lineRule="auto"/>
        <w:contextualSpacing/>
        <w:jc w:val="both"/>
        <w:rPr>
          <w:rFonts w:ascii="Garamond" w:hAnsi="Garamond"/>
          <w:kern w:val="2"/>
          <w:sz w:val="20"/>
          <w:szCs w:val="20"/>
        </w:rPr>
      </w:pPr>
      <w:r w:rsidRPr="00611936">
        <w:rPr>
          <w:rFonts w:ascii="Garamond" w:hAnsi="Garamond"/>
          <w:kern w:val="2"/>
          <w:sz w:val="20"/>
          <w:szCs w:val="20"/>
        </w:rPr>
        <w:t xml:space="preserve">6. Wykonawca na pisemne żądanie Zamawiającego zobowiązuje się do niezwłocznego zniszczenia materiałów zawierających Informacje Poufne. </w:t>
      </w:r>
    </w:p>
    <w:p w14:paraId="26FB67B6" w14:textId="77777777" w:rsidR="00B828DE" w:rsidRPr="00611936" w:rsidRDefault="00B828DE" w:rsidP="00B828DE">
      <w:pPr>
        <w:autoSpaceDN/>
        <w:spacing w:line="276" w:lineRule="auto"/>
        <w:contextualSpacing/>
        <w:jc w:val="both"/>
        <w:rPr>
          <w:rFonts w:ascii="Garamond" w:hAnsi="Garamond"/>
          <w:kern w:val="2"/>
          <w:sz w:val="20"/>
          <w:szCs w:val="20"/>
        </w:rPr>
      </w:pPr>
      <w:r w:rsidRPr="00611936">
        <w:rPr>
          <w:rFonts w:ascii="Garamond" w:hAnsi="Garamond"/>
          <w:kern w:val="2"/>
          <w:sz w:val="20"/>
          <w:szCs w:val="20"/>
        </w:rPr>
        <w:t xml:space="preserve">7. Jeżeli dla prawidłowej realizacji Zamówienia, konieczne jest uzyskanie przez przedstawicieli Wykonawcy dostępu do dodatkowych informacji, podlegających ochronie, na Zamawiającym ciąży obowiązek zapoznania przedstawicieli Wykonawcy z wykazem tych informacji oraz dokonania odpowiednich pouczeń przewidzianych przez przepisy prawa. Na Wykonawcy ciąży obowiązek przestrzegania właściwych przepisów prawa oraz przepisów wewnętrznych ustanowionych przez Zamawiającego, dotyczących tych informacji. </w:t>
      </w:r>
    </w:p>
    <w:p w14:paraId="15C68B8F" w14:textId="77777777" w:rsidR="00B828DE" w:rsidRPr="00611936" w:rsidRDefault="00B828DE" w:rsidP="00B828DE">
      <w:pPr>
        <w:autoSpaceDN/>
        <w:spacing w:line="276" w:lineRule="auto"/>
        <w:contextualSpacing/>
        <w:jc w:val="both"/>
        <w:rPr>
          <w:rFonts w:ascii="Garamond" w:hAnsi="Garamond"/>
          <w:kern w:val="2"/>
          <w:sz w:val="20"/>
          <w:szCs w:val="20"/>
        </w:rPr>
      </w:pPr>
      <w:r w:rsidRPr="00611936">
        <w:rPr>
          <w:rFonts w:ascii="Garamond" w:hAnsi="Garamond"/>
          <w:kern w:val="2"/>
          <w:sz w:val="20"/>
          <w:szCs w:val="20"/>
        </w:rPr>
        <w:t>8. Zamawiający wyraża zgodę na elektroniczne przetwarzanie Informacji Poufnych przez niego udostępnionych. Przetwarzanie takich danych odbywać się będzie w celu i w zakresie związanym z realizacją Zamówienia, w granicach przepisów prawa oraz  zgodnie z postanowieniami przepisów wewnętrznych ustanowionych przez Zamawiającego.</w:t>
      </w:r>
      <w:r w:rsidRPr="00611936">
        <w:rPr>
          <w:rFonts w:ascii="Garamond" w:hAnsi="Garamond"/>
          <w:kern w:val="2"/>
          <w:sz w:val="20"/>
          <w:szCs w:val="20"/>
        </w:rPr>
        <w:br/>
        <w:t>9. W przypadku stwierdzenia przez Zamawiającego lub Wykonawcę uzyskania przez osobę trzecią dostępu do Informacji Poufnych drugiej Strony, winien on bezzwłocznie powiadomić drugą stronę o tym fakcie i jednocześnie podjąć działania zabezpieczające i naprawcze.</w:t>
      </w:r>
    </w:p>
    <w:p w14:paraId="7CE4A9A3" w14:textId="77777777" w:rsidR="00B828DE" w:rsidRPr="00611936" w:rsidRDefault="00B828DE" w:rsidP="00B828DE">
      <w:pPr>
        <w:autoSpaceDN/>
        <w:spacing w:line="276" w:lineRule="auto"/>
        <w:contextualSpacing/>
        <w:jc w:val="both"/>
        <w:rPr>
          <w:rFonts w:ascii="Garamond" w:hAnsi="Garamond"/>
          <w:kern w:val="2"/>
          <w:sz w:val="20"/>
          <w:szCs w:val="20"/>
        </w:rPr>
      </w:pPr>
      <w:bookmarkStart w:id="20" w:name="_Hlk136535719"/>
      <w:r w:rsidRPr="00611936">
        <w:rPr>
          <w:rFonts w:ascii="Garamond" w:hAnsi="Garamond"/>
          <w:kern w:val="2"/>
          <w:sz w:val="20"/>
          <w:szCs w:val="20"/>
        </w:rPr>
        <w:t>10. Postanowienia dotyczące ochrony Informacji Poufnych obowiązują w trakcie realizacji Zamówienia oraz 5 lat po jego zrealizowaniu. Zamawiający i Wykonawca mogą, w formie pisemnej, przedłużyć termin ochrony Informacji Poufnych.</w:t>
      </w:r>
      <w:r w:rsidRPr="00611936">
        <w:rPr>
          <w:rFonts w:ascii="Garamond" w:hAnsi="Garamond"/>
          <w:kern w:val="2"/>
          <w:sz w:val="20"/>
          <w:szCs w:val="20"/>
        </w:rPr>
        <w:br/>
        <w:t>11. Umowa jest jawna i podlega udostępnianiu na zasadach określonych w przepisach o dostępie do informacji publicznej.</w:t>
      </w:r>
      <w:bookmarkEnd w:id="20"/>
    </w:p>
    <w:p w14:paraId="6B4CD75C" w14:textId="77777777" w:rsidR="00B828DE" w:rsidRPr="00611936" w:rsidRDefault="00B828DE" w:rsidP="00B828DE">
      <w:pPr>
        <w:autoSpaceDN/>
        <w:spacing w:line="276" w:lineRule="auto"/>
        <w:contextualSpacing/>
        <w:jc w:val="both"/>
        <w:rPr>
          <w:rFonts w:ascii="Garamond" w:hAnsi="Garamond"/>
          <w:kern w:val="2"/>
          <w:sz w:val="20"/>
          <w:szCs w:val="20"/>
        </w:rPr>
      </w:pPr>
      <w:r w:rsidRPr="00611936">
        <w:rPr>
          <w:rFonts w:ascii="Garamond" w:hAnsi="Garamond"/>
          <w:kern w:val="2"/>
          <w:sz w:val="20"/>
          <w:szCs w:val="20"/>
        </w:rPr>
        <w:t>12. W przypadku naruszenia przez Wykonawcę obowiązku zachowania poufności, Wykonawca zobowiązany będzie do zapłaty na rzecz Zamawiającego kary umownej w wysokości 50 000 zł za każdy przypadek naruszenia.</w:t>
      </w:r>
    </w:p>
    <w:p w14:paraId="7DEEDC14" w14:textId="08761F3E"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2</w:t>
      </w:r>
      <w:r w:rsidR="00326D12">
        <w:rPr>
          <w:rFonts w:ascii="Garamond" w:hAnsi="Garamond" w:cs="Garamond"/>
          <w:b/>
          <w:kern w:val="2"/>
          <w:sz w:val="20"/>
          <w:szCs w:val="20"/>
        </w:rPr>
        <w:t>1</w:t>
      </w:r>
    </w:p>
    <w:p w14:paraId="4F7DEE9D" w14:textId="77777777" w:rsidR="00B828DE" w:rsidRPr="00611936" w:rsidRDefault="00B828DE" w:rsidP="00817C6F">
      <w:pPr>
        <w:numPr>
          <w:ilvl w:val="1"/>
          <w:numId w:val="115"/>
        </w:numPr>
        <w:autoSpaceDN/>
        <w:spacing w:line="276" w:lineRule="auto"/>
        <w:contextualSpacing/>
        <w:rPr>
          <w:rFonts w:ascii="Garamond" w:hAnsi="Garamond"/>
          <w:kern w:val="2"/>
          <w:sz w:val="20"/>
          <w:szCs w:val="20"/>
        </w:rPr>
      </w:pPr>
      <w:r w:rsidRPr="00611936">
        <w:rPr>
          <w:rFonts w:ascii="Garamond" w:hAnsi="Garamond" w:cs="Garamond"/>
          <w:kern w:val="2"/>
          <w:sz w:val="20"/>
          <w:szCs w:val="20"/>
        </w:rPr>
        <w:t>Osobą odpowiedzialną za realizację Umowy ze strony Kupującego jest ……………………………………………….</w:t>
      </w:r>
    </w:p>
    <w:p w14:paraId="2D37E6E9" w14:textId="77777777" w:rsidR="00B828DE" w:rsidRPr="00611936" w:rsidRDefault="00B828DE" w:rsidP="00817C6F">
      <w:pPr>
        <w:numPr>
          <w:ilvl w:val="1"/>
          <w:numId w:val="115"/>
        </w:numPr>
        <w:autoSpaceDN/>
        <w:spacing w:line="276" w:lineRule="auto"/>
        <w:contextualSpacing/>
        <w:rPr>
          <w:rFonts w:ascii="Garamond" w:hAnsi="Garamond"/>
          <w:kern w:val="2"/>
          <w:sz w:val="20"/>
          <w:szCs w:val="20"/>
        </w:rPr>
      </w:pPr>
      <w:r w:rsidRPr="00611936">
        <w:rPr>
          <w:rFonts w:ascii="Garamond" w:hAnsi="Garamond" w:cs="Garamond"/>
          <w:kern w:val="2"/>
          <w:sz w:val="20"/>
          <w:szCs w:val="20"/>
        </w:rPr>
        <w:t>Osobą odpowiedzialną za realizację Umowy ze strony Sprzedającego jest ..................................................................</w:t>
      </w:r>
    </w:p>
    <w:p w14:paraId="53E5CF41" w14:textId="77777777" w:rsidR="00326D12" w:rsidRDefault="00326D12" w:rsidP="00B828DE">
      <w:pPr>
        <w:autoSpaceDN/>
        <w:spacing w:line="276" w:lineRule="auto"/>
        <w:contextualSpacing/>
        <w:jc w:val="center"/>
        <w:rPr>
          <w:rFonts w:ascii="Garamond" w:hAnsi="Garamond" w:cs="Garamond"/>
          <w:b/>
          <w:kern w:val="2"/>
          <w:sz w:val="20"/>
          <w:szCs w:val="20"/>
        </w:rPr>
      </w:pPr>
    </w:p>
    <w:p w14:paraId="54A2455F" w14:textId="5E3C8C78" w:rsidR="00B828DE" w:rsidRPr="00611936" w:rsidRDefault="00B828DE" w:rsidP="00B828DE">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2</w:t>
      </w:r>
      <w:r w:rsidR="00326D12">
        <w:rPr>
          <w:rFonts w:ascii="Garamond" w:hAnsi="Garamond" w:cs="Garamond"/>
          <w:b/>
          <w:kern w:val="2"/>
          <w:sz w:val="20"/>
          <w:szCs w:val="20"/>
        </w:rPr>
        <w:t>2</w:t>
      </w:r>
    </w:p>
    <w:p w14:paraId="704C2759" w14:textId="77777777" w:rsidR="00B828DE" w:rsidRPr="00611936" w:rsidRDefault="00B828DE" w:rsidP="00326D12">
      <w:pPr>
        <w:pStyle w:val="Akapitzlist"/>
        <w:widowControl w:val="0"/>
        <w:autoSpaceDN/>
        <w:spacing w:after="0"/>
        <w:ind w:left="0"/>
        <w:contextualSpacing/>
        <w:jc w:val="both"/>
        <w:rPr>
          <w:rFonts w:ascii="Garamond" w:hAnsi="Garamond" w:cs="Garamond"/>
          <w:kern w:val="2"/>
          <w:sz w:val="20"/>
          <w:szCs w:val="20"/>
        </w:rPr>
      </w:pPr>
      <w:r w:rsidRPr="00611936">
        <w:rPr>
          <w:rFonts w:ascii="Garamond" w:hAnsi="Garamond" w:cs="Garamond"/>
          <w:kern w:val="2"/>
          <w:sz w:val="20"/>
          <w:szCs w:val="20"/>
        </w:rPr>
        <w:t>Integralna częścią umowy stanowi SWZ wraz z załącznikami oraz oferta Sprzedającego i dokumentacja przetargowa.</w:t>
      </w:r>
    </w:p>
    <w:p w14:paraId="348E795E" w14:textId="34281008" w:rsidR="00B828DE" w:rsidRPr="00611936" w:rsidRDefault="00B828DE" w:rsidP="00326D12">
      <w:pPr>
        <w:autoSpaceDN/>
        <w:spacing w:line="276" w:lineRule="auto"/>
        <w:contextualSpacing/>
        <w:jc w:val="center"/>
        <w:rPr>
          <w:rFonts w:ascii="Garamond" w:hAnsi="Garamond"/>
          <w:kern w:val="2"/>
          <w:sz w:val="20"/>
          <w:szCs w:val="20"/>
        </w:rPr>
      </w:pPr>
      <w:r w:rsidRPr="00611936">
        <w:rPr>
          <w:rFonts w:ascii="Garamond" w:hAnsi="Garamond" w:cs="Garamond"/>
          <w:b/>
          <w:kern w:val="2"/>
          <w:sz w:val="20"/>
          <w:szCs w:val="20"/>
        </w:rPr>
        <w:t>§ 2</w:t>
      </w:r>
      <w:r w:rsidR="00326D12">
        <w:rPr>
          <w:rFonts w:ascii="Garamond" w:hAnsi="Garamond" w:cs="Garamond"/>
          <w:b/>
          <w:kern w:val="2"/>
          <w:sz w:val="20"/>
          <w:szCs w:val="20"/>
        </w:rPr>
        <w:t>3</w:t>
      </w:r>
    </w:p>
    <w:p w14:paraId="58D2E4B0" w14:textId="77777777" w:rsidR="00B828DE" w:rsidRDefault="00B828DE" w:rsidP="00B828DE">
      <w:pPr>
        <w:autoSpaceDN/>
        <w:spacing w:line="276" w:lineRule="auto"/>
        <w:contextualSpacing/>
        <w:rPr>
          <w:rFonts w:ascii="Garamond" w:hAnsi="Garamond" w:cs="Garamond"/>
          <w:kern w:val="2"/>
          <w:sz w:val="20"/>
          <w:szCs w:val="20"/>
        </w:rPr>
      </w:pPr>
      <w:r w:rsidRPr="00611936">
        <w:rPr>
          <w:rFonts w:ascii="Garamond" w:hAnsi="Garamond" w:cs="Garamond"/>
          <w:kern w:val="2"/>
          <w:sz w:val="20"/>
          <w:szCs w:val="20"/>
        </w:rPr>
        <w:t>Umowę sporządzono w dwóch egzemplarzach, po jednym dla każdej ze Stron Umowy.</w:t>
      </w:r>
    </w:p>
    <w:p w14:paraId="3C27E555" w14:textId="77777777" w:rsidR="00817C6F" w:rsidRDefault="00817C6F" w:rsidP="00B828DE">
      <w:pPr>
        <w:autoSpaceDN/>
        <w:spacing w:line="276" w:lineRule="auto"/>
        <w:contextualSpacing/>
        <w:rPr>
          <w:rFonts w:ascii="Garamond" w:hAnsi="Garamond" w:cs="Garamond"/>
          <w:kern w:val="2"/>
          <w:sz w:val="20"/>
          <w:szCs w:val="20"/>
        </w:rPr>
      </w:pPr>
    </w:p>
    <w:p w14:paraId="29D2D09D" w14:textId="77777777" w:rsidR="00326D12" w:rsidRDefault="00326D12" w:rsidP="00B828DE">
      <w:pPr>
        <w:autoSpaceDN/>
        <w:spacing w:line="276" w:lineRule="auto"/>
        <w:contextualSpacing/>
        <w:rPr>
          <w:rFonts w:ascii="Garamond" w:hAnsi="Garamond" w:cs="Garamond"/>
          <w:kern w:val="2"/>
          <w:sz w:val="20"/>
          <w:szCs w:val="20"/>
        </w:rPr>
      </w:pPr>
    </w:p>
    <w:p w14:paraId="166D3718" w14:textId="77777777" w:rsidR="00326D12" w:rsidRDefault="00326D12" w:rsidP="00B828DE">
      <w:pPr>
        <w:autoSpaceDN/>
        <w:spacing w:line="276" w:lineRule="auto"/>
        <w:contextualSpacing/>
        <w:rPr>
          <w:rFonts w:ascii="Garamond" w:hAnsi="Garamond" w:cs="Garamond"/>
          <w:kern w:val="2"/>
          <w:sz w:val="20"/>
          <w:szCs w:val="20"/>
        </w:rPr>
      </w:pPr>
    </w:p>
    <w:p w14:paraId="21D67C89" w14:textId="77777777" w:rsidR="00326D12" w:rsidRDefault="00326D12" w:rsidP="00B828DE">
      <w:pPr>
        <w:autoSpaceDN/>
        <w:spacing w:line="276" w:lineRule="auto"/>
        <w:contextualSpacing/>
        <w:rPr>
          <w:rFonts w:ascii="Garamond" w:hAnsi="Garamond" w:cs="Garamond"/>
          <w:kern w:val="2"/>
          <w:sz w:val="20"/>
          <w:szCs w:val="20"/>
        </w:rPr>
      </w:pPr>
    </w:p>
    <w:p w14:paraId="11675122" w14:textId="6EEC8916" w:rsidR="00817C6F" w:rsidRPr="00371326" w:rsidRDefault="00817C6F" w:rsidP="00817C6F">
      <w:pPr>
        <w:suppressAutoHyphens w:val="0"/>
        <w:autoSpaceDN/>
        <w:spacing w:line="240" w:lineRule="auto"/>
        <w:textAlignment w:val="auto"/>
        <w:rPr>
          <w:rFonts w:ascii="Garamond" w:hAnsi="Garamond"/>
          <w:kern w:val="2"/>
          <w:sz w:val="20"/>
          <w:szCs w:val="20"/>
        </w:rPr>
      </w:pPr>
      <w:r>
        <w:rPr>
          <w:rFonts w:ascii="Garamond" w:hAnsi="Garamond" w:cs="Garamond"/>
          <w:kern w:val="2"/>
          <w:sz w:val="20"/>
          <w:szCs w:val="20"/>
        </w:rPr>
        <w:t xml:space="preserve">                                   </w:t>
      </w:r>
      <w:r w:rsidRPr="00371326">
        <w:rPr>
          <w:rFonts w:ascii="Garamond" w:hAnsi="Garamond" w:cs="Garamond"/>
          <w:b/>
          <w:kern w:val="2"/>
          <w:sz w:val="20"/>
          <w:szCs w:val="20"/>
        </w:rPr>
        <w:t>SPRZEDAJĄCY</w:t>
      </w:r>
      <w:r w:rsidRPr="00371326">
        <w:rPr>
          <w:rFonts w:ascii="Garamond" w:hAnsi="Garamond" w:cs="Garamond"/>
          <w:kern w:val="2"/>
          <w:sz w:val="20"/>
          <w:szCs w:val="20"/>
        </w:rPr>
        <w:tab/>
      </w:r>
      <w:r w:rsidRPr="00371326">
        <w:rPr>
          <w:rFonts w:ascii="Garamond" w:hAnsi="Garamond" w:cs="Garamond"/>
          <w:kern w:val="2"/>
          <w:sz w:val="20"/>
          <w:szCs w:val="20"/>
        </w:rPr>
        <w:tab/>
      </w:r>
      <w:r w:rsidRPr="00371326">
        <w:rPr>
          <w:rFonts w:ascii="Garamond" w:hAnsi="Garamond" w:cs="Garamond"/>
          <w:kern w:val="2"/>
          <w:sz w:val="20"/>
          <w:szCs w:val="20"/>
        </w:rPr>
        <w:tab/>
      </w:r>
      <w:r w:rsidRPr="00371326">
        <w:rPr>
          <w:rFonts w:ascii="Garamond" w:hAnsi="Garamond" w:cs="Garamond"/>
          <w:kern w:val="2"/>
          <w:sz w:val="20"/>
          <w:szCs w:val="20"/>
        </w:rPr>
        <w:tab/>
      </w:r>
      <w:r w:rsidRPr="00371326">
        <w:rPr>
          <w:rFonts w:ascii="Garamond" w:hAnsi="Garamond" w:cs="Garamond"/>
          <w:kern w:val="2"/>
          <w:sz w:val="20"/>
          <w:szCs w:val="20"/>
        </w:rPr>
        <w:tab/>
      </w:r>
      <w:r w:rsidRPr="00371326">
        <w:rPr>
          <w:rFonts w:ascii="Garamond" w:hAnsi="Garamond" w:cs="Garamond"/>
          <w:kern w:val="2"/>
          <w:sz w:val="20"/>
          <w:szCs w:val="20"/>
        </w:rPr>
        <w:tab/>
      </w:r>
      <w:r w:rsidRPr="00371326">
        <w:rPr>
          <w:rFonts w:ascii="Garamond" w:hAnsi="Garamond" w:cs="Garamond"/>
          <w:b/>
          <w:kern w:val="2"/>
          <w:sz w:val="20"/>
          <w:szCs w:val="20"/>
        </w:rPr>
        <w:t>KUPUJĄCY</w:t>
      </w:r>
    </w:p>
    <w:p w14:paraId="43A02DAA" w14:textId="77777777" w:rsidR="00817C6F" w:rsidRDefault="00817C6F" w:rsidP="00817C6F">
      <w:pPr>
        <w:autoSpaceDN/>
        <w:spacing w:line="276" w:lineRule="auto"/>
        <w:ind w:firstLine="708"/>
        <w:contextualSpacing/>
        <w:rPr>
          <w:rFonts w:ascii="Garamond" w:hAnsi="Garamond" w:cs="Garamond"/>
          <w:kern w:val="2"/>
          <w:sz w:val="20"/>
          <w:szCs w:val="20"/>
        </w:rPr>
      </w:pPr>
      <w:r w:rsidRPr="00371326">
        <w:rPr>
          <w:rFonts w:ascii="Garamond" w:hAnsi="Garamond" w:cs="Garamond"/>
          <w:kern w:val="2"/>
          <w:sz w:val="20"/>
          <w:szCs w:val="20"/>
        </w:rPr>
        <w:t xml:space="preserve"> </w:t>
      </w:r>
      <w:r w:rsidRPr="00371326">
        <w:rPr>
          <w:rFonts w:ascii="Garamond" w:hAnsi="Garamond" w:cs="Garamond"/>
          <w:kern w:val="2"/>
          <w:sz w:val="20"/>
          <w:szCs w:val="20"/>
        </w:rPr>
        <w:tab/>
      </w:r>
      <w:r w:rsidRPr="00371326">
        <w:rPr>
          <w:rFonts w:ascii="Garamond" w:hAnsi="Garamond" w:cs="Garamond"/>
          <w:kern w:val="2"/>
          <w:sz w:val="20"/>
          <w:szCs w:val="20"/>
        </w:rPr>
        <w:tab/>
        <w:t xml:space="preserve">          </w:t>
      </w:r>
      <w:r>
        <w:rPr>
          <w:rFonts w:ascii="Garamond" w:hAnsi="Garamond" w:cs="Garamond"/>
          <w:kern w:val="2"/>
          <w:sz w:val="20"/>
          <w:szCs w:val="20"/>
        </w:rPr>
        <w:t xml:space="preserve">                                                                        </w:t>
      </w:r>
    </w:p>
    <w:p w14:paraId="7304A1F4" w14:textId="77777777" w:rsidR="00817C6F" w:rsidRPr="00371326" w:rsidRDefault="00817C6F" w:rsidP="00817C6F">
      <w:pPr>
        <w:autoSpaceDN/>
        <w:spacing w:line="276" w:lineRule="auto"/>
        <w:ind w:firstLine="708"/>
        <w:contextualSpacing/>
        <w:rPr>
          <w:rFonts w:ascii="Garamond" w:hAnsi="Garamond"/>
          <w:kern w:val="2"/>
          <w:sz w:val="20"/>
          <w:szCs w:val="20"/>
        </w:rPr>
      </w:pPr>
      <w:r>
        <w:rPr>
          <w:rFonts w:ascii="Garamond" w:hAnsi="Garamond" w:cs="Garamond"/>
          <w:kern w:val="2"/>
          <w:sz w:val="20"/>
          <w:szCs w:val="20"/>
        </w:rPr>
        <w:t xml:space="preserve">              </w:t>
      </w:r>
      <w:r w:rsidRPr="00371326">
        <w:rPr>
          <w:rFonts w:ascii="Garamond" w:hAnsi="Garamond" w:cs="Garamond"/>
          <w:kern w:val="2"/>
          <w:sz w:val="20"/>
          <w:szCs w:val="20"/>
        </w:rPr>
        <w:t>....................................................</w:t>
      </w:r>
      <w:r w:rsidRPr="00371326">
        <w:rPr>
          <w:rFonts w:ascii="Garamond" w:hAnsi="Garamond" w:cs="Garamond"/>
          <w:kern w:val="2"/>
          <w:sz w:val="20"/>
          <w:szCs w:val="20"/>
        </w:rPr>
        <w:tab/>
      </w:r>
      <w:r w:rsidRPr="00371326">
        <w:rPr>
          <w:rFonts w:ascii="Garamond" w:hAnsi="Garamond" w:cs="Garamond"/>
          <w:kern w:val="2"/>
          <w:sz w:val="20"/>
          <w:szCs w:val="20"/>
        </w:rPr>
        <w:tab/>
      </w:r>
      <w:r w:rsidRPr="00371326">
        <w:rPr>
          <w:rFonts w:ascii="Garamond" w:hAnsi="Garamond" w:cs="Garamond"/>
          <w:kern w:val="2"/>
          <w:sz w:val="20"/>
          <w:szCs w:val="20"/>
        </w:rPr>
        <w:tab/>
      </w:r>
      <w:r w:rsidRPr="00371326">
        <w:rPr>
          <w:rFonts w:ascii="Garamond" w:hAnsi="Garamond" w:cs="Garamond"/>
          <w:kern w:val="2"/>
          <w:sz w:val="20"/>
          <w:szCs w:val="20"/>
        </w:rPr>
        <w:tab/>
        <w:t>.....................................................</w:t>
      </w:r>
    </w:p>
    <w:p w14:paraId="13C60D9F" w14:textId="77777777" w:rsidR="00817C6F" w:rsidRDefault="00817C6F" w:rsidP="00817C6F">
      <w:pPr>
        <w:autoSpaceDN/>
        <w:spacing w:line="276" w:lineRule="auto"/>
        <w:contextualSpacing/>
        <w:jc w:val="center"/>
        <w:rPr>
          <w:rFonts w:ascii="Garamond" w:hAnsi="Garamond" w:cs="Garamond"/>
          <w:kern w:val="2"/>
          <w:sz w:val="20"/>
          <w:szCs w:val="20"/>
        </w:rPr>
      </w:pPr>
    </w:p>
    <w:p w14:paraId="78E3A480" w14:textId="77777777" w:rsidR="00326D12" w:rsidRDefault="00326D12" w:rsidP="00817C6F">
      <w:pPr>
        <w:autoSpaceDN/>
        <w:spacing w:line="276" w:lineRule="auto"/>
        <w:contextualSpacing/>
        <w:jc w:val="center"/>
        <w:rPr>
          <w:rFonts w:ascii="Garamond" w:hAnsi="Garamond" w:cs="Garamond"/>
          <w:kern w:val="2"/>
          <w:sz w:val="20"/>
          <w:szCs w:val="20"/>
        </w:rPr>
      </w:pPr>
    </w:p>
    <w:p w14:paraId="12121570" w14:textId="77777777" w:rsidR="00326D12" w:rsidRDefault="00326D12" w:rsidP="00817C6F">
      <w:pPr>
        <w:autoSpaceDN/>
        <w:spacing w:line="276" w:lineRule="auto"/>
        <w:contextualSpacing/>
        <w:jc w:val="center"/>
        <w:rPr>
          <w:rFonts w:ascii="Garamond" w:hAnsi="Garamond" w:cs="Garamond"/>
          <w:kern w:val="2"/>
          <w:sz w:val="20"/>
          <w:szCs w:val="20"/>
        </w:rPr>
      </w:pPr>
    </w:p>
    <w:p w14:paraId="08329976" w14:textId="77777777" w:rsidR="00326D12" w:rsidRDefault="00326D12" w:rsidP="00817C6F">
      <w:pPr>
        <w:autoSpaceDN/>
        <w:spacing w:line="276" w:lineRule="auto"/>
        <w:contextualSpacing/>
        <w:jc w:val="center"/>
        <w:rPr>
          <w:rFonts w:ascii="Garamond" w:hAnsi="Garamond" w:cs="Garamond"/>
          <w:kern w:val="2"/>
          <w:sz w:val="20"/>
          <w:szCs w:val="20"/>
        </w:rPr>
      </w:pPr>
    </w:p>
    <w:p w14:paraId="6A924ECD" w14:textId="77777777" w:rsidR="00326D12" w:rsidRDefault="00326D12" w:rsidP="00817C6F">
      <w:pPr>
        <w:autoSpaceDN/>
        <w:spacing w:line="276" w:lineRule="auto"/>
        <w:contextualSpacing/>
        <w:jc w:val="center"/>
        <w:rPr>
          <w:rFonts w:ascii="Garamond" w:hAnsi="Garamond" w:cs="Garamond"/>
          <w:kern w:val="2"/>
          <w:sz w:val="20"/>
          <w:szCs w:val="20"/>
        </w:rPr>
      </w:pPr>
    </w:p>
    <w:p w14:paraId="56E55604" w14:textId="77777777" w:rsidR="00326D12" w:rsidRDefault="00326D12" w:rsidP="00817C6F">
      <w:pPr>
        <w:autoSpaceDN/>
        <w:spacing w:line="276" w:lineRule="auto"/>
        <w:contextualSpacing/>
        <w:jc w:val="center"/>
        <w:rPr>
          <w:rFonts w:ascii="Garamond" w:hAnsi="Garamond" w:cs="Garamond"/>
          <w:kern w:val="2"/>
          <w:sz w:val="20"/>
          <w:szCs w:val="20"/>
        </w:rPr>
      </w:pPr>
    </w:p>
    <w:p w14:paraId="21848877" w14:textId="77777777" w:rsidR="00326D12" w:rsidRDefault="00326D12" w:rsidP="00817C6F">
      <w:pPr>
        <w:autoSpaceDN/>
        <w:spacing w:line="276" w:lineRule="auto"/>
        <w:contextualSpacing/>
        <w:jc w:val="center"/>
        <w:rPr>
          <w:rFonts w:ascii="Garamond" w:hAnsi="Garamond" w:cs="Garamond"/>
          <w:kern w:val="2"/>
          <w:sz w:val="20"/>
          <w:szCs w:val="20"/>
        </w:rPr>
      </w:pPr>
    </w:p>
    <w:p w14:paraId="07A0B437" w14:textId="77777777" w:rsidR="00326D12" w:rsidRDefault="00326D12" w:rsidP="00817C6F">
      <w:pPr>
        <w:autoSpaceDN/>
        <w:spacing w:line="276" w:lineRule="auto"/>
        <w:contextualSpacing/>
        <w:jc w:val="center"/>
        <w:rPr>
          <w:rFonts w:ascii="Garamond" w:hAnsi="Garamond" w:cs="Garamond"/>
          <w:kern w:val="2"/>
          <w:sz w:val="20"/>
          <w:szCs w:val="20"/>
        </w:rPr>
      </w:pPr>
    </w:p>
    <w:p w14:paraId="7B4F1E26" w14:textId="77777777" w:rsidR="00326D12" w:rsidRDefault="00326D12" w:rsidP="00817C6F">
      <w:pPr>
        <w:autoSpaceDN/>
        <w:spacing w:line="276" w:lineRule="auto"/>
        <w:contextualSpacing/>
        <w:jc w:val="center"/>
        <w:rPr>
          <w:rFonts w:ascii="Garamond" w:hAnsi="Garamond" w:cs="Garamond"/>
          <w:kern w:val="2"/>
          <w:sz w:val="20"/>
          <w:szCs w:val="20"/>
        </w:rPr>
      </w:pPr>
    </w:p>
    <w:p w14:paraId="506C1A5F" w14:textId="77777777" w:rsidR="00326D12" w:rsidRDefault="00326D12" w:rsidP="00817C6F">
      <w:pPr>
        <w:autoSpaceDN/>
        <w:spacing w:line="276" w:lineRule="auto"/>
        <w:contextualSpacing/>
        <w:jc w:val="center"/>
        <w:rPr>
          <w:rFonts w:ascii="Garamond" w:hAnsi="Garamond" w:cs="Garamond"/>
          <w:kern w:val="2"/>
          <w:sz w:val="20"/>
          <w:szCs w:val="20"/>
        </w:rPr>
      </w:pPr>
    </w:p>
    <w:p w14:paraId="213EE666" w14:textId="77777777" w:rsidR="00326D12" w:rsidRDefault="00326D12" w:rsidP="00817C6F">
      <w:pPr>
        <w:autoSpaceDN/>
        <w:spacing w:line="276" w:lineRule="auto"/>
        <w:contextualSpacing/>
        <w:jc w:val="center"/>
        <w:rPr>
          <w:rFonts w:ascii="Garamond" w:hAnsi="Garamond" w:cs="Garamond"/>
          <w:kern w:val="2"/>
          <w:sz w:val="20"/>
          <w:szCs w:val="20"/>
        </w:rPr>
      </w:pPr>
    </w:p>
    <w:p w14:paraId="42FDB162" w14:textId="77777777" w:rsidR="00326D12" w:rsidRDefault="00326D12" w:rsidP="00817C6F">
      <w:pPr>
        <w:autoSpaceDN/>
        <w:spacing w:line="276" w:lineRule="auto"/>
        <w:contextualSpacing/>
        <w:jc w:val="center"/>
        <w:rPr>
          <w:rFonts w:ascii="Garamond" w:hAnsi="Garamond" w:cs="Garamond"/>
          <w:kern w:val="2"/>
          <w:sz w:val="20"/>
          <w:szCs w:val="20"/>
        </w:rPr>
      </w:pPr>
    </w:p>
    <w:p w14:paraId="0045A839" w14:textId="77777777" w:rsidR="00326D12" w:rsidRPr="00371326" w:rsidRDefault="00326D12" w:rsidP="00817C6F">
      <w:pPr>
        <w:autoSpaceDN/>
        <w:spacing w:line="276" w:lineRule="auto"/>
        <w:contextualSpacing/>
        <w:jc w:val="center"/>
        <w:rPr>
          <w:rFonts w:ascii="Garamond" w:hAnsi="Garamond" w:cs="Garamond"/>
          <w:kern w:val="2"/>
          <w:sz w:val="20"/>
          <w:szCs w:val="20"/>
        </w:rPr>
      </w:pPr>
    </w:p>
    <w:p w14:paraId="057E9D42" w14:textId="77777777" w:rsidR="00817C6F" w:rsidRPr="00371326" w:rsidRDefault="00817C6F" w:rsidP="00817C6F">
      <w:pPr>
        <w:autoSpaceDN/>
        <w:spacing w:line="276" w:lineRule="auto"/>
        <w:contextualSpacing/>
        <w:jc w:val="center"/>
        <w:rPr>
          <w:rFonts w:ascii="Garamond" w:hAnsi="Garamond"/>
          <w:kern w:val="2"/>
          <w:sz w:val="20"/>
          <w:szCs w:val="20"/>
        </w:rPr>
      </w:pPr>
      <w:r w:rsidRPr="00371326">
        <w:rPr>
          <w:rFonts w:ascii="Garamond" w:hAnsi="Garamond" w:cs="Garamond"/>
          <w:kern w:val="2"/>
          <w:sz w:val="20"/>
          <w:szCs w:val="20"/>
        </w:rPr>
        <w:t>KONTRASYGNUJE</w:t>
      </w:r>
    </w:p>
    <w:p w14:paraId="6563A1E0" w14:textId="77777777" w:rsidR="00817C6F" w:rsidRPr="00371326" w:rsidRDefault="00817C6F" w:rsidP="00817C6F">
      <w:pPr>
        <w:autoSpaceDN/>
        <w:spacing w:line="276" w:lineRule="auto"/>
        <w:contextualSpacing/>
        <w:jc w:val="center"/>
        <w:rPr>
          <w:rFonts w:ascii="Garamond" w:hAnsi="Garamond"/>
          <w:kern w:val="2"/>
          <w:sz w:val="20"/>
          <w:szCs w:val="20"/>
        </w:rPr>
      </w:pPr>
      <w:r w:rsidRPr="00371326">
        <w:rPr>
          <w:rFonts w:ascii="Garamond" w:hAnsi="Garamond" w:cs="Garamond"/>
          <w:kern w:val="2"/>
          <w:sz w:val="20"/>
          <w:szCs w:val="20"/>
        </w:rPr>
        <w:t>GŁÓWNY KSIĘGOWY</w:t>
      </w:r>
    </w:p>
    <w:p w14:paraId="37FA658D" w14:textId="4FC7449D" w:rsidR="000C55A0" w:rsidRPr="00371326" w:rsidRDefault="00817C6F" w:rsidP="00817C6F">
      <w:pPr>
        <w:autoSpaceDN/>
        <w:spacing w:line="276" w:lineRule="auto"/>
        <w:contextualSpacing/>
        <w:jc w:val="center"/>
        <w:rPr>
          <w:rFonts w:ascii="Garamond" w:hAnsi="Garamond" w:cs="Garamond"/>
          <w:b/>
          <w:sz w:val="20"/>
          <w:szCs w:val="20"/>
        </w:rPr>
      </w:pPr>
      <w:r w:rsidRPr="00371326">
        <w:rPr>
          <w:rFonts w:ascii="Garamond" w:hAnsi="Garamond"/>
          <w:kern w:val="2"/>
          <w:sz w:val="20"/>
          <w:szCs w:val="20"/>
        </w:rPr>
        <w:t>………………………………………………………………….</w:t>
      </w:r>
    </w:p>
    <w:sectPr w:rsidR="000C55A0" w:rsidRPr="00371326" w:rsidSect="008063E1">
      <w:headerReference w:type="default" r:id="rId16"/>
      <w:footerReference w:type="default" r:id="rId17"/>
      <w:pgSz w:w="11906" w:h="16838"/>
      <w:pgMar w:top="851" w:right="1274" w:bottom="567" w:left="900" w:header="102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B6989" w14:textId="77777777" w:rsidR="00910040" w:rsidRDefault="00910040" w:rsidP="00963E5A">
      <w:pPr>
        <w:spacing w:line="240" w:lineRule="auto"/>
      </w:pPr>
      <w:r>
        <w:separator/>
      </w:r>
    </w:p>
  </w:endnote>
  <w:endnote w:type="continuationSeparator" w:id="0">
    <w:p w14:paraId="064EEEF2" w14:textId="77777777" w:rsidR="00910040" w:rsidRDefault="00910040" w:rsidP="00963E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Andale Sans UI">
    <w:altName w:val="Calibri"/>
    <w:charset w:val="EE"/>
    <w:family w:val="auto"/>
    <w:pitch w:val="variable"/>
  </w:font>
  <w:font w:name="SimSun, 宋体">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OpenSymbol">
    <w:panose1 w:val="05010000000000000000"/>
    <w:charset w:val="00"/>
    <w:family w:val="auto"/>
    <w:pitch w:val="variable"/>
    <w:sig w:usb0="800000AF" w:usb1="1001ECEA" w:usb2="00000000" w:usb3="00000000" w:csb0="80000001" w:csb1="00000000"/>
  </w:font>
  <w:font w:name="Times New Roman Bold">
    <w:charset w:val="00"/>
    <w:family w:val="roman"/>
    <w:pitch w:val="default"/>
  </w:font>
  <w:font w:name="ヒラギノ角ゴ Pro W3">
    <w:charset w:val="00"/>
    <w:family w:val="roman"/>
    <w:pitch w:val="default"/>
  </w:font>
  <w:font w:name="font1212">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 w:name="Helvetica Neue">
    <w:altName w:val="Arial"/>
    <w:charset w:val="00"/>
    <w:family w:val="roman"/>
    <w:pitch w:val="default"/>
  </w:font>
  <w:font w:name="Liberation Sans">
    <w:altName w:val="Arial"/>
    <w:panose1 w:val="020B0604020202020204"/>
    <w:charset w:val="EE"/>
    <w:family w:val="swiss"/>
    <w:pitch w:val="variable"/>
    <w:sig w:usb0="E0000AFF" w:usb1="500078FF" w:usb2="00000021" w:usb3="00000000" w:csb0="000001BF" w:csb1="00000000"/>
  </w:font>
  <w:font w:name="Calibri Light">
    <w:panose1 w:val="020F0302020204030204"/>
    <w:charset w:val="EE"/>
    <w:family w:val="swiss"/>
    <w:pitch w:val="variable"/>
    <w:sig w:usb0="E4002EFF" w:usb1="C200247B" w:usb2="00000009" w:usb3="00000000" w:csb0="000001FF" w:csb1="00000000"/>
  </w:font>
  <w:font w:name="TimesNewRoman,Bold">
    <w:panose1 w:val="00000000000000000000"/>
    <w:charset w:val="EE"/>
    <w:family w:val="auto"/>
    <w:notTrueType/>
    <w:pitch w:val="default"/>
    <w:sig w:usb0="00000005" w:usb1="00000000" w:usb2="00000000" w:usb3="00000000" w:csb0="00000002"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2B813" w14:textId="77777777" w:rsidR="003F77FD" w:rsidRPr="00FD508D" w:rsidRDefault="003F77FD" w:rsidP="00C12CCD">
    <w:pPr>
      <w:pStyle w:val="Stopka"/>
      <w:jc w:val="right"/>
    </w:pPr>
    <w:r w:rsidRPr="00FD508D">
      <w:fldChar w:fldCharType="begin"/>
    </w:r>
    <w:r w:rsidRPr="00FD508D">
      <w:instrText>PAGE   \* MERGEFORMAT</w:instrText>
    </w:r>
    <w:r w:rsidRPr="00FD508D">
      <w:fldChar w:fldCharType="separate"/>
    </w:r>
    <w:r w:rsidRPr="00FD508D">
      <w:rPr>
        <w:lang w:val="pl-PL"/>
      </w:rPr>
      <w:t>2</w:t>
    </w:r>
    <w:r w:rsidRPr="00FD508D">
      <w:fldChar w:fldCharType="end"/>
    </w:r>
  </w:p>
  <w:p w14:paraId="109C99E1" w14:textId="4B537B05" w:rsidR="003F77FD" w:rsidRPr="00FD508D" w:rsidRDefault="00E31542" w:rsidP="003F77FD">
    <w:pPr>
      <w:pStyle w:val="Nagwek10"/>
      <w:spacing w:line="276" w:lineRule="auto"/>
      <w:jc w:val="center"/>
    </w:pPr>
    <w:r>
      <w:rPr>
        <w:noProof/>
      </w:rPr>
      <mc:AlternateContent>
        <mc:Choice Requires="wps">
          <w:drawing>
            <wp:anchor distT="0" distB="0" distL="114300" distR="114300" simplePos="0" relativeHeight="251657728" behindDoc="0" locked="0" layoutInCell="1" allowOverlap="1" wp14:anchorId="5F52D6FB" wp14:editId="751F761E">
              <wp:simplePos x="0" y="0"/>
              <wp:positionH relativeFrom="margin">
                <wp:align>right</wp:align>
              </wp:positionH>
              <wp:positionV relativeFrom="paragraph">
                <wp:posOffset>635</wp:posOffset>
              </wp:positionV>
              <wp:extent cx="63500" cy="160655"/>
              <wp:effectExtent l="1905" t="635" r="3810" b="635"/>
              <wp:wrapSquare wrapText="bothSides"/>
              <wp:docPr id="30652499" name="Ramka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606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0E437D" w14:textId="77777777" w:rsidR="003F77FD" w:rsidRDefault="003F77FD" w:rsidP="003F77FD">
                          <w:pPr>
                            <w:pStyle w:val="Stopka1"/>
                          </w:pPr>
                        </w:p>
                      </w:txbxContent>
                    </wps:txbx>
                    <wps:bodyPr rot="0" vert="horz" wrap="none" lIns="0" tIns="0" rIns="0" bIns="0" anchor="t" anchorCtr="0">
                      <a:spAutoFit/>
                    </wps:bodyPr>
                  </wps:wsp>
                </a:graphicData>
              </a:graphic>
              <wp14:sizeRelH relativeFrom="page">
                <wp14:pctWidth>0</wp14:pctWidth>
              </wp14:sizeRelH>
              <wp14:sizeRelV relativeFrom="page">
                <wp14:pctHeight>0</wp14:pctHeight>
              </wp14:sizeRelV>
            </wp:anchor>
          </w:drawing>
        </mc:Choice>
        <mc:Fallback>
          <w:pict>
            <v:shapetype w14:anchorId="5F52D6FB" id="_x0000_t202" coordsize="21600,21600" o:spt="202" path="m,l,21600r21600,l21600,xe">
              <v:stroke joinstyle="miter"/>
              <v:path gradientshapeok="t" o:connecttype="rect"/>
            </v:shapetype>
            <v:shape id="Ramka1" o:spid="_x0000_s1026" type="#_x0000_t202" style="position:absolute;left:0;text-align:left;margin-left:-46.2pt;margin-top:.05pt;width:5pt;height:12.65pt;z-index:25165772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" stroked="f">
              <v:textbox style="mso-fit-shape-to-text:t" inset="0,0,0,0">
                <w:txbxContent>
                  <w:p w14:paraId="080E437D" w14:textId="77777777" w:rsidR="003F77FD" w:rsidRDefault="003F77FD" w:rsidP="003F77FD">
                    <w:pPr>
                      <w:pStyle w:val="Stopka1"/>
                    </w:pPr>
                  </w:p>
                </w:txbxContent>
              </v:textbox>
              <w10:wrap type="square" anchorx="margin"/>
            </v:shape>
          </w:pict>
        </mc:Fallback>
      </mc:AlternateContent>
    </w:r>
    <w:r w:rsidR="003F77FD" w:rsidRPr="00FD508D">
      <w:rPr>
        <w:rFonts w:ascii="Garamond" w:hAnsi="Garamond" w:cs="Garamond"/>
        <w:sz w:val="16"/>
        <w:szCs w:val="16"/>
      </w:rPr>
      <w:t xml:space="preserve">Nr sprawy  </w:t>
    </w:r>
    <w:r w:rsidR="0093235F">
      <w:rPr>
        <w:rFonts w:ascii="Garamond" w:hAnsi="Garamond" w:cs="Garamond"/>
        <w:sz w:val="16"/>
        <w:szCs w:val="16"/>
      </w:rPr>
      <w:t>23/</w:t>
    </w:r>
    <w:r w:rsidR="003F77FD" w:rsidRPr="00FD508D">
      <w:rPr>
        <w:rFonts w:ascii="Garamond" w:hAnsi="Garamond" w:cs="Garamond"/>
        <w:sz w:val="16"/>
        <w:szCs w:val="16"/>
      </w:rPr>
      <w:t>ZP/5WSzKzP SP–ZOZ/202</w:t>
    </w:r>
    <w:r w:rsidR="00D73ED3">
      <w:rPr>
        <w:rFonts w:ascii="Garamond" w:hAnsi="Garamond" w:cs="Garamond"/>
        <w:sz w:val="16"/>
        <w:szCs w:val="16"/>
      </w:rPr>
      <w:t>6</w:t>
    </w:r>
  </w:p>
  <w:p w14:paraId="62C812A5" w14:textId="7907B7AF" w:rsidR="003F77FD" w:rsidRPr="00FD508D" w:rsidRDefault="00D73ED3" w:rsidP="003F77FD">
    <w:pPr>
      <w:pStyle w:val="Nagwek10"/>
      <w:spacing w:line="276" w:lineRule="auto"/>
      <w:jc w:val="center"/>
      <w:rPr>
        <w:rFonts w:ascii="Garamond" w:hAnsi="Garamond" w:cs="Garamond"/>
        <w:sz w:val="16"/>
        <w:szCs w:val="16"/>
      </w:rPr>
    </w:pPr>
    <w:r>
      <w:rPr>
        <w:rFonts w:ascii="Garamond" w:hAnsi="Garamond" w:cs="Garamond"/>
        <w:sz w:val="16"/>
        <w:szCs w:val="16"/>
      </w:rPr>
      <w:t>Przetarg w trybie podstawowym bez negocjacji</w:t>
    </w:r>
  </w:p>
  <w:p w14:paraId="30802FD7" w14:textId="77777777" w:rsidR="003F77FD" w:rsidRDefault="003F77FD">
    <w:pPr>
      <w:pStyle w:val="Stopka"/>
      <w:jc w:val="right"/>
    </w:pPr>
  </w:p>
  <w:p w14:paraId="40B81429" w14:textId="77777777" w:rsidR="00871C45" w:rsidRDefault="00871C45">
    <w:pPr>
      <w:pStyle w:val="Stopk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65223" w14:textId="77777777" w:rsidR="00910040" w:rsidRDefault="00910040" w:rsidP="00963E5A">
      <w:pPr>
        <w:spacing w:line="240" w:lineRule="auto"/>
      </w:pPr>
      <w:r w:rsidRPr="00963E5A">
        <w:rPr>
          <w:color w:val="000000"/>
        </w:rPr>
        <w:separator/>
      </w:r>
    </w:p>
  </w:footnote>
  <w:footnote w:type="continuationSeparator" w:id="0">
    <w:p w14:paraId="2D37D4E6" w14:textId="77777777" w:rsidR="00910040" w:rsidRDefault="00910040" w:rsidP="00963E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71ABB" w14:textId="7E3E584B" w:rsidR="0075579B" w:rsidRDefault="0075579B" w:rsidP="0075579B">
    <w:pPr>
      <w:pStyle w:val="Nagwek"/>
      <w:tabs>
        <w:tab w:val="left" w:pos="2497"/>
      </w:tabs>
      <w:spacing w:line="276" w:lineRule="auto"/>
      <w:rPr>
        <w:rFonts w:ascii="Garamond" w:hAnsi="Garamond"/>
        <w:sz w:val="16"/>
        <w:szCs w:val="16"/>
        <w:lang w:val="pl-PL"/>
      </w:rPr>
    </w:pPr>
    <w:r>
      <w:rPr>
        <w:rFonts w:ascii="Garamond" w:hAnsi="Garamond"/>
        <w:sz w:val="16"/>
        <w:szCs w:val="16"/>
        <w:lang w:val="pl-PL"/>
      </w:rPr>
      <w:tab/>
    </w:r>
    <w:r>
      <w:rPr>
        <w:noProof/>
      </w:rPr>
      <w:drawing>
        <wp:inline distT="0" distB="0" distL="0" distR="0" wp14:anchorId="38CE3081" wp14:editId="76B3F76D">
          <wp:extent cx="6179820" cy="617855"/>
          <wp:effectExtent l="0" t="0" r="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9820" cy="617855"/>
                  </a:xfrm>
                  <a:prstGeom prst="rect">
                    <a:avLst/>
                  </a:prstGeom>
                  <a:noFill/>
                  <a:ln>
                    <a:noFill/>
                  </a:ln>
                </pic:spPr>
              </pic:pic>
            </a:graphicData>
          </a:graphic>
        </wp:inline>
      </w:drawing>
    </w:r>
    <w:r>
      <w:rPr>
        <w:rFonts w:ascii="Garamond" w:hAnsi="Garamond"/>
        <w:sz w:val="16"/>
        <w:szCs w:val="16"/>
        <w:lang w:val="pl-PL"/>
      </w:rPr>
      <w:tab/>
    </w:r>
  </w:p>
  <w:p w14:paraId="680F41CF" w14:textId="77777777" w:rsidR="0075579B" w:rsidRDefault="0075579B" w:rsidP="00AE1FDC">
    <w:pPr>
      <w:pStyle w:val="Nagwek"/>
      <w:spacing w:line="276" w:lineRule="auto"/>
      <w:jc w:val="center"/>
      <w:rPr>
        <w:rFonts w:ascii="Garamond" w:hAnsi="Garamond"/>
        <w:sz w:val="16"/>
        <w:szCs w:val="16"/>
        <w:lang w:val="pl-PL"/>
      </w:rPr>
    </w:pPr>
  </w:p>
  <w:p w14:paraId="7459EE6E" w14:textId="77777777" w:rsidR="0075579B" w:rsidRDefault="0075579B" w:rsidP="00AE1FDC">
    <w:pPr>
      <w:pStyle w:val="Nagwek"/>
      <w:spacing w:line="276" w:lineRule="auto"/>
      <w:jc w:val="center"/>
      <w:rPr>
        <w:rFonts w:ascii="Garamond" w:hAnsi="Garamond"/>
        <w:sz w:val="16"/>
        <w:szCs w:val="16"/>
        <w:lang w:val="pl-PL"/>
      </w:rPr>
    </w:pPr>
  </w:p>
  <w:p w14:paraId="0D2642CB" w14:textId="2C5C84A8" w:rsidR="00871C45" w:rsidRPr="00CC35CA" w:rsidRDefault="00871C45" w:rsidP="00AE1FDC">
    <w:pPr>
      <w:pStyle w:val="Nagwek"/>
      <w:spacing w:line="276" w:lineRule="auto"/>
      <w:jc w:val="center"/>
      <w:rPr>
        <w:rFonts w:ascii="Garamond" w:hAnsi="Garamond"/>
        <w:sz w:val="16"/>
        <w:szCs w:val="16"/>
      </w:rPr>
    </w:pPr>
    <w:r w:rsidRPr="00CC35CA">
      <w:rPr>
        <w:rFonts w:ascii="Garamond" w:hAnsi="Garamond"/>
        <w:sz w:val="16"/>
        <w:szCs w:val="16"/>
      </w:rPr>
      <w:t>5 Wojskowy Szpital Kliniczny z Polikliniką – Samodzielny Publiczny Zakład Opieki Zdrowotnej w Krakowie</w:t>
    </w:r>
  </w:p>
  <w:p w14:paraId="0FDD0B97" w14:textId="77777777" w:rsidR="00871C45" w:rsidRPr="00CC35CA" w:rsidRDefault="00871C45" w:rsidP="00AE1FDC">
    <w:pPr>
      <w:pStyle w:val="Nagwek"/>
      <w:spacing w:line="276" w:lineRule="auto"/>
      <w:jc w:val="center"/>
      <w:rPr>
        <w:rFonts w:ascii="Garamond" w:hAnsi="Garamond"/>
        <w:sz w:val="16"/>
        <w:szCs w:val="16"/>
        <w:lang w:val="pl-PL"/>
      </w:rPr>
    </w:pPr>
    <w:r w:rsidRPr="00CC35CA">
      <w:rPr>
        <w:rFonts w:ascii="Garamond" w:hAnsi="Garamond"/>
        <w:sz w:val="16"/>
        <w:szCs w:val="16"/>
      </w:rPr>
      <w:t>Sekcja Za</w:t>
    </w:r>
    <w:r w:rsidRPr="00CC35CA">
      <w:rPr>
        <w:rFonts w:ascii="Garamond" w:hAnsi="Garamond"/>
        <w:sz w:val="16"/>
        <w:szCs w:val="16"/>
        <w:lang w:val="pl-PL"/>
      </w:rPr>
      <w:t>mówień Publicznych</w:t>
    </w:r>
  </w:p>
  <w:p w14:paraId="2E1248EB" w14:textId="77777777" w:rsidR="00871C45" w:rsidRPr="00E733EF" w:rsidRDefault="00871C45" w:rsidP="00AE1FDC">
    <w:pPr>
      <w:pStyle w:val="Nagwek"/>
      <w:spacing w:line="276" w:lineRule="auto"/>
      <w:jc w:val="center"/>
      <w:rPr>
        <w:rFonts w:ascii="Garamond" w:hAnsi="Garamond"/>
        <w:sz w:val="16"/>
        <w:szCs w:val="16"/>
      </w:rPr>
    </w:pPr>
    <w:proofErr w:type="spellStart"/>
    <w:r w:rsidRPr="00CC35CA">
      <w:rPr>
        <w:rFonts w:ascii="Garamond" w:hAnsi="Garamond"/>
        <w:sz w:val="16"/>
        <w:szCs w:val="16"/>
      </w:rPr>
      <w:t>tel</w:t>
    </w:r>
    <w:proofErr w:type="spellEnd"/>
    <w:r w:rsidRPr="00CC35CA">
      <w:rPr>
        <w:rFonts w:ascii="Garamond" w:hAnsi="Garamond"/>
        <w:sz w:val="16"/>
        <w:szCs w:val="16"/>
      </w:rPr>
      <w:t xml:space="preserve">/fax (12) 630 80 59/ </w:t>
    </w:r>
    <w:r w:rsidRPr="00E733EF">
      <w:rPr>
        <w:rFonts w:ascii="Garamond" w:hAnsi="Garamond"/>
        <w:sz w:val="16"/>
        <w:szCs w:val="16"/>
      </w:rPr>
      <w:t>zam@5wszk.com.pl</w:t>
    </w:r>
  </w:p>
  <w:p w14:paraId="0E842788" w14:textId="77777777" w:rsidR="00871C45" w:rsidRPr="00AE1FDC" w:rsidRDefault="00871C45" w:rsidP="00AE1FDC">
    <w:pPr>
      <w:pStyle w:val="Nagwek"/>
      <w:spacing w:line="276" w:lineRule="auto"/>
      <w:jc w:val="center"/>
      <w:rPr>
        <w:rFonts w:ascii="Garamond" w:hAnsi="Garamond"/>
        <w:sz w:val="16"/>
        <w:szCs w:val="16"/>
      </w:rPr>
    </w:pPr>
    <w:r w:rsidRPr="00CC35CA">
      <w:rPr>
        <w:rFonts w:ascii="Garamond" w:hAnsi="Garamond"/>
        <w:sz w:val="16"/>
        <w:szCs w:val="16"/>
      </w:rPr>
      <w:t>C</w:t>
    </w:r>
    <w:r>
      <w:rPr>
        <w:rFonts w:ascii="Garamond" w:hAnsi="Garamond"/>
        <w:sz w:val="16"/>
        <w:szCs w:val="16"/>
      </w:rPr>
      <w:t>zynne: pn. – pt.: 7:30 – 15:05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124E9F9C"/>
    <w:name w:val="WW8Num2"/>
    <w:lvl w:ilvl="0">
      <w:start w:val="1"/>
      <w:numFmt w:val="decimal"/>
      <w:lvlText w:val="%1."/>
      <w:lvlJc w:val="left"/>
      <w:rPr>
        <w:b/>
        <w:bCs/>
        <w:color w:val="auto"/>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Roman"/>
      <w:lvlText w:val="%1."/>
      <w:lvlJc w:val="left"/>
      <w:pPr>
        <w:tabs>
          <w:tab w:val="num" w:pos="720"/>
        </w:tabs>
        <w:ind w:left="720" w:hanging="720"/>
      </w:p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4" w15:restartNumberingAfterBreak="0">
    <w:nsid w:val="00000005"/>
    <w:multiLevelType w:val="multilevel"/>
    <w:tmpl w:val="00000005"/>
    <w:name w:val="WW8Num8"/>
    <w:lvl w:ilvl="0">
      <w:start w:val="1"/>
      <w:numFmt w:val="upperLetter"/>
      <w:lvlText w:val="%1."/>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decimal"/>
      <w:lvlText w:val="%1."/>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rFonts w:ascii="Courier New" w:hAnsi="Courier New" w:cs="Courier New" w:hint="default"/>
      </w:rPr>
    </w:lvl>
    <w:lvl w:ilvl="2">
      <w:start w:val="1"/>
      <w:numFmt w:val="decimal"/>
      <w:lvlText w:val="%3."/>
      <w:lvlJc w:val="left"/>
      <w:pPr>
        <w:tabs>
          <w:tab w:val="num" w:pos="1440"/>
        </w:tabs>
        <w:ind w:left="1440" w:hanging="360"/>
      </w:pPr>
      <w:rPr>
        <w:rFonts w:ascii="Wingdings" w:hAnsi="Wingdings" w:cs="Wingdings"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singleLevel"/>
    <w:tmpl w:val="00000008"/>
    <w:name w:val="RTF_Num 2"/>
    <w:lvl w:ilvl="0">
      <w:start w:val="1"/>
      <w:numFmt w:val="none"/>
      <w:suff w:val="nothing"/>
      <w:lvlText w:val="·"/>
      <w:lvlJc w:val="left"/>
      <w:pPr>
        <w:tabs>
          <w:tab w:val="num" w:pos="360"/>
        </w:tabs>
        <w:ind w:left="360" w:hanging="360"/>
      </w:pPr>
      <w:rPr>
        <w:rFonts w:ascii="Symbol" w:hAnsi="Symbol"/>
      </w:rPr>
    </w:lvl>
  </w:abstractNum>
  <w:abstractNum w:abstractNumId="8" w15:restartNumberingAfterBreak="0">
    <w:nsid w:val="00000009"/>
    <w:multiLevelType w:val="singleLevel"/>
    <w:tmpl w:val="92FC5F4E"/>
    <w:name w:val="WW8Num9"/>
    <w:lvl w:ilvl="0">
      <w:start w:val="1"/>
      <w:numFmt w:val="decimal"/>
      <w:lvlText w:val="%1."/>
      <w:lvlJc w:val="left"/>
      <w:pPr>
        <w:tabs>
          <w:tab w:val="num" w:pos="360"/>
        </w:tabs>
        <w:ind w:left="360" w:hanging="360"/>
      </w:pPr>
      <w:rPr>
        <w:b w:val="0"/>
      </w:rPr>
    </w:lvl>
  </w:abstractNum>
  <w:abstractNum w:abstractNumId="9" w15:restartNumberingAfterBreak="0">
    <w:nsid w:val="0000000A"/>
    <w:multiLevelType w:val="multilevel"/>
    <w:tmpl w:val="0000000A"/>
    <w:name w:val="WW8Num10"/>
    <w:lvl w:ilvl="0">
      <w:start w:val="2"/>
      <w:numFmt w:val="decimal"/>
      <w:lvlText w:val="%1"/>
      <w:lvlJc w:val="left"/>
      <w:pPr>
        <w:tabs>
          <w:tab w:val="num" w:pos="0"/>
        </w:tabs>
        <w:ind w:left="360" w:hanging="360"/>
      </w:pPr>
      <w:rPr>
        <w:color w:val="auto"/>
      </w:rPr>
    </w:lvl>
    <w:lvl w:ilvl="1">
      <w:start w:val="1"/>
      <w:numFmt w:val="decimal"/>
      <w:lvlText w:val="%1.%2"/>
      <w:lvlJc w:val="left"/>
      <w:pPr>
        <w:tabs>
          <w:tab w:val="num" w:pos="0"/>
        </w:tabs>
        <w:ind w:left="928" w:hanging="360"/>
      </w:pPr>
      <w:rPr>
        <w:color w:val="auto"/>
      </w:rPr>
    </w:lvl>
    <w:lvl w:ilvl="2">
      <w:start w:val="1"/>
      <w:numFmt w:val="decimal"/>
      <w:lvlText w:val="%1.%2.%3"/>
      <w:lvlJc w:val="left"/>
      <w:pPr>
        <w:tabs>
          <w:tab w:val="num" w:pos="0"/>
        </w:tabs>
        <w:ind w:left="1854" w:hanging="720"/>
      </w:pPr>
      <w:rPr>
        <w:color w:val="auto"/>
      </w:rPr>
    </w:lvl>
    <w:lvl w:ilvl="3">
      <w:start w:val="1"/>
      <w:numFmt w:val="decimal"/>
      <w:lvlText w:val="%1.%2.%3.%4"/>
      <w:lvlJc w:val="left"/>
      <w:pPr>
        <w:tabs>
          <w:tab w:val="num" w:pos="0"/>
        </w:tabs>
        <w:ind w:left="2421" w:hanging="720"/>
      </w:pPr>
      <w:rPr>
        <w:color w:val="auto"/>
      </w:rPr>
    </w:lvl>
    <w:lvl w:ilvl="4">
      <w:start w:val="1"/>
      <w:numFmt w:val="decimal"/>
      <w:lvlText w:val="%1.%2.%3.%4.%5"/>
      <w:lvlJc w:val="left"/>
      <w:pPr>
        <w:tabs>
          <w:tab w:val="num" w:pos="0"/>
        </w:tabs>
        <w:ind w:left="3348" w:hanging="1080"/>
      </w:pPr>
      <w:rPr>
        <w:color w:val="auto"/>
      </w:rPr>
    </w:lvl>
    <w:lvl w:ilvl="5">
      <w:start w:val="1"/>
      <w:numFmt w:val="decimal"/>
      <w:lvlText w:val="%1.%2.%3.%4.%5.%6"/>
      <w:lvlJc w:val="left"/>
      <w:pPr>
        <w:tabs>
          <w:tab w:val="num" w:pos="0"/>
        </w:tabs>
        <w:ind w:left="3915" w:hanging="1080"/>
      </w:pPr>
      <w:rPr>
        <w:color w:val="auto"/>
      </w:rPr>
    </w:lvl>
    <w:lvl w:ilvl="6">
      <w:start w:val="1"/>
      <w:numFmt w:val="decimal"/>
      <w:lvlText w:val="%1.%2.%3.%4.%5.%6.%7"/>
      <w:lvlJc w:val="left"/>
      <w:pPr>
        <w:tabs>
          <w:tab w:val="num" w:pos="0"/>
        </w:tabs>
        <w:ind w:left="4842" w:hanging="1440"/>
      </w:pPr>
      <w:rPr>
        <w:color w:val="auto"/>
      </w:rPr>
    </w:lvl>
    <w:lvl w:ilvl="7">
      <w:start w:val="1"/>
      <w:numFmt w:val="decimal"/>
      <w:lvlText w:val="%1.%2.%3.%4.%5.%6.%7.%8"/>
      <w:lvlJc w:val="left"/>
      <w:pPr>
        <w:tabs>
          <w:tab w:val="num" w:pos="0"/>
        </w:tabs>
        <w:ind w:left="5409" w:hanging="1440"/>
      </w:pPr>
      <w:rPr>
        <w:color w:val="auto"/>
      </w:rPr>
    </w:lvl>
    <w:lvl w:ilvl="8">
      <w:start w:val="1"/>
      <w:numFmt w:val="decimal"/>
      <w:lvlText w:val="%1.%2.%3.%4.%5.%6.%7.%8.%9"/>
      <w:lvlJc w:val="left"/>
      <w:pPr>
        <w:tabs>
          <w:tab w:val="num" w:pos="0"/>
        </w:tabs>
        <w:ind w:left="6336" w:hanging="1800"/>
      </w:pPr>
      <w:rPr>
        <w:color w:val="auto"/>
      </w:rPr>
    </w:lvl>
  </w:abstractNum>
  <w:abstractNum w:abstractNumId="10" w15:restartNumberingAfterBreak="0">
    <w:nsid w:val="0000000B"/>
    <w:multiLevelType w:val="multilevel"/>
    <w:tmpl w:val="0000000B"/>
    <w:name w:val="WW8Num20"/>
    <w:lvl w:ilvl="0">
      <w:start w:val="9"/>
      <w:numFmt w:val="decimal"/>
      <w:lvlText w:val="%1"/>
      <w:lvlJc w:val="left"/>
      <w:pPr>
        <w:tabs>
          <w:tab w:val="num" w:pos="0"/>
        </w:tabs>
        <w:ind w:left="360" w:hanging="360"/>
      </w:pPr>
      <w:rPr>
        <w:rFonts w:ascii="Calibri" w:hAnsi="Calibri" w:cs="Tahoma"/>
        <w:b w:val="0"/>
        <w:spacing w:val="-6"/>
        <w:kern w:val="1"/>
        <w:sz w:val="20"/>
        <w:szCs w:val="20"/>
        <w:lang w:val="sq-AL"/>
      </w:rPr>
    </w:lvl>
    <w:lvl w:ilvl="1">
      <w:start w:val="1"/>
      <w:numFmt w:val="decimal"/>
      <w:lvlText w:val="%1.%2"/>
      <w:lvlJc w:val="left"/>
      <w:pPr>
        <w:tabs>
          <w:tab w:val="num" w:pos="0"/>
        </w:tabs>
        <w:ind w:left="360" w:hanging="360"/>
      </w:pPr>
      <w:rPr>
        <w:rFonts w:ascii="Calibri" w:hAnsi="Calibri" w:cs="Tahoma"/>
        <w:b w:val="0"/>
        <w:spacing w:val="-6"/>
        <w:kern w:val="1"/>
        <w:sz w:val="20"/>
        <w:szCs w:val="20"/>
        <w:lang w:val="sq-AL"/>
      </w:rPr>
    </w:lvl>
    <w:lvl w:ilvl="2">
      <w:start w:val="1"/>
      <w:numFmt w:val="decimal"/>
      <w:lvlText w:val="%1.%2.%3"/>
      <w:lvlJc w:val="left"/>
      <w:pPr>
        <w:tabs>
          <w:tab w:val="num" w:pos="0"/>
        </w:tabs>
        <w:ind w:left="720" w:hanging="720"/>
      </w:pPr>
      <w:rPr>
        <w:rFonts w:ascii="Calibri" w:hAnsi="Calibri" w:cs="Tahoma"/>
        <w:b w:val="0"/>
        <w:spacing w:val="-6"/>
        <w:kern w:val="1"/>
        <w:sz w:val="20"/>
        <w:szCs w:val="20"/>
        <w:lang w:val="sq-AL"/>
      </w:rPr>
    </w:lvl>
    <w:lvl w:ilvl="3">
      <w:start w:val="1"/>
      <w:numFmt w:val="decimal"/>
      <w:lvlText w:val="%1.%2.%3.%4"/>
      <w:lvlJc w:val="left"/>
      <w:pPr>
        <w:tabs>
          <w:tab w:val="num" w:pos="0"/>
        </w:tabs>
        <w:ind w:left="720" w:hanging="720"/>
      </w:pPr>
      <w:rPr>
        <w:rFonts w:ascii="Calibri" w:hAnsi="Calibri" w:cs="Tahoma"/>
        <w:b w:val="0"/>
        <w:spacing w:val="-6"/>
        <w:kern w:val="1"/>
        <w:sz w:val="20"/>
        <w:szCs w:val="20"/>
        <w:lang w:val="sq-AL"/>
      </w:rPr>
    </w:lvl>
    <w:lvl w:ilvl="4">
      <w:start w:val="1"/>
      <w:numFmt w:val="decimal"/>
      <w:lvlText w:val="%1.%2.%3.%4.%5"/>
      <w:lvlJc w:val="left"/>
      <w:pPr>
        <w:tabs>
          <w:tab w:val="num" w:pos="0"/>
        </w:tabs>
        <w:ind w:left="1080" w:hanging="1080"/>
      </w:pPr>
      <w:rPr>
        <w:rFonts w:ascii="Calibri" w:hAnsi="Calibri" w:cs="Tahoma"/>
        <w:b w:val="0"/>
        <w:spacing w:val="-6"/>
        <w:kern w:val="1"/>
        <w:sz w:val="20"/>
        <w:szCs w:val="20"/>
        <w:lang w:val="sq-AL"/>
      </w:rPr>
    </w:lvl>
    <w:lvl w:ilvl="5">
      <w:start w:val="1"/>
      <w:numFmt w:val="decimal"/>
      <w:lvlText w:val="%1.%2.%3.%4.%5.%6"/>
      <w:lvlJc w:val="left"/>
      <w:pPr>
        <w:tabs>
          <w:tab w:val="num" w:pos="0"/>
        </w:tabs>
        <w:ind w:left="1080" w:hanging="1080"/>
      </w:pPr>
      <w:rPr>
        <w:rFonts w:ascii="Calibri" w:hAnsi="Calibri" w:cs="Tahoma"/>
        <w:b w:val="0"/>
        <w:spacing w:val="-6"/>
        <w:kern w:val="1"/>
        <w:sz w:val="20"/>
        <w:szCs w:val="20"/>
        <w:lang w:val="sq-AL"/>
      </w:rPr>
    </w:lvl>
    <w:lvl w:ilvl="6">
      <w:start w:val="1"/>
      <w:numFmt w:val="decimal"/>
      <w:lvlText w:val="%1.%2.%3.%4.%5.%6.%7"/>
      <w:lvlJc w:val="left"/>
      <w:pPr>
        <w:tabs>
          <w:tab w:val="num" w:pos="0"/>
        </w:tabs>
        <w:ind w:left="1440" w:hanging="1440"/>
      </w:pPr>
      <w:rPr>
        <w:rFonts w:ascii="Calibri" w:hAnsi="Calibri" w:cs="Tahoma"/>
        <w:b w:val="0"/>
        <w:spacing w:val="-6"/>
        <w:kern w:val="1"/>
        <w:sz w:val="20"/>
        <w:szCs w:val="20"/>
        <w:lang w:val="sq-AL"/>
      </w:rPr>
    </w:lvl>
    <w:lvl w:ilvl="7">
      <w:start w:val="1"/>
      <w:numFmt w:val="decimal"/>
      <w:lvlText w:val="%1.%2.%3.%4.%5.%6.%7.%8"/>
      <w:lvlJc w:val="left"/>
      <w:pPr>
        <w:tabs>
          <w:tab w:val="num" w:pos="0"/>
        </w:tabs>
        <w:ind w:left="1440" w:hanging="1440"/>
      </w:pPr>
      <w:rPr>
        <w:rFonts w:ascii="Calibri" w:hAnsi="Calibri" w:cs="Tahoma"/>
        <w:b w:val="0"/>
        <w:spacing w:val="-6"/>
        <w:kern w:val="1"/>
        <w:sz w:val="20"/>
        <w:szCs w:val="20"/>
        <w:lang w:val="sq-AL"/>
      </w:rPr>
    </w:lvl>
    <w:lvl w:ilvl="8">
      <w:start w:val="1"/>
      <w:numFmt w:val="decimal"/>
      <w:lvlText w:val="%1.%2.%3.%4.%5.%6.%7.%8.%9"/>
      <w:lvlJc w:val="left"/>
      <w:pPr>
        <w:tabs>
          <w:tab w:val="num" w:pos="0"/>
        </w:tabs>
        <w:ind w:left="1800" w:hanging="1800"/>
      </w:pPr>
      <w:rPr>
        <w:rFonts w:ascii="Calibri" w:hAnsi="Calibri" w:cs="Tahoma"/>
        <w:b w:val="0"/>
        <w:spacing w:val="-6"/>
        <w:kern w:val="1"/>
        <w:sz w:val="20"/>
        <w:szCs w:val="20"/>
        <w:lang w:val="sq-AL"/>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Calibri" w:hAnsi="Calibri" w:cs="Calibri"/>
        <w:b w:val="0"/>
        <w:color w:val="000000"/>
        <w:sz w:val="20"/>
        <w:szCs w:val="20"/>
        <w:lang w:val="sq-AL"/>
      </w:rPr>
    </w:lvl>
  </w:abstractNum>
  <w:abstractNum w:abstractNumId="12" w15:restartNumberingAfterBreak="0">
    <w:nsid w:val="0000000D"/>
    <w:multiLevelType w:val="multilevel"/>
    <w:tmpl w:val="0000000D"/>
    <w:name w:val="WW8Num13"/>
    <w:lvl w:ilvl="0">
      <w:start w:val="7"/>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3" w15:restartNumberingAfterBreak="0">
    <w:nsid w:val="0000000E"/>
    <w:multiLevelType w:val="multilevel"/>
    <w:tmpl w:val="0000000E"/>
    <w:name w:val="WW8Num14"/>
    <w:lvl w:ilvl="0">
      <w:start w:val="10"/>
      <w:numFmt w:val="decimal"/>
      <w:lvlText w:val="%1"/>
      <w:lvlJc w:val="left"/>
      <w:pPr>
        <w:tabs>
          <w:tab w:val="num" w:pos="0"/>
        </w:tabs>
        <w:ind w:left="360" w:hanging="360"/>
      </w:pPr>
      <w:rPr>
        <w:rFonts w:ascii="Calibri" w:hAnsi="Calibri" w:cs="Times New Roman"/>
        <w:sz w:val="20"/>
        <w:szCs w:val="20"/>
      </w:rPr>
    </w:lvl>
    <w:lvl w:ilvl="1">
      <w:start w:val="1"/>
      <w:numFmt w:val="decimal"/>
      <w:lvlText w:val="%1.%2"/>
      <w:lvlJc w:val="left"/>
      <w:pPr>
        <w:tabs>
          <w:tab w:val="num" w:pos="0"/>
        </w:tabs>
        <w:ind w:left="360" w:hanging="360"/>
      </w:pPr>
      <w:rPr>
        <w:rFonts w:ascii="Calibri" w:hAnsi="Calibri" w:cs="Times New Roman"/>
        <w:sz w:val="20"/>
        <w:szCs w:val="20"/>
      </w:rPr>
    </w:lvl>
    <w:lvl w:ilvl="2">
      <w:start w:val="1"/>
      <w:numFmt w:val="decimal"/>
      <w:lvlText w:val="%1.%2.%3"/>
      <w:lvlJc w:val="left"/>
      <w:pPr>
        <w:tabs>
          <w:tab w:val="num" w:pos="0"/>
        </w:tabs>
        <w:ind w:left="720" w:hanging="720"/>
      </w:pPr>
      <w:rPr>
        <w:rFonts w:ascii="Calibri" w:hAnsi="Calibri" w:cs="Times New Roman"/>
        <w:sz w:val="20"/>
        <w:szCs w:val="20"/>
      </w:rPr>
    </w:lvl>
    <w:lvl w:ilvl="3">
      <w:start w:val="1"/>
      <w:numFmt w:val="decimal"/>
      <w:lvlText w:val="%1.%2.%3.%4"/>
      <w:lvlJc w:val="left"/>
      <w:pPr>
        <w:tabs>
          <w:tab w:val="num" w:pos="0"/>
        </w:tabs>
        <w:ind w:left="720" w:hanging="720"/>
      </w:pPr>
      <w:rPr>
        <w:rFonts w:ascii="Calibri" w:hAnsi="Calibri" w:cs="Times New Roman"/>
        <w:sz w:val="20"/>
        <w:szCs w:val="20"/>
      </w:rPr>
    </w:lvl>
    <w:lvl w:ilvl="4">
      <w:start w:val="1"/>
      <w:numFmt w:val="decimal"/>
      <w:lvlText w:val="%1.%2.%3.%4.%5"/>
      <w:lvlJc w:val="left"/>
      <w:pPr>
        <w:tabs>
          <w:tab w:val="num" w:pos="0"/>
        </w:tabs>
        <w:ind w:left="1080" w:hanging="1080"/>
      </w:pPr>
      <w:rPr>
        <w:rFonts w:ascii="Calibri" w:hAnsi="Calibri" w:cs="Times New Roman"/>
        <w:sz w:val="20"/>
        <w:szCs w:val="20"/>
      </w:rPr>
    </w:lvl>
    <w:lvl w:ilvl="5">
      <w:start w:val="1"/>
      <w:numFmt w:val="decimal"/>
      <w:lvlText w:val="%1.%2.%3.%4.%5.%6"/>
      <w:lvlJc w:val="left"/>
      <w:pPr>
        <w:tabs>
          <w:tab w:val="num" w:pos="0"/>
        </w:tabs>
        <w:ind w:left="1080" w:hanging="1080"/>
      </w:pPr>
      <w:rPr>
        <w:rFonts w:ascii="Calibri" w:hAnsi="Calibri" w:cs="Times New Roman"/>
        <w:sz w:val="20"/>
        <w:szCs w:val="20"/>
      </w:rPr>
    </w:lvl>
    <w:lvl w:ilvl="6">
      <w:start w:val="1"/>
      <w:numFmt w:val="decimal"/>
      <w:lvlText w:val="%1.%2.%3.%4.%5.%6.%7"/>
      <w:lvlJc w:val="left"/>
      <w:pPr>
        <w:tabs>
          <w:tab w:val="num" w:pos="0"/>
        </w:tabs>
        <w:ind w:left="1440" w:hanging="1440"/>
      </w:pPr>
      <w:rPr>
        <w:rFonts w:ascii="Calibri" w:hAnsi="Calibri" w:cs="Times New Roman"/>
        <w:sz w:val="20"/>
        <w:szCs w:val="20"/>
      </w:rPr>
    </w:lvl>
    <w:lvl w:ilvl="7">
      <w:start w:val="1"/>
      <w:numFmt w:val="decimal"/>
      <w:lvlText w:val="%1.%2.%3.%4.%5.%6.%7.%8"/>
      <w:lvlJc w:val="left"/>
      <w:pPr>
        <w:tabs>
          <w:tab w:val="num" w:pos="0"/>
        </w:tabs>
        <w:ind w:left="1440" w:hanging="1440"/>
      </w:pPr>
      <w:rPr>
        <w:rFonts w:ascii="Calibri" w:hAnsi="Calibri" w:cs="Times New Roman"/>
        <w:sz w:val="20"/>
        <w:szCs w:val="20"/>
      </w:rPr>
    </w:lvl>
    <w:lvl w:ilvl="8">
      <w:start w:val="1"/>
      <w:numFmt w:val="decimal"/>
      <w:lvlText w:val="%1.%2.%3.%4.%5.%6.%7.%8.%9"/>
      <w:lvlJc w:val="left"/>
      <w:pPr>
        <w:tabs>
          <w:tab w:val="num" w:pos="0"/>
        </w:tabs>
        <w:ind w:left="1800" w:hanging="1800"/>
      </w:pPr>
      <w:rPr>
        <w:rFonts w:ascii="Calibri" w:hAnsi="Calibri" w:cs="Times New Roman"/>
        <w:sz w:val="20"/>
        <w:szCs w:val="20"/>
      </w:rPr>
    </w:lvl>
  </w:abstractNum>
  <w:abstractNum w:abstractNumId="14" w15:restartNumberingAfterBreak="0">
    <w:nsid w:val="0000000F"/>
    <w:multiLevelType w:val="multilevel"/>
    <w:tmpl w:val="0000000F"/>
    <w:name w:val="WW8Num25"/>
    <w:lvl w:ilvl="0">
      <w:start w:val="9"/>
      <w:numFmt w:val="decimal"/>
      <w:lvlText w:val="%1"/>
      <w:lvlJc w:val="left"/>
      <w:pPr>
        <w:tabs>
          <w:tab w:val="num" w:pos="0"/>
        </w:tabs>
        <w:ind w:left="360" w:hanging="360"/>
      </w:pPr>
      <w:rPr>
        <w:rFonts w:cs="Times New Roman"/>
        <w:b w:val="0"/>
        <w:bCs w:val="0"/>
        <w:i w:val="0"/>
        <w:iCs w:val="0"/>
      </w:rPr>
    </w:lvl>
    <w:lvl w:ilvl="1">
      <w:start w:val="2"/>
      <w:numFmt w:val="decimal"/>
      <w:lvlText w:val="%1.%2"/>
      <w:lvlJc w:val="left"/>
      <w:pPr>
        <w:tabs>
          <w:tab w:val="num" w:pos="0"/>
        </w:tabs>
        <w:ind w:left="360" w:hanging="360"/>
      </w:pPr>
      <w:rPr>
        <w:rFonts w:cs="Times New Roman"/>
        <w:b w:val="0"/>
        <w:bCs w:val="0"/>
        <w:i w:val="0"/>
        <w:iCs w:val="0"/>
      </w:rPr>
    </w:lvl>
    <w:lvl w:ilvl="2">
      <w:start w:val="3"/>
      <w:numFmt w:val="decimal"/>
      <w:lvlText w:val="%1.%2.%3"/>
      <w:lvlJc w:val="left"/>
      <w:pPr>
        <w:tabs>
          <w:tab w:val="num" w:pos="0"/>
        </w:tabs>
        <w:ind w:left="720" w:hanging="720"/>
      </w:pPr>
      <w:rPr>
        <w:rFonts w:cs="Times New Roman"/>
        <w:b w:val="0"/>
        <w:bCs w:val="0"/>
        <w:i w:val="0"/>
        <w:iCs w:val="0"/>
      </w:rPr>
    </w:lvl>
    <w:lvl w:ilvl="3">
      <w:start w:val="1"/>
      <w:numFmt w:val="decimal"/>
      <w:lvlText w:val="%1.%2.%3.%4"/>
      <w:lvlJc w:val="left"/>
      <w:pPr>
        <w:tabs>
          <w:tab w:val="num" w:pos="0"/>
        </w:tabs>
        <w:ind w:left="720" w:hanging="720"/>
      </w:pPr>
      <w:rPr>
        <w:rFonts w:cs="Times New Roman"/>
        <w:b w:val="0"/>
        <w:bCs w:val="0"/>
        <w:i w:val="0"/>
        <w:iCs w:val="0"/>
      </w:rPr>
    </w:lvl>
    <w:lvl w:ilvl="4">
      <w:start w:val="1"/>
      <w:numFmt w:val="decimal"/>
      <w:lvlText w:val="%1.%2.%3.%4.%5"/>
      <w:lvlJc w:val="left"/>
      <w:pPr>
        <w:tabs>
          <w:tab w:val="num" w:pos="0"/>
        </w:tabs>
        <w:ind w:left="1080" w:hanging="1080"/>
      </w:pPr>
      <w:rPr>
        <w:rFonts w:cs="Times New Roman"/>
        <w:b w:val="0"/>
        <w:bCs w:val="0"/>
        <w:i w:val="0"/>
        <w:iCs w:val="0"/>
      </w:rPr>
    </w:lvl>
    <w:lvl w:ilvl="5">
      <w:start w:val="1"/>
      <w:numFmt w:val="decimal"/>
      <w:lvlText w:val="%1.%2.%3.%4.%5.%6"/>
      <w:lvlJc w:val="left"/>
      <w:pPr>
        <w:tabs>
          <w:tab w:val="num" w:pos="0"/>
        </w:tabs>
        <w:ind w:left="1080" w:hanging="1080"/>
      </w:pPr>
      <w:rPr>
        <w:rFonts w:cs="Times New Roman"/>
        <w:b w:val="0"/>
        <w:bCs w:val="0"/>
        <w:i w:val="0"/>
        <w:iCs w:val="0"/>
      </w:rPr>
    </w:lvl>
    <w:lvl w:ilvl="6">
      <w:start w:val="1"/>
      <w:numFmt w:val="decimal"/>
      <w:lvlText w:val="%1.%2.%3.%4.%5.%6.%7"/>
      <w:lvlJc w:val="left"/>
      <w:pPr>
        <w:tabs>
          <w:tab w:val="num" w:pos="0"/>
        </w:tabs>
        <w:ind w:left="1440" w:hanging="1440"/>
      </w:pPr>
      <w:rPr>
        <w:rFonts w:cs="Times New Roman"/>
        <w:b w:val="0"/>
        <w:bCs w:val="0"/>
        <w:i w:val="0"/>
        <w:iCs w:val="0"/>
      </w:rPr>
    </w:lvl>
    <w:lvl w:ilvl="7">
      <w:start w:val="1"/>
      <w:numFmt w:val="decimal"/>
      <w:lvlText w:val="%1.%2.%3.%4.%5.%6.%7.%8"/>
      <w:lvlJc w:val="left"/>
      <w:pPr>
        <w:tabs>
          <w:tab w:val="num" w:pos="0"/>
        </w:tabs>
        <w:ind w:left="1440" w:hanging="1440"/>
      </w:pPr>
      <w:rPr>
        <w:rFonts w:cs="Times New Roman"/>
        <w:b w:val="0"/>
        <w:bCs w:val="0"/>
        <w:i w:val="0"/>
        <w:iCs w:val="0"/>
      </w:rPr>
    </w:lvl>
    <w:lvl w:ilvl="8">
      <w:start w:val="1"/>
      <w:numFmt w:val="decimal"/>
      <w:lvlText w:val="%1.%2.%3.%4.%5.%6.%7.%8.%9"/>
      <w:lvlJc w:val="left"/>
      <w:pPr>
        <w:tabs>
          <w:tab w:val="num" w:pos="0"/>
        </w:tabs>
        <w:ind w:left="1800" w:hanging="1800"/>
      </w:pPr>
      <w:rPr>
        <w:rFonts w:cs="Times New Roman"/>
        <w:b w:val="0"/>
        <w:bCs w:val="0"/>
        <w:i w:val="0"/>
        <w:iCs w:val="0"/>
      </w:rPr>
    </w:lvl>
  </w:abstractNum>
  <w:abstractNum w:abstractNumId="15" w15:restartNumberingAfterBreak="0">
    <w:nsid w:val="00000010"/>
    <w:multiLevelType w:val="singleLevel"/>
    <w:tmpl w:val="F7423AFE"/>
    <w:name w:val="WW8Num19"/>
    <w:lvl w:ilvl="0">
      <w:start w:val="1"/>
      <w:numFmt w:val="decimal"/>
      <w:lvlText w:val="%1)"/>
      <w:lvlJc w:val="left"/>
      <w:pPr>
        <w:tabs>
          <w:tab w:val="num" w:pos="0"/>
        </w:tabs>
        <w:ind w:left="1120" w:hanging="360"/>
      </w:pPr>
      <w:rPr>
        <w:rFonts w:ascii="Garamond" w:eastAsia="Times New Roman" w:hAnsi="Garamond" w:cs="Garamond"/>
        <w:b w:val="0"/>
        <w:bCs/>
        <w:sz w:val="20"/>
        <w:szCs w:val="20"/>
      </w:rPr>
    </w:lvl>
  </w:abstractNum>
  <w:abstractNum w:abstractNumId="16" w15:restartNumberingAfterBreak="0">
    <w:nsid w:val="00000011"/>
    <w:multiLevelType w:val="singleLevel"/>
    <w:tmpl w:val="7EEEF3DA"/>
    <w:name w:val="WW8Num31"/>
    <w:lvl w:ilvl="0">
      <w:start w:val="2"/>
      <w:numFmt w:val="decimal"/>
      <w:lvlText w:val="%1."/>
      <w:lvlJc w:val="left"/>
      <w:pPr>
        <w:tabs>
          <w:tab w:val="num" w:pos="0"/>
        </w:tabs>
        <w:ind w:left="0" w:firstLine="0"/>
      </w:pPr>
      <w:rPr>
        <w:rFonts w:ascii="Garamond" w:hAnsi="Garamond" w:cs="Courier New" w:hint="default"/>
        <w:b w:val="0"/>
        <w:sz w:val="20"/>
        <w:szCs w:val="21"/>
      </w:rPr>
    </w:lvl>
  </w:abstractNum>
  <w:abstractNum w:abstractNumId="17" w15:restartNumberingAfterBreak="0">
    <w:nsid w:val="00000012"/>
    <w:multiLevelType w:val="multilevel"/>
    <w:tmpl w:val="00000012"/>
    <w:name w:val="WW8Num18"/>
    <w:lvl w:ilvl="0">
      <w:start w:val="9"/>
      <w:numFmt w:val="decimal"/>
      <w:lvlText w:val="%1."/>
      <w:lvlJc w:val="left"/>
      <w:pPr>
        <w:tabs>
          <w:tab w:val="num" w:pos="0"/>
        </w:tabs>
        <w:ind w:left="720" w:hanging="360"/>
      </w:pPr>
      <w:rPr>
        <w:rFonts w:ascii="Calibri" w:hAnsi="Calibri" w:cs="Times New Roman"/>
        <w:b w:val="0"/>
        <w:spacing w:val="-6"/>
        <w:kern w:val="1"/>
        <w:sz w:val="20"/>
        <w:szCs w:val="20"/>
        <w:lang w:val="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34"/>
      <w:numFmt w:val="decimal"/>
      <w:lvlText w:val="%4"/>
      <w:lvlJc w:val="left"/>
      <w:pPr>
        <w:tabs>
          <w:tab w:val="num" w:pos="288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00000013"/>
    <w:multiLevelType w:val="multilevel"/>
    <w:tmpl w:val="00000013"/>
    <w:name w:val="WW8Num33"/>
    <w:lvl w:ilvl="0">
      <w:start w:val="30"/>
      <w:numFmt w:val="decimal"/>
      <w:lvlText w:val="%1."/>
      <w:lvlJc w:val="left"/>
      <w:pPr>
        <w:tabs>
          <w:tab w:val="num" w:pos="0"/>
        </w:tabs>
        <w:ind w:left="720" w:hanging="360"/>
      </w:pPr>
      <w:rPr>
        <w:rFonts w:cs="Times New Roman"/>
        <w:b/>
        <w:color w:val="auto"/>
      </w:rPr>
    </w:lvl>
    <w:lvl w:ilvl="1">
      <w:start w:val="1"/>
      <w:numFmt w:val="decimal"/>
      <w:lvlText w:val="%1.%2"/>
      <w:lvlJc w:val="left"/>
      <w:pPr>
        <w:tabs>
          <w:tab w:val="num" w:pos="0"/>
        </w:tabs>
        <w:ind w:left="720" w:hanging="360"/>
      </w:pPr>
      <w:rPr>
        <w:rFonts w:ascii="Calibri" w:hAnsi="Calibri" w:cs="Times New Roman"/>
        <w:b w:val="0"/>
        <w:bCs w:val="0"/>
        <w:color w:val="auto"/>
      </w:rPr>
    </w:lvl>
    <w:lvl w:ilvl="2">
      <w:start w:val="1"/>
      <w:numFmt w:val="decimal"/>
      <w:lvlText w:val="%1.%2.%3"/>
      <w:lvlJc w:val="left"/>
      <w:pPr>
        <w:tabs>
          <w:tab w:val="num" w:pos="0"/>
        </w:tabs>
        <w:ind w:left="1080" w:hanging="720"/>
      </w:pPr>
      <w:rPr>
        <w:rFonts w:ascii="Calibri" w:hAnsi="Calibri" w:cs="Times New Roman"/>
        <w:b w:val="0"/>
        <w:bCs w:val="0"/>
        <w:color w:val="auto"/>
      </w:rPr>
    </w:lvl>
    <w:lvl w:ilvl="3">
      <w:start w:val="1"/>
      <w:numFmt w:val="decimal"/>
      <w:lvlText w:val="%1.%2.%3.%4"/>
      <w:lvlJc w:val="left"/>
      <w:pPr>
        <w:tabs>
          <w:tab w:val="num" w:pos="0"/>
        </w:tabs>
        <w:ind w:left="1080" w:hanging="720"/>
      </w:pPr>
      <w:rPr>
        <w:rFonts w:ascii="Calibri" w:hAnsi="Calibri" w:cs="Times New Roman"/>
        <w:b w:val="0"/>
        <w:bCs w:val="0"/>
        <w:color w:val="auto"/>
      </w:rPr>
    </w:lvl>
    <w:lvl w:ilvl="4">
      <w:start w:val="1"/>
      <w:numFmt w:val="decimal"/>
      <w:lvlText w:val="%1.%2.%3.%4.%5"/>
      <w:lvlJc w:val="left"/>
      <w:pPr>
        <w:tabs>
          <w:tab w:val="num" w:pos="0"/>
        </w:tabs>
        <w:ind w:left="1440" w:hanging="1080"/>
      </w:pPr>
      <w:rPr>
        <w:rFonts w:ascii="Calibri" w:hAnsi="Calibri" w:cs="Times New Roman"/>
        <w:b w:val="0"/>
        <w:bCs w:val="0"/>
        <w:color w:val="auto"/>
      </w:rPr>
    </w:lvl>
    <w:lvl w:ilvl="5">
      <w:start w:val="1"/>
      <w:numFmt w:val="decimal"/>
      <w:lvlText w:val="%1.%2.%3.%4.%5.%6"/>
      <w:lvlJc w:val="left"/>
      <w:pPr>
        <w:tabs>
          <w:tab w:val="num" w:pos="0"/>
        </w:tabs>
        <w:ind w:left="1440" w:hanging="1080"/>
      </w:pPr>
      <w:rPr>
        <w:rFonts w:ascii="Calibri" w:hAnsi="Calibri" w:cs="Times New Roman"/>
        <w:b w:val="0"/>
        <w:bCs w:val="0"/>
        <w:color w:val="auto"/>
      </w:rPr>
    </w:lvl>
    <w:lvl w:ilvl="6">
      <w:start w:val="1"/>
      <w:numFmt w:val="decimal"/>
      <w:lvlText w:val="%1.%2.%3.%4.%5.%6.%7"/>
      <w:lvlJc w:val="left"/>
      <w:pPr>
        <w:tabs>
          <w:tab w:val="num" w:pos="0"/>
        </w:tabs>
        <w:ind w:left="1800" w:hanging="1440"/>
      </w:pPr>
      <w:rPr>
        <w:rFonts w:ascii="Calibri" w:hAnsi="Calibri" w:cs="Times New Roman"/>
        <w:b w:val="0"/>
        <w:bCs w:val="0"/>
        <w:color w:val="auto"/>
      </w:rPr>
    </w:lvl>
    <w:lvl w:ilvl="7">
      <w:start w:val="1"/>
      <w:numFmt w:val="decimal"/>
      <w:lvlText w:val="%1.%2.%3.%4.%5.%6.%7.%8"/>
      <w:lvlJc w:val="left"/>
      <w:pPr>
        <w:tabs>
          <w:tab w:val="num" w:pos="0"/>
        </w:tabs>
        <w:ind w:left="1800" w:hanging="1440"/>
      </w:pPr>
      <w:rPr>
        <w:rFonts w:ascii="Calibri" w:hAnsi="Calibri" w:cs="Times New Roman"/>
        <w:b w:val="0"/>
        <w:bCs w:val="0"/>
        <w:color w:val="auto"/>
      </w:rPr>
    </w:lvl>
    <w:lvl w:ilvl="8">
      <w:start w:val="1"/>
      <w:numFmt w:val="decimal"/>
      <w:lvlText w:val="%1.%2.%3.%4.%5.%6.%7.%8.%9"/>
      <w:lvlJc w:val="left"/>
      <w:pPr>
        <w:tabs>
          <w:tab w:val="num" w:pos="0"/>
        </w:tabs>
        <w:ind w:left="2160" w:hanging="1800"/>
      </w:pPr>
      <w:rPr>
        <w:rFonts w:ascii="Calibri" w:hAnsi="Calibri" w:cs="Times New Roman"/>
        <w:b w:val="0"/>
        <w:bCs w:val="0"/>
        <w:color w:val="auto"/>
      </w:rPr>
    </w:lvl>
  </w:abstractNum>
  <w:abstractNum w:abstractNumId="19" w15:restartNumberingAfterBreak="0">
    <w:nsid w:val="00000014"/>
    <w:multiLevelType w:val="multilevel"/>
    <w:tmpl w:val="C41AAE92"/>
    <w:name w:val="WW8Num23"/>
    <w:lvl w:ilvl="0">
      <w:start w:val="1"/>
      <w:numFmt w:val="lowerLetter"/>
      <w:lvlText w:val="%1)"/>
      <w:lvlJc w:val="left"/>
      <w:pPr>
        <w:tabs>
          <w:tab w:val="num" w:pos="720"/>
        </w:tabs>
        <w:ind w:left="720" w:hanging="360"/>
      </w:pPr>
      <w:rPr>
        <w:rFonts w:hint="default"/>
        <w:sz w:val="20"/>
        <w:szCs w:val="20"/>
      </w:rPr>
    </w:lvl>
    <w:lvl w:ilvl="1">
      <w:start w:val="2"/>
      <w:numFmt w:val="decimal"/>
      <w:lvlText w:val="%2)"/>
      <w:lvlJc w:val="left"/>
      <w:pPr>
        <w:tabs>
          <w:tab w:val="num" w:pos="1440"/>
        </w:tabs>
        <w:ind w:left="1440" w:hanging="360"/>
      </w:pPr>
      <w:rPr>
        <w:rFonts w:ascii="Garamond" w:hAnsi="Garamond" w:cs="Symbol" w:hint="default"/>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Garamond" w:eastAsia="Times New Roman" w:hAnsi="Garamond" w:cs="Garamond"/>
        <w:b w:val="0"/>
        <w:sz w:val="20"/>
        <w:szCs w:val="20"/>
      </w:rPr>
    </w:lvl>
    <w:lvl w:ilvl="4">
      <w:start w:val="1"/>
      <w:numFmt w:val="decimal"/>
      <w:lvlText w:val="%5)"/>
      <w:lvlJc w:val="left"/>
      <w:pPr>
        <w:tabs>
          <w:tab w:val="num" w:pos="3600"/>
        </w:tabs>
        <w:ind w:left="3600" w:hanging="360"/>
      </w:pPr>
      <w:rPr>
        <w:rFonts w:ascii="Garamond" w:eastAsia="Times New Roman" w:hAnsi="Garamond" w:cs="Garamond"/>
        <w:b w:val="0"/>
        <w:sz w:val="20"/>
        <w:szCs w:val="2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5"/>
    <w:multiLevelType w:val="multilevel"/>
    <w:tmpl w:val="25189064"/>
    <w:name w:val="WW8Num21"/>
    <w:lvl w:ilvl="0">
      <w:start w:val="9"/>
      <w:numFmt w:val="decimal"/>
      <w:lvlText w:val="%1"/>
      <w:lvlJc w:val="left"/>
      <w:pPr>
        <w:tabs>
          <w:tab w:val="num" w:pos="0"/>
        </w:tabs>
        <w:ind w:left="360" w:hanging="360"/>
      </w:pPr>
    </w:lvl>
    <w:lvl w:ilvl="1">
      <w:start w:val="1"/>
      <w:numFmt w:val="decimal"/>
      <w:lvlText w:val="%1.%2"/>
      <w:lvlJc w:val="left"/>
      <w:pPr>
        <w:tabs>
          <w:tab w:val="num" w:pos="0"/>
        </w:tabs>
        <w:ind w:left="360"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1" w15:restartNumberingAfterBreak="0">
    <w:nsid w:val="00000016"/>
    <w:multiLevelType w:val="multilevel"/>
    <w:tmpl w:val="00000016"/>
    <w:name w:val="WW8Num22"/>
    <w:lvl w:ilvl="0">
      <w:start w:val="3"/>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2" w15:restartNumberingAfterBreak="0">
    <w:nsid w:val="00000018"/>
    <w:multiLevelType w:val="multilevel"/>
    <w:tmpl w:val="00000018"/>
    <w:name w:val="WW8Num24"/>
    <w:lvl w:ilvl="0">
      <w:start w:val="2"/>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3" w15:restartNumberingAfterBreak="0">
    <w:nsid w:val="0000001A"/>
    <w:multiLevelType w:val="multilevel"/>
    <w:tmpl w:val="0000001A"/>
    <w:name w:val="WW8Num26"/>
    <w:lvl w:ilvl="0">
      <w:start w:val="8"/>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rPr>
        <w:b w:val="0"/>
      </w:rPr>
    </w:lvl>
    <w:lvl w:ilvl="3">
      <w:start w:val="1"/>
      <w:numFmt w:val="decimal"/>
      <w:lvlText w:val="%1.%2.%3.%4"/>
      <w:lvlJc w:val="left"/>
      <w:pPr>
        <w:tabs>
          <w:tab w:val="num" w:pos="0"/>
        </w:tabs>
        <w:ind w:left="720" w:hanging="720"/>
      </w:pPr>
      <w:rPr>
        <w:b w:val="0"/>
      </w:r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4" w15:restartNumberingAfterBreak="0">
    <w:nsid w:val="0000001B"/>
    <w:multiLevelType w:val="multilevel"/>
    <w:tmpl w:val="528A124A"/>
    <w:name w:val="WW8Num30"/>
    <w:lvl w:ilvl="0">
      <w:start w:val="1"/>
      <w:numFmt w:val="decimal"/>
      <w:lvlText w:val="%1)"/>
      <w:lvlJc w:val="left"/>
      <w:pPr>
        <w:tabs>
          <w:tab w:val="num" w:pos="502"/>
        </w:tabs>
        <w:ind w:left="502" w:hanging="360"/>
      </w:pPr>
      <w:rPr>
        <w:rFonts w:hint="default"/>
        <w:b w:val="0"/>
      </w:rPr>
    </w:lvl>
    <w:lvl w:ilvl="1">
      <w:start w:val="1"/>
      <w:numFmt w:val="decimal"/>
      <w:lvlText w:val="%2."/>
      <w:lvlJc w:val="left"/>
      <w:pPr>
        <w:tabs>
          <w:tab w:val="num" w:pos="1080"/>
        </w:tabs>
        <w:ind w:left="1080" w:hanging="360"/>
      </w:pPr>
      <w:rPr>
        <w:rFonts w:cs="Garamond"/>
      </w:rPr>
    </w:lvl>
    <w:lvl w:ilvl="2">
      <w:start w:val="1"/>
      <w:numFmt w:val="decimal"/>
      <w:lvlText w:val="%3."/>
      <w:lvlJc w:val="left"/>
      <w:pPr>
        <w:tabs>
          <w:tab w:val="num" w:pos="1440"/>
        </w:tabs>
        <w:ind w:left="1440" w:hanging="360"/>
      </w:pPr>
      <w:rPr>
        <w:b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0000001C"/>
    <w:multiLevelType w:val="multilevel"/>
    <w:tmpl w:val="0000001C"/>
    <w:name w:val="WW8Num28"/>
    <w:lvl w:ilvl="0">
      <w:start w:val="9"/>
      <w:numFmt w:val="decimal"/>
      <w:lvlText w:val="%1"/>
      <w:lvlJc w:val="left"/>
      <w:pPr>
        <w:tabs>
          <w:tab w:val="num" w:pos="0"/>
        </w:tabs>
        <w:ind w:left="405" w:hanging="405"/>
      </w:pPr>
      <w:rPr>
        <w:b/>
      </w:rPr>
    </w:lvl>
    <w:lvl w:ilvl="1">
      <w:start w:val="1"/>
      <w:numFmt w:val="decimal"/>
      <w:lvlText w:val="%1.%2"/>
      <w:lvlJc w:val="left"/>
      <w:pPr>
        <w:tabs>
          <w:tab w:val="num" w:pos="0"/>
        </w:tabs>
        <w:ind w:left="408" w:hanging="405"/>
      </w:pPr>
      <w:rPr>
        <w:b/>
      </w:rPr>
    </w:lvl>
    <w:lvl w:ilvl="2">
      <w:start w:val="4"/>
      <w:numFmt w:val="decimal"/>
      <w:lvlText w:val="%1.%2.%3"/>
      <w:lvlJc w:val="left"/>
      <w:pPr>
        <w:tabs>
          <w:tab w:val="num" w:pos="0"/>
        </w:tabs>
        <w:ind w:left="726" w:hanging="720"/>
      </w:pPr>
      <w:rPr>
        <w:b/>
      </w:rPr>
    </w:lvl>
    <w:lvl w:ilvl="3">
      <w:start w:val="1"/>
      <w:numFmt w:val="decimal"/>
      <w:lvlText w:val="%1.%2.%3.%4"/>
      <w:lvlJc w:val="left"/>
      <w:pPr>
        <w:tabs>
          <w:tab w:val="num" w:pos="0"/>
        </w:tabs>
        <w:ind w:left="729" w:hanging="720"/>
      </w:pPr>
      <w:rPr>
        <w:b/>
      </w:rPr>
    </w:lvl>
    <w:lvl w:ilvl="4">
      <w:start w:val="1"/>
      <w:numFmt w:val="decimal"/>
      <w:lvlText w:val="%1.%2.%3.%4.%5"/>
      <w:lvlJc w:val="left"/>
      <w:pPr>
        <w:tabs>
          <w:tab w:val="num" w:pos="0"/>
        </w:tabs>
        <w:ind w:left="732" w:hanging="720"/>
      </w:pPr>
      <w:rPr>
        <w:b/>
      </w:rPr>
    </w:lvl>
    <w:lvl w:ilvl="5">
      <w:start w:val="1"/>
      <w:numFmt w:val="decimal"/>
      <w:lvlText w:val="%1.%2.%3.%4.%5.%6"/>
      <w:lvlJc w:val="left"/>
      <w:pPr>
        <w:tabs>
          <w:tab w:val="num" w:pos="0"/>
        </w:tabs>
        <w:ind w:left="1095" w:hanging="1080"/>
      </w:pPr>
      <w:rPr>
        <w:b/>
      </w:rPr>
    </w:lvl>
    <w:lvl w:ilvl="6">
      <w:start w:val="1"/>
      <w:numFmt w:val="decimal"/>
      <w:lvlText w:val="%1.%2.%3.%4.%5.%6.%7"/>
      <w:lvlJc w:val="left"/>
      <w:pPr>
        <w:tabs>
          <w:tab w:val="num" w:pos="0"/>
        </w:tabs>
        <w:ind w:left="1098" w:hanging="1080"/>
      </w:pPr>
      <w:rPr>
        <w:b/>
      </w:rPr>
    </w:lvl>
    <w:lvl w:ilvl="7">
      <w:start w:val="1"/>
      <w:numFmt w:val="decimal"/>
      <w:lvlText w:val="%1.%2.%3.%4.%5.%6.%7.%8"/>
      <w:lvlJc w:val="left"/>
      <w:pPr>
        <w:tabs>
          <w:tab w:val="num" w:pos="0"/>
        </w:tabs>
        <w:ind w:left="1461" w:hanging="1440"/>
      </w:pPr>
      <w:rPr>
        <w:b/>
      </w:rPr>
    </w:lvl>
    <w:lvl w:ilvl="8">
      <w:start w:val="1"/>
      <w:numFmt w:val="decimal"/>
      <w:lvlText w:val="%1.%2.%3.%4.%5.%6.%7.%8.%9"/>
      <w:lvlJc w:val="left"/>
      <w:pPr>
        <w:tabs>
          <w:tab w:val="num" w:pos="0"/>
        </w:tabs>
        <w:ind w:left="1464" w:hanging="1440"/>
      </w:pPr>
      <w:rPr>
        <w:b/>
      </w:rPr>
    </w:lvl>
  </w:abstractNum>
  <w:abstractNum w:abstractNumId="26" w15:restartNumberingAfterBreak="0">
    <w:nsid w:val="0000001D"/>
    <w:multiLevelType w:val="multilevel"/>
    <w:tmpl w:val="0000001D"/>
    <w:name w:val="WW8Num2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0000001E"/>
    <w:multiLevelType w:val="multilevel"/>
    <w:tmpl w:val="0000001E"/>
    <w:name w:val="WWNum30"/>
    <w:lvl w:ilvl="0">
      <w:start w:val="1"/>
      <w:numFmt w:val="decimal"/>
      <w:lvlText w:val="%1."/>
      <w:lvlJc w:val="left"/>
      <w:pPr>
        <w:tabs>
          <w:tab w:val="num" w:pos="0"/>
        </w:tabs>
        <w:ind w:left="0" w:firstLine="0"/>
      </w:pPr>
      <w:rPr>
        <w:rFonts w:ascii="Garamond" w:hAnsi="Garamond" w:cs="Garamond"/>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8" w15:restartNumberingAfterBreak="0">
    <w:nsid w:val="0000001F"/>
    <w:multiLevelType w:val="multilevel"/>
    <w:tmpl w:val="0000001F"/>
    <w:name w:val="WWNum31"/>
    <w:lvl w:ilvl="0">
      <w:start w:val="1"/>
      <w:numFmt w:val="decimal"/>
      <w:lvlText w:val="%1."/>
      <w:lvlJc w:val="left"/>
      <w:pPr>
        <w:tabs>
          <w:tab w:val="num" w:pos="0"/>
        </w:tabs>
        <w:ind w:left="0" w:firstLine="0"/>
      </w:pPr>
      <w:rPr>
        <w:rFonts w:ascii="Garamond" w:hAnsi="Garamond" w:cs="Times New Roman"/>
        <w:b/>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9" w15:restartNumberingAfterBreak="0">
    <w:nsid w:val="00000020"/>
    <w:multiLevelType w:val="multilevel"/>
    <w:tmpl w:val="8DE639EC"/>
    <w:lvl w:ilvl="0">
      <w:start w:val="1"/>
      <w:numFmt w:val="decimal"/>
      <w:lvlText w:val="%1."/>
      <w:lvlJc w:val="left"/>
      <w:pPr>
        <w:tabs>
          <w:tab w:val="num" w:pos="360"/>
        </w:tabs>
        <w:ind w:left="360" w:hanging="360"/>
      </w:pPr>
    </w:lvl>
    <w:lvl w:ilvl="1">
      <w:start w:val="6"/>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0" w15:restartNumberingAfterBreak="0">
    <w:nsid w:val="00000021"/>
    <w:multiLevelType w:val="multilevel"/>
    <w:tmpl w:val="78828978"/>
    <w:name w:val="WWNum33"/>
    <w:lvl w:ilvl="0">
      <w:start w:val="1"/>
      <w:numFmt w:val="decimal"/>
      <w:lvlText w:val="%1."/>
      <w:lvlJc w:val="left"/>
      <w:pPr>
        <w:tabs>
          <w:tab w:val="num" w:pos="0"/>
        </w:tabs>
        <w:ind w:left="0" w:firstLine="0"/>
      </w:pPr>
      <w:rPr>
        <w:rFonts w:ascii="Garamond" w:hAnsi="Garamond" w:cs="Garamond"/>
        <w:b w:val="0"/>
        <w:color w:val="000000"/>
      </w:rPr>
    </w:lvl>
    <w:lvl w:ilvl="1">
      <w:start w:val="1"/>
      <w:numFmt w:val="decimal"/>
      <w:lvlText w:val="%2)"/>
      <w:lvlJc w:val="left"/>
      <w:pPr>
        <w:ind w:left="360" w:hanging="36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31" w15:restartNumberingAfterBreak="0">
    <w:nsid w:val="00000022"/>
    <w:multiLevelType w:val="multilevel"/>
    <w:tmpl w:val="00000022"/>
    <w:name w:val="WW8Num34"/>
    <w:lvl w:ilvl="0">
      <w:start w:val="1"/>
      <w:numFmt w:val="decimal"/>
      <w:lvlText w:val="%1."/>
      <w:lvlJc w:val="left"/>
      <w:pPr>
        <w:tabs>
          <w:tab w:val="num" w:pos="0"/>
        </w:tabs>
        <w:ind w:left="927" w:hanging="360"/>
      </w:pPr>
      <w:rPr>
        <w:i w:val="0"/>
      </w:r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287" w:hanging="720"/>
      </w:pPr>
    </w:lvl>
    <w:lvl w:ilvl="3">
      <w:start w:val="1"/>
      <w:numFmt w:val="decimal"/>
      <w:lvlText w:val="%1.%2.%3.%4."/>
      <w:lvlJc w:val="left"/>
      <w:pPr>
        <w:tabs>
          <w:tab w:val="num" w:pos="0"/>
        </w:tabs>
        <w:ind w:left="1287" w:hanging="720"/>
      </w:pPr>
    </w:lvl>
    <w:lvl w:ilvl="4">
      <w:start w:val="1"/>
      <w:numFmt w:val="decimal"/>
      <w:lvlText w:val="%1.%2.%3.%4.%5."/>
      <w:lvlJc w:val="left"/>
      <w:pPr>
        <w:tabs>
          <w:tab w:val="num" w:pos="0"/>
        </w:tabs>
        <w:ind w:left="1647" w:hanging="1080"/>
      </w:pPr>
    </w:lvl>
    <w:lvl w:ilvl="5">
      <w:start w:val="1"/>
      <w:numFmt w:val="decimal"/>
      <w:lvlText w:val="%1.%2.%3.%4.%5.%6."/>
      <w:lvlJc w:val="left"/>
      <w:pPr>
        <w:tabs>
          <w:tab w:val="num" w:pos="0"/>
        </w:tabs>
        <w:ind w:left="1647" w:hanging="1080"/>
      </w:pPr>
    </w:lvl>
    <w:lvl w:ilvl="6">
      <w:start w:val="1"/>
      <w:numFmt w:val="decimal"/>
      <w:lvlText w:val="%1.%2.%3.%4.%5.%6.%7."/>
      <w:lvlJc w:val="left"/>
      <w:pPr>
        <w:tabs>
          <w:tab w:val="num" w:pos="0"/>
        </w:tabs>
        <w:ind w:left="1647" w:hanging="1080"/>
      </w:pPr>
    </w:lvl>
    <w:lvl w:ilvl="7">
      <w:start w:val="1"/>
      <w:numFmt w:val="decimal"/>
      <w:lvlText w:val="%1.%2.%3.%4.%5.%6.%7.%8."/>
      <w:lvlJc w:val="left"/>
      <w:pPr>
        <w:tabs>
          <w:tab w:val="num" w:pos="0"/>
        </w:tabs>
        <w:ind w:left="2007" w:hanging="1440"/>
      </w:pPr>
    </w:lvl>
    <w:lvl w:ilvl="8">
      <w:start w:val="1"/>
      <w:numFmt w:val="decimal"/>
      <w:lvlText w:val="%1.%2.%3.%4.%5.%6.%7.%8.%9."/>
      <w:lvlJc w:val="left"/>
      <w:pPr>
        <w:tabs>
          <w:tab w:val="num" w:pos="0"/>
        </w:tabs>
        <w:ind w:left="2007" w:hanging="1440"/>
      </w:pPr>
    </w:lvl>
  </w:abstractNum>
  <w:abstractNum w:abstractNumId="32" w15:restartNumberingAfterBreak="0">
    <w:nsid w:val="00000023"/>
    <w:multiLevelType w:val="multilevel"/>
    <w:tmpl w:val="00000023"/>
    <w:name w:val="WW8Num35"/>
    <w:lvl w:ilvl="0">
      <w:start w:val="34"/>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1800"/>
        </w:tabs>
        <w:ind w:left="1800" w:hanging="1800"/>
      </w:pPr>
      <w:rPr>
        <w:b/>
      </w:rPr>
    </w:lvl>
  </w:abstractNum>
  <w:abstractNum w:abstractNumId="33" w15:restartNumberingAfterBreak="0">
    <w:nsid w:val="00000024"/>
    <w:multiLevelType w:val="multilevel"/>
    <w:tmpl w:val="3EA4AC0C"/>
    <w:name w:val="WWNum36"/>
    <w:lvl w:ilvl="0">
      <w:start w:val="1"/>
      <w:numFmt w:val="decimal"/>
      <w:lvlText w:val="%1)"/>
      <w:lvlJc w:val="left"/>
      <w:pPr>
        <w:tabs>
          <w:tab w:val="num" w:pos="0"/>
        </w:tabs>
        <w:ind w:left="0" w:firstLine="0"/>
      </w:pPr>
      <w:rPr>
        <w:b w:val="0"/>
        <w:bCs/>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4" w15:restartNumberingAfterBreak="0">
    <w:nsid w:val="00000025"/>
    <w:multiLevelType w:val="multilevel"/>
    <w:tmpl w:val="00000025"/>
    <w:name w:val="WWNum37"/>
    <w:lvl w:ilvl="0">
      <w:start w:val="1"/>
      <w:numFmt w:val="lowerLetter"/>
      <w:lvlText w:val="%1)"/>
      <w:lvlJc w:val="left"/>
      <w:pPr>
        <w:tabs>
          <w:tab w:val="num" w:pos="0"/>
        </w:tabs>
        <w:ind w:left="0" w:firstLine="0"/>
      </w:pPr>
      <w:rPr>
        <w:rFonts w:ascii="Garamond" w:hAnsi="Garamond" w:cs="Garamond"/>
        <w:b/>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35" w15:restartNumberingAfterBreak="0">
    <w:nsid w:val="00000026"/>
    <w:multiLevelType w:val="multilevel"/>
    <w:tmpl w:val="00000026"/>
    <w:name w:val="WWNum38"/>
    <w:lvl w:ilvl="0">
      <w:start w:val="2"/>
      <w:numFmt w:val="decimal"/>
      <w:lvlText w:val="%1."/>
      <w:lvlJc w:val="left"/>
      <w:pPr>
        <w:tabs>
          <w:tab w:val="num" w:pos="0"/>
        </w:tabs>
        <w:ind w:left="0" w:firstLine="0"/>
      </w:pPr>
      <w:rPr>
        <w:rFonts w:ascii="Garamond" w:hAnsi="Garamond" w:cs="Garamond"/>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6" w15:restartNumberingAfterBreak="0">
    <w:nsid w:val="00000027"/>
    <w:multiLevelType w:val="multilevel"/>
    <w:tmpl w:val="00000027"/>
    <w:name w:val="WWNum39"/>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37" w15:restartNumberingAfterBreak="0">
    <w:nsid w:val="00000028"/>
    <w:multiLevelType w:val="multilevel"/>
    <w:tmpl w:val="0E567918"/>
    <w:name w:val="WWNum40"/>
    <w:lvl w:ilvl="0">
      <w:start w:val="1"/>
      <w:numFmt w:val="decimal"/>
      <w:lvlText w:val="%1."/>
      <w:lvlJc w:val="left"/>
      <w:pPr>
        <w:tabs>
          <w:tab w:val="num" w:pos="0"/>
        </w:tabs>
        <w:ind w:left="0" w:firstLine="0"/>
      </w:pPr>
      <w:rPr>
        <w:rFonts w:ascii="Garamond" w:hAnsi="Garamond" w:cs="Times New Roman" w:hint="default"/>
        <w:b/>
        <w:sz w:val="20"/>
        <w:szCs w:val="20"/>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38" w15:restartNumberingAfterBreak="0">
    <w:nsid w:val="00000029"/>
    <w:multiLevelType w:val="multilevel"/>
    <w:tmpl w:val="00000029"/>
    <w:name w:val="WWNum41"/>
    <w:lvl w:ilvl="0">
      <w:start w:val="1"/>
      <w:numFmt w:val="decimal"/>
      <w:lvlText w:val="%1)"/>
      <w:lvlJc w:val="left"/>
      <w:pPr>
        <w:tabs>
          <w:tab w:val="num" w:pos="0"/>
        </w:tabs>
        <w:ind w:left="720" w:hanging="360"/>
      </w:pPr>
      <w:rPr>
        <w:rFonts w:cs="Garamond"/>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0000002B"/>
    <w:multiLevelType w:val="multilevel"/>
    <w:tmpl w:val="2E525688"/>
    <w:name w:val="WW8Num43"/>
    <w:lvl w:ilvl="0">
      <w:start w:val="5"/>
      <w:numFmt w:val="decimal"/>
      <w:lvlText w:val="%1"/>
      <w:lvlJc w:val="left"/>
      <w:pPr>
        <w:tabs>
          <w:tab w:val="num" w:pos="0"/>
        </w:tabs>
        <w:ind w:left="360" w:hanging="360"/>
      </w:pPr>
      <w:rPr>
        <w:rFonts w:ascii="Symbol" w:hAnsi="Symbol" w:cs="Symbol" w:hint="default"/>
      </w:rPr>
    </w:lvl>
    <w:lvl w:ilvl="1">
      <w:start w:val="1"/>
      <w:numFmt w:val="decimal"/>
      <w:lvlText w:val="%1.%2"/>
      <w:lvlJc w:val="left"/>
      <w:pPr>
        <w:tabs>
          <w:tab w:val="num" w:pos="0"/>
        </w:tabs>
        <w:ind w:left="360" w:hanging="360"/>
      </w:pPr>
      <w:rPr>
        <w:rFonts w:ascii="Garamond" w:hAnsi="Garamond" w:cs="Symbol" w:hint="default"/>
      </w:rPr>
    </w:lvl>
    <w:lvl w:ilvl="2">
      <w:start w:val="1"/>
      <w:numFmt w:val="decimal"/>
      <w:lvlText w:val="%1.%2.%3"/>
      <w:lvlJc w:val="left"/>
      <w:pPr>
        <w:tabs>
          <w:tab w:val="num" w:pos="0"/>
        </w:tabs>
        <w:ind w:left="720" w:hanging="720"/>
      </w:pPr>
      <w:rPr>
        <w:rFonts w:ascii="Symbol" w:hAnsi="Symbol" w:cs="Symbol" w:hint="default"/>
      </w:rPr>
    </w:lvl>
    <w:lvl w:ilvl="3">
      <w:start w:val="1"/>
      <w:numFmt w:val="decimal"/>
      <w:lvlText w:val="%1.%2.%3.%4"/>
      <w:lvlJc w:val="left"/>
      <w:pPr>
        <w:tabs>
          <w:tab w:val="num" w:pos="0"/>
        </w:tabs>
        <w:ind w:left="720" w:hanging="720"/>
      </w:pPr>
      <w:rPr>
        <w:rFonts w:ascii="Symbol" w:hAnsi="Symbol" w:cs="Symbol" w:hint="default"/>
      </w:rPr>
    </w:lvl>
    <w:lvl w:ilvl="4">
      <w:start w:val="1"/>
      <w:numFmt w:val="decimal"/>
      <w:lvlText w:val="%1.%2.%3.%4.%5"/>
      <w:lvlJc w:val="left"/>
      <w:pPr>
        <w:tabs>
          <w:tab w:val="num" w:pos="0"/>
        </w:tabs>
        <w:ind w:left="1080" w:hanging="1080"/>
      </w:pPr>
      <w:rPr>
        <w:rFonts w:ascii="Symbol" w:hAnsi="Symbol" w:cs="Symbol" w:hint="default"/>
      </w:rPr>
    </w:lvl>
    <w:lvl w:ilvl="5">
      <w:start w:val="1"/>
      <w:numFmt w:val="decimal"/>
      <w:lvlText w:val="%1.%2.%3.%4.%5.%6"/>
      <w:lvlJc w:val="left"/>
      <w:pPr>
        <w:tabs>
          <w:tab w:val="num" w:pos="0"/>
        </w:tabs>
        <w:ind w:left="1080" w:hanging="1080"/>
      </w:pPr>
      <w:rPr>
        <w:rFonts w:ascii="Symbol" w:hAnsi="Symbol" w:cs="Symbol" w:hint="default"/>
      </w:rPr>
    </w:lvl>
    <w:lvl w:ilvl="6">
      <w:start w:val="1"/>
      <w:numFmt w:val="decimal"/>
      <w:lvlText w:val="%1.%2.%3.%4.%5.%6.%7"/>
      <w:lvlJc w:val="left"/>
      <w:pPr>
        <w:tabs>
          <w:tab w:val="num" w:pos="0"/>
        </w:tabs>
        <w:ind w:left="1440" w:hanging="1440"/>
      </w:pPr>
      <w:rPr>
        <w:rFonts w:ascii="Symbol" w:hAnsi="Symbol" w:cs="Symbol" w:hint="default"/>
      </w:rPr>
    </w:lvl>
    <w:lvl w:ilvl="7">
      <w:start w:val="1"/>
      <w:numFmt w:val="decimal"/>
      <w:lvlText w:val="%1.%2.%3.%4.%5.%6.%7.%8"/>
      <w:lvlJc w:val="left"/>
      <w:pPr>
        <w:tabs>
          <w:tab w:val="num" w:pos="0"/>
        </w:tabs>
        <w:ind w:left="1440" w:hanging="1440"/>
      </w:pPr>
      <w:rPr>
        <w:rFonts w:ascii="Symbol" w:hAnsi="Symbol" w:cs="Symbol" w:hint="default"/>
      </w:rPr>
    </w:lvl>
    <w:lvl w:ilvl="8">
      <w:start w:val="1"/>
      <w:numFmt w:val="decimal"/>
      <w:lvlText w:val="%1.%2.%3.%4.%5.%6.%7.%8.%9"/>
      <w:lvlJc w:val="left"/>
      <w:pPr>
        <w:tabs>
          <w:tab w:val="num" w:pos="0"/>
        </w:tabs>
        <w:ind w:left="1800" w:hanging="1800"/>
      </w:pPr>
      <w:rPr>
        <w:rFonts w:ascii="Symbol" w:hAnsi="Symbol" w:cs="Symbol" w:hint="default"/>
      </w:rPr>
    </w:lvl>
  </w:abstractNum>
  <w:abstractNum w:abstractNumId="40" w15:restartNumberingAfterBreak="0">
    <w:nsid w:val="00000031"/>
    <w:multiLevelType w:val="multilevel"/>
    <w:tmpl w:val="4D66DB04"/>
    <w:name w:val="WW8Num49"/>
    <w:lvl w:ilvl="0">
      <w:start w:val="1"/>
      <w:numFmt w:val="decimal"/>
      <w:lvlText w:val="%1)"/>
      <w:lvlJc w:val="left"/>
      <w:pPr>
        <w:tabs>
          <w:tab w:val="num" w:pos="0"/>
        </w:tabs>
        <w:ind w:left="0" w:firstLine="0"/>
      </w:pPr>
      <w:rPr>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41" w15:restartNumberingAfterBreak="0">
    <w:nsid w:val="0000003D"/>
    <w:multiLevelType w:val="multilevel"/>
    <w:tmpl w:val="0000003D"/>
    <w:name w:val="WW8Num61"/>
    <w:lvl w:ilvl="0">
      <w:start w:val="1"/>
      <w:numFmt w:val="decimal"/>
      <w:lvlText w:val="%1)"/>
      <w:lvlJc w:val="left"/>
      <w:pPr>
        <w:tabs>
          <w:tab w:val="num" w:pos="0"/>
        </w:tabs>
        <w:ind w:left="0" w:firstLine="0"/>
      </w:pPr>
      <w:rPr>
        <w:rFonts w:ascii="Garamond" w:hAnsi="Garamond" w:cs="Garamond"/>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2" w15:restartNumberingAfterBreak="0">
    <w:nsid w:val="00000040"/>
    <w:multiLevelType w:val="multilevel"/>
    <w:tmpl w:val="00000040"/>
    <w:name w:val="WW8Num64"/>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43" w15:restartNumberingAfterBreak="0">
    <w:nsid w:val="00000041"/>
    <w:multiLevelType w:val="multilevel"/>
    <w:tmpl w:val="00000041"/>
    <w:name w:val="WW8Num65"/>
    <w:lvl w:ilvl="0">
      <w:numFmt w:val="bullet"/>
      <w:lvlText w:val=""/>
      <w:lvlJc w:val="left"/>
      <w:pPr>
        <w:tabs>
          <w:tab w:val="num" w:pos="0"/>
        </w:tabs>
        <w:ind w:left="0" w:firstLine="0"/>
      </w:pPr>
      <w:rPr>
        <w:rFonts w:ascii="Symbol" w:hAnsi="Symbol" w:cs="Symbol"/>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44" w15:restartNumberingAfterBreak="0">
    <w:nsid w:val="00000048"/>
    <w:multiLevelType w:val="multilevel"/>
    <w:tmpl w:val="00000048"/>
    <w:name w:val="WW8Num72"/>
    <w:lvl w:ilvl="0">
      <w:start w:val="1"/>
      <w:numFmt w:val="decimal"/>
      <w:lvlText w:val="%1."/>
      <w:lvlJc w:val="left"/>
      <w:pPr>
        <w:tabs>
          <w:tab w:val="num" w:pos="0"/>
        </w:tabs>
        <w:ind w:left="0" w:firstLine="0"/>
      </w:pPr>
      <w:rPr>
        <w:rFonts w:ascii="Garamond" w:hAnsi="Garamond" w:cs="Garamond"/>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5" w15:restartNumberingAfterBreak="0">
    <w:nsid w:val="00000049"/>
    <w:multiLevelType w:val="multilevel"/>
    <w:tmpl w:val="2BC0E8AA"/>
    <w:name w:val="WW8Num73"/>
    <w:lvl w:ilvl="0">
      <w:start w:val="1"/>
      <w:numFmt w:val="decimal"/>
      <w:lvlText w:val="%1."/>
      <w:lvlJc w:val="left"/>
      <w:pPr>
        <w:tabs>
          <w:tab w:val="num" w:pos="0"/>
        </w:tabs>
        <w:ind w:left="0" w:firstLine="0"/>
      </w:pPr>
      <w:rPr>
        <w:rFonts w:ascii="Garamond" w:hAnsi="Garamond" w:cs="Times New Roman"/>
        <w:b/>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6" w15:restartNumberingAfterBreak="0">
    <w:nsid w:val="0000004A"/>
    <w:multiLevelType w:val="multilevel"/>
    <w:tmpl w:val="AC1E9108"/>
    <w:name w:val="WW8Num74"/>
    <w:lvl w:ilvl="0">
      <w:start w:val="1"/>
      <w:numFmt w:val="decimal"/>
      <w:lvlText w:val="%1."/>
      <w:lvlJc w:val="left"/>
      <w:pPr>
        <w:tabs>
          <w:tab w:val="num" w:pos="0"/>
        </w:tabs>
        <w:ind w:left="0" w:firstLine="0"/>
      </w:pPr>
      <w:rPr>
        <w:rFonts w:ascii="Garamond" w:hAnsi="Garamond" w:cs="Garamond"/>
        <w:b/>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7" w15:restartNumberingAfterBreak="0">
    <w:nsid w:val="0000004B"/>
    <w:multiLevelType w:val="multilevel"/>
    <w:tmpl w:val="0000004B"/>
    <w:name w:val="WW8Num75"/>
    <w:lvl w:ilvl="0">
      <w:start w:val="1"/>
      <w:numFmt w:val="decimal"/>
      <w:lvlText w:val="%1."/>
      <w:lvlJc w:val="left"/>
      <w:pPr>
        <w:tabs>
          <w:tab w:val="num" w:pos="0"/>
        </w:tabs>
        <w:ind w:left="0" w:firstLine="0"/>
      </w:pPr>
      <w:rPr>
        <w:rFonts w:ascii="Garamond" w:hAnsi="Garamond" w:cs="Garamond"/>
        <w:b w:val="0"/>
        <w:color w:val="00000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48" w15:restartNumberingAfterBreak="0">
    <w:nsid w:val="0000004C"/>
    <w:multiLevelType w:val="multilevel"/>
    <w:tmpl w:val="0000004C"/>
    <w:name w:val="WW8Num76"/>
    <w:lvl w:ilvl="0">
      <w:start w:val="1"/>
      <w:numFmt w:val="decimal"/>
      <w:lvlText w:val="%1."/>
      <w:lvlJc w:val="left"/>
      <w:pPr>
        <w:tabs>
          <w:tab w:val="num" w:pos="0"/>
        </w:tabs>
        <w:ind w:left="0" w:firstLine="0"/>
      </w:pPr>
      <w:rPr>
        <w:rFonts w:cs="Garamond"/>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49" w15:restartNumberingAfterBreak="0">
    <w:nsid w:val="0000004D"/>
    <w:multiLevelType w:val="multilevel"/>
    <w:tmpl w:val="0000004D"/>
    <w:name w:val="WW8Num77"/>
    <w:lvl w:ilvl="0">
      <w:start w:val="1"/>
      <w:numFmt w:val="decimal"/>
      <w:lvlText w:val="%1."/>
      <w:lvlJc w:val="left"/>
      <w:pPr>
        <w:tabs>
          <w:tab w:val="num" w:pos="0"/>
        </w:tabs>
        <w:ind w:left="0" w:firstLine="0"/>
      </w:pPr>
      <w:rPr>
        <w:rFonts w:ascii="Garamond" w:hAnsi="Garamond" w:cs="Times New Roman"/>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0" w15:restartNumberingAfterBreak="0">
    <w:nsid w:val="0000004E"/>
    <w:multiLevelType w:val="multilevel"/>
    <w:tmpl w:val="0000004E"/>
    <w:name w:val="WW8Num78"/>
    <w:lvl w:ilvl="0">
      <w:start w:val="1"/>
      <w:numFmt w:val="decimal"/>
      <w:lvlText w:val="%1)"/>
      <w:lvlJc w:val="left"/>
      <w:pPr>
        <w:tabs>
          <w:tab w:val="num" w:pos="0"/>
        </w:tabs>
        <w:ind w:left="0" w:firstLine="0"/>
      </w:pPr>
      <w:rPr>
        <w:rFonts w:ascii="Garamond" w:hAnsi="Garamond" w:cs="Times New Roman"/>
        <w:b/>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1" w15:restartNumberingAfterBreak="0">
    <w:nsid w:val="0000004F"/>
    <w:multiLevelType w:val="multilevel"/>
    <w:tmpl w:val="0000004F"/>
    <w:name w:val="WW8Num79"/>
    <w:lvl w:ilvl="0">
      <w:start w:val="1"/>
      <w:numFmt w:val="lowerLetter"/>
      <w:lvlText w:val="%1)"/>
      <w:lvlJc w:val="left"/>
      <w:pPr>
        <w:tabs>
          <w:tab w:val="num" w:pos="0"/>
        </w:tabs>
        <w:ind w:left="0" w:firstLine="0"/>
      </w:pPr>
      <w:rPr>
        <w:rFonts w:ascii="Garamond" w:hAnsi="Garamond" w:cs="Garamond"/>
        <w:b/>
        <w:sz w:val="20"/>
        <w:szCs w:val="20"/>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52" w15:restartNumberingAfterBreak="0">
    <w:nsid w:val="00000050"/>
    <w:multiLevelType w:val="multilevel"/>
    <w:tmpl w:val="00000050"/>
    <w:name w:val="WW8Num80"/>
    <w:lvl w:ilvl="0">
      <w:start w:val="2"/>
      <w:numFmt w:val="decimal"/>
      <w:lvlText w:val="%1."/>
      <w:lvlJc w:val="left"/>
      <w:pPr>
        <w:tabs>
          <w:tab w:val="num" w:pos="0"/>
        </w:tabs>
        <w:ind w:left="0" w:firstLine="0"/>
      </w:pPr>
      <w:rPr>
        <w:rFonts w:ascii="Garamond" w:hAnsi="Garamond" w:cs="Garamond"/>
        <w:sz w:val="20"/>
        <w:szCs w:val="20"/>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3" w15:restartNumberingAfterBreak="0">
    <w:nsid w:val="00000051"/>
    <w:multiLevelType w:val="multilevel"/>
    <w:tmpl w:val="00000051"/>
    <w:name w:val="WW8Num81"/>
    <w:lvl w:ilvl="0">
      <w:numFmt w:val="bullet"/>
      <w:lvlText w:val="­"/>
      <w:lvlJc w:val="left"/>
      <w:pPr>
        <w:tabs>
          <w:tab w:val="num" w:pos="0"/>
        </w:tabs>
        <w:ind w:left="0" w:firstLine="0"/>
      </w:pPr>
      <w:rPr>
        <w:rFonts w:ascii="Courier New" w:hAnsi="Courier New" w:cs="Courier New"/>
        <w:sz w:val="20"/>
        <w:szCs w:val="20"/>
      </w:rPr>
    </w:lvl>
    <w:lvl w:ilvl="1">
      <w:numFmt w:val="bullet"/>
      <w:lvlText w:val="o"/>
      <w:lvlJc w:val="left"/>
      <w:pPr>
        <w:tabs>
          <w:tab w:val="num" w:pos="0"/>
        </w:tabs>
        <w:ind w:left="0" w:firstLine="0"/>
      </w:pPr>
      <w:rPr>
        <w:rFonts w:ascii="Courier New" w:hAnsi="Courier New" w:cs="Courier New"/>
        <w:sz w:val="20"/>
        <w:szCs w:val="20"/>
      </w:rPr>
    </w:lvl>
    <w:lvl w:ilvl="2">
      <w:numFmt w:val="bullet"/>
      <w:lvlText w:val=""/>
      <w:lvlJc w:val="left"/>
      <w:pPr>
        <w:tabs>
          <w:tab w:val="num" w:pos="0"/>
        </w:tabs>
        <w:ind w:left="0" w:firstLine="0"/>
      </w:pPr>
      <w:rPr>
        <w:rFonts w:ascii="Wingdings" w:hAnsi="Wingdings" w:cs="Wingdings"/>
      </w:rPr>
    </w:lvl>
    <w:lvl w:ilvl="3">
      <w:numFmt w:val="bullet"/>
      <w:lvlText w:val=""/>
      <w:lvlJc w:val="left"/>
      <w:pPr>
        <w:tabs>
          <w:tab w:val="num" w:pos="0"/>
        </w:tabs>
        <w:ind w:left="0" w:firstLine="0"/>
      </w:pPr>
      <w:rPr>
        <w:rFonts w:ascii="Symbol" w:hAnsi="Symbol" w:cs="Symbol"/>
      </w:rPr>
    </w:lvl>
    <w:lvl w:ilvl="4">
      <w:numFmt w:val="bullet"/>
      <w:lvlText w:val="o"/>
      <w:lvlJc w:val="left"/>
      <w:pPr>
        <w:tabs>
          <w:tab w:val="num" w:pos="0"/>
        </w:tabs>
        <w:ind w:left="0" w:firstLine="0"/>
      </w:pPr>
      <w:rPr>
        <w:rFonts w:ascii="Courier New" w:hAnsi="Courier New" w:cs="Courier New"/>
        <w:sz w:val="20"/>
        <w:szCs w:val="20"/>
      </w:rPr>
    </w:lvl>
    <w:lvl w:ilvl="5">
      <w:numFmt w:val="bullet"/>
      <w:lvlText w:val=""/>
      <w:lvlJc w:val="left"/>
      <w:pPr>
        <w:tabs>
          <w:tab w:val="num" w:pos="0"/>
        </w:tabs>
        <w:ind w:left="0" w:firstLine="0"/>
      </w:pPr>
      <w:rPr>
        <w:rFonts w:ascii="Wingdings" w:hAnsi="Wingdings" w:cs="Wingdings"/>
      </w:rPr>
    </w:lvl>
    <w:lvl w:ilvl="6">
      <w:numFmt w:val="bullet"/>
      <w:lvlText w:val=""/>
      <w:lvlJc w:val="left"/>
      <w:pPr>
        <w:tabs>
          <w:tab w:val="num" w:pos="0"/>
        </w:tabs>
        <w:ind w:left="0" w:firstLine="0"/>
      </w:pPr>
      <w:rPr>
        <w:rFonts w:ascii="Symbol" w:hAnsi="Symbol" w:cs="Symbol"/>
      </w:rPr>
    </w:lvl>
    <w:lvl w:ilvl="7">
      <w:numFmt w:val="bullet"/>
      <w:lvlText w:val="o"/>
      <w:lvlJc w:val="left"/>
      <w:pPr>
        <w:tabs>
          <w:tab w:val="num" w:pos="0"/>
        </w:tabs>
        <w:ind w:left="0" w:firstLine="0"/>
      </w:pPr>
      <w:rPr>
        <w:rFonts w:ascii="Courier New" w:hAnsi="Courier New" w:cs="Courier New"/>
        <w:sz w:val="20"/>
        <w:szCs w:val="20"/>
      </w:rPr>
    </w:lvl>
    <w:lvl w:ilvl="8">
      <w:numFmt w:val="bullet"/>
      <w:lvlText w:val=""/>
      <w:lvlJc w:val="left"/>
      <w:pPr>
        <w:tabs>
          <w:tab w:val="num" w:pos="0"/>
        </w:tabs>
        <w:ind w:left="0" w:firstLine="0"/>
      </w:pPr>
      <w:rPr>
        <w:rFonts w:ascii="Wingdings" w:hAnsi="Wingdings" w:cs="Wingdings"/>
      </w:rPr>
    </w:lvl>
  </w:abstractNum>
  <w:abstractNum w:abstractNumId="54" w15:restartNumberingAfterBreak="0">
    <w:nsid w:val="00000052"/>
    <w:multiLevelType w:val="multilevel"/>
    <w:tmpl w:val="00000052"/>
    <w:name w:val="WW8Num82"/>
    <w:lvl w:ilvl="0">
      <w:start w:val="1"/>
      <w:numFmt w:val="decimal"/>
      <w:lvlText w:val="%1."/>
      <w:lvlJc w:val="left"/>
      <w:pPr>
        <w:tabs>
          <w:tab w:val="num" w:pos="0"/>
        </w:tabs>
        <w:ind w:left="0" w:firstLine="0"/>
      </w:p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5" w15:restartNumberingAfterBreak="0">
    <w:nsid w:val="00932892"/>
    <w:multiLevelType w:val="multilevel"/>
    <w:tmpl w:val="2E525072"/>
    <w:styleLink w:val="WW8Num58"/>
    <w:lvl w:ilvl="0">
      <w:start w:val="27"/>
      <w:numFmt w:val="decimal"/>
      <w:lvlText w:val="%1"/>
      <w:lvlJc w:val="left"/>
      <w:rPr>
        <w:rFonts w:ascii="Garamond" w:hAnsi="Garamond" w:cs="Garamond"/>
        <w:b/>
        <w:sz w:val="20"/>
        <w:szCs w:val="20"/>
      </w:rPr>
    </w:lvl>
    <w:lvl w:ilvl="1">
      <w:start w:val="1"/>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56" w15:restartNumberingAfterBreak="0">
    <w:nsid w:val="0146141E"/>
    <w:multiLevelType w:val="multilevel"/>
    <w:tmpl w:val="081203E4"/>
    <w:styleLink w:val="WW8Num45"/>
    <w:lvl w:ilvl="0">
      <w:start w:val="1"/>
      <w:numFmt w:val="decimal"/>
      <w:lvlText w:val="%1."/>
      <w:lvlJc w:val="left"/>
      <w:rPr>
        <w:rFonts w:ascii="Garamond" w:hAnsi="Garamond" w:cs="Garamond"/>
        <w:sz w:val="20"/>
        <w:szCs w:val="20"/>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57" w15:restartNumberingAfterBreak="0">
    <w:nsid w:val="01816F4E"/>
    <w:multiLevelType w:val="multilevel"/>
    <w:tmpl w:val="80803544"/>
    <w:styleLink w:val="WW8Num56"/>
    <w:lvl w:ilvl="0">
      <w:start w:val="29"/>
      <w:numFmt w:val="decimal"/>
      <w:lvlText w:val="%1"/>
      <w:lvlJc w:val="left"/>
      <w:rPr>
        <w:rFonts w:ascii="Garamond" w:hAnsi="Garamond" w:cs="Garamond"/>
        <w:b/>
        <w:sz w:val="20"/>
        <w:szCs w:val="20"/>
      </w:rPr>
    </w:lvl>
    <w:lvl w:ilvl="1">
      <w:start w:val="1"/>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58" w15:restartNumberingAfterBreak="0">
    <w:nsid w:val="023C5FF7"/>
    <w:multiLevelType w:val="multilevel"/>
    <w:tmpl w:val="A93CD6E8"/>
    <w:styleLink w:val="WW8Num63"/>
    <w:lvl w:ilvl="0">
      <w:start w:val="1"/>
      <w:numFmt w:val="decimal"/>
      <w:lvlText w:val="%1."/>
      <w:lvlJc w:val="left"/>
      <w:rPr>
        <w:rFonts w:ascii="Garamond" w:hAnsi="Garamond" w:cs="Times New Roman"/>
        <w:b/>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9" w15:restartNumberingAfterBreak="0">
    <w:nsid w:val="02EA0275"/>
    <w:multiLevelType w:val="multilevel"/>
    <w:tmpl w:val="FAF8A0B0"/>
    <w:styleLink w:val="WW8Num66"/>
    <w:lvl w:ilvl="0">
      <w:start w:val="23"/>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0" w15:restartNumberingAfterBreak="0">
    <w:nsid w:val="03A219EC"/>
    <w:multiLevelType w:val="multilevel"/>
    <w:tmpl w:val="44D64FEE"/>
    <w:styleLink w:val="WW8Num32"/>
    <w:lvl w:ilvl="0">
      <w:start w:val="21"/>
      <w:numFmt w:val="decimal"/>
      <w:lvlText w:val="%1"/>
      <w:lvlJc w:val="left"/>
    </w:lvl>
    <w:lvl w:ilvl="1">
      <w:start w:val="1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1" w15:restartNumberingAfterBreak="0">
    <w:nsid w:val="049733E3"/>
    <w:multiLevelType w:val="multilevel"/>
    <w:tmpl w:val="B896FDE4"/>
    <w:styleLink w:val="WWNum10"/>
    <w:lvl w:ilvl="0">
      <w:start w:val="1"/>
      <w:numFmt w:val="decimal"/>
      <w:lvlText w:val="§ %1"/>
      <w:lvlJc w:val="center"/>
      <w:rPr>
        <w:rFonts w:cs="Times New Roman"/>
        <w:b w:val="0"/>
        <w:bCs/>
        <w:sz w:val="20"/>
        <w:szCs w:val="20"/>
      </w:rPr>
    </w:lvl>
    <w:lvl w:ilvl="1">
      <w:start w:val="1"/>
      <w:numFmt w:val="decimal"/>
      <w:lvlText w:val="%2."/>
      <w:lvlJc w:val="left"/>
      <w:rPr>
        <w:rFonts w:cs="Times New Roman"/>
        <w:b w:val="0"/>
        <w:bCs/>
        <w:sz w:val="20"/>
        <w:szCs w:val="20"/>
      </w:rPr>
    </w:lvl>
    <w:lvl w:ilvl="2">
      <w:start w:val="1"/>
      <w:numFmt w:val="decimal"/>
      <w:lvlText w:val="%1.%2.%3)"/>
      <w:lvlJc w:val="left"/>
      <w:rPr>
        <w:rFonts w:cs="Times New Roman"/>
        <w:b w:val="0"/>
        <w:bCs/>
        <w:sz w:val="20"/>
        <w:szCs w:val="20"/>
      </w:rPr>
    </w:lvl>
    <w:lvl w:ilvl="3">
      <w:start w:val="1"/>
      <w:numFmt w:val="lowerLetter"/>
      <w:lvlText w:val="%1.%2.%3.%4)"/>
      <w:lvlJc w:val="left"/>
      <w:rPr>
        <w:rFonts w:cs="Times New Roman"/>
        <w:b w:val="0"/>
        <w:bCs/>
        <w:sz w:val="20"/>
        <w:szCs w:val="20"/>
      </w:rPr>
    </w:lvl>
    <w:lvl w:ilvl="4">
      <w:numFmt w:val="bullet"/>
      <w:lvlText w:val="-"/>
      <w:lvlJc w:val="left"/>
      <w:rPr>
        <w:rFonts w:ascii="Times New Roman" w:hAnsi="Times New Roman" w:cs="Times New Roman"/>
        <w:color w:val="00000A"/>
      </w:rPr>
    </w:lvl>
    <w:lvl w:ilvl="5">
      <w:start w:val="1"/>
      <w:numFmt w:val="lowerRoman"/>
      <w:lvlText w:val="(%1.%2.%3.%4.%5.%6)"/>
      <w:lvlJc w:val="left"/>
      <w:rPr>
        <w:rFonts w:cs="Times New Roman"/>
        <w:b w:val="0"/>
        <w:bCs/>
        <w:sz w:val="20"/>
        <w:szCs w:val="20"/>
      </w:rPr>
    </w:lvl>
    <w:lvl w:ilvl="6">
      <w:start w:val="1"/>
      <w:numFmt w:val="decimal"/>
      <w:lvlText w:val="%1.%2.%3.%4.%5.%6.%7."/>
      <w:lvlJc w:val="left"/>
      <w:rPr>
        <w:rFonts w:cs="Times New Roman"/>
        <w:b w:val="0"/>
        <w:bCs/>
        <w:sz w:val="20"/>
        <w:szCs w:val="20"/>
      </w:rPr>
    </w:lvl>
    <w:lvl w:ilvl="7">
      <w:start w:val="1"/>
      <w:numFmt w:val="lowerLetter"/>
      <w:lvlText w:val="%1.%2.%3.%4.%5.%6.%7.%8."/>
      <w:lvlJc w:val="left"/>
      <w:rPr>
        <w:rFonts w:cs="Times New Roman"/>
        <w:b w:val="0"/>
        <w:bCs/>
        <w:sz w:val="20"/>
        <w:szCs w:val="20"/>
      </w:rPr>
    </w:lvl>
    <w:lvl w:ilvl="8">
      <w:start w:val="1"/>
      <w:numFmt w:val="lowerRoman"/>
      <w:lvlText w:val="%1.%2.%3.%4.%5.%6.%7.%8.%9."/>
      <w:lvlJc w:val="left"/>
      <w:rPr>
        <w:rFonts w:cs="Times New Roman"/>
        <w:b w:val="0"/>
        <w:bCs/>
        <w:sz w:val="20"/>
        <w:szCs w:val="20"/>
      </w:rPr>
    </w:lvl>
  </w:abstractNum>
  <w:abstractNum w:abstractNumId="62" w15:restartNumberingAfterBreak="0">
    <w:nsid w:val="04DB7DE9"/>
    <w:multiLevelType w:val="hybridMultilevel"/>
    <w:tmpl w:val="C338F0CA"/>
    <w:lvl w:ilvl="0" w:tplc="04150011">
      <w:start w:val="1"/>
      <w:numFmt w:val="decimal"/>
      <w:lvlText w:val="%1)"/>
      <w:lvlJc w:val="left"/>
      <w:pPr>
        <w:tabs>
          <w:tab w:val="num" w:pos="720"/>
        </w:tabs>
        <w:ind w:left="720" w:hanging="360"/>
      </w:pPr>
      <w:rPr>
        <w:rFonts w:hint="default"/>
        <w:b w:val="0"/>
      </w:rPr>
    </w:lvl>
    <w:lvl w:ilvl="1" w:tplc="E67A8932"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07351E3E"/>
    <w:multiLevelType w:val="multilevel"/>
    <w:tmpl w:val="DC0C4A26"/>
    <w:styleLink w:val="WWNum13"/>
    <w:lvl w:ilvl="0">
      <w:start w:val="1"/>
      <w:numFmt w:val="decimal"/>
      <w:lvlText w:val="§ %1"/>
      <w:lvlJc w:val="center"/>
      <w:rPr>
        <w:rFonts w:cs="Times New Roman"/>
        <w:b/>
      </w:rPr>
    </w:lvl>
    <w:lvl w:ilvl="1">
      <w:start w:val="1"/>
      <w:numFmt w:val="decimal"/>
      <w:lvlText w:val="%2."/>
      <w:lvlJc w:val="left"/>
      <w:rPr>
        <w:rFonts w:cs="Times New Roman"/>
        <w:b w:val="0"/>
      </w:rPr>
    </w:lvl>
    <w:lvl w:ilvl="2">
      <w:start w:val="1"/>
      <w:numFmt w:val="decimal"/>
      <w:lvlText w:val="%1.%2.%3)"/>
      <w:lvlJc w:val="left"/>
      <w:rPr>
        <w:rFonts w:cs="Times New Roman"/>
        <w:b/>
      </w:rPr>
    </w:lvl>
    <w:lvl w:ilvl="3">
      <w:start w:val="1"/>
      <w:numFmt w:val="lowerLetter"/>
      <w:lvlText w:val="%1.%2.%3.%4)"/>
      <w:lvlJc w:val="left"/>
      <w:rPr>
        <w:rFonts w:cs="Times New Roman"/>
        <w:b/>
      </w:rPr>
    </w:lvl>
    <w:lvl w:ilvl="4">
      <w:numFmt w:val="bullet"/>
      <w:lvlText w:val="-"/>
      <w:lvlJc w:val="left"/>
      <w:rPr>
        <w:rFonts w:ascii="Times New Roman" w:hAnsi="Times New Roman" w:cs="Times New Roman"/>
        <w:color w:val="00000A"/>
      </w:rPr>
    </w:lvl>
    <w:lvl w:ilvl="5">
      <w:start w:val="1"/>
      <w:numFmt w:val="lowerRoman"/>
      <w:lvlText w:val="(%1.%2.%3.%4.%5.%6)"/>
      <w:lvlJc w:val="left"/>
      <w:rPr>
        <w:rFonts w:cs="Times New Roman"/>
        <w:b/>
      </w:rPr>
    </w:lvl>
    <w:lvl w:ilvl="6">
      <w:start w:val="1"/>
      <w:numFmt w:val="decimal"/>
      <w:lvlText w:val="%1.%2.%3.%4.%5.%6.%7."/>
      <w:lvlJc w:val="left"/>
      <w:rPr>
        <w:rFonts w:cs="Times New Roman"/>
        <w:b/>
      </w:rPr>
    </w:lvl>
    <w:lvl w:ilvl="7">
      <w:start w:val="1"/>
      <w:numFmt w:val="lowerLetter"/>
      <w:lvlText w:val="%1.%2.%3.%4.%5.%6.%7.%8."/>
      <w:lvlJc w:val="left"/>
      <w:rPr>
        <w:rFonts w:cs="Times New Roman"/>
        <w:b/>
      </w:rPr>
    </w:lvl>
    <w:lvl w:ilvl="8">
      <w:start w:val="1"/>
      <w:numFmt w:val="lowerRoman"/>
      <w:lvlText w:val="%1.%2.%3.%4.%5.%6.%7.%8.%9."/>
      <w:lvlJc w:val="left"/>
      <w:rPr>
        <w:rFonts w:cs="Times New Roman"/>
        <w:b/>
      </w:rPr>
    </w:lvl>
  </w:abstractNum>
  <w:abstractNum w:abstractNumId="64" w15:restartNumberingAfterBreak="0">
    <w:nsid w:val="08247B3A"/>
    <w:multiLevelType w:val="multilevel"/>
    <w:tmpl w:val="55AAF682"/>
    <w:styleLink w:val="WW8Num37"/>
    <w:lvl w:ilvl="0">
      <w:start w:val="1"/>
      <w:numFmt w:val="decimal"/>
      <w:lvlText w:val="%1."/>
      <w:lvlJc w:val="left"/>
      <w:rPr>
        <w:rFonts w:ascii="Garamond" w:hAnsi="Garamond" w:cs="Garamond"/>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5" w15:restartNumberingAfterBreak="0">
    <w:nsid w:val="089865C7"/>
    <w:multiLevelType w:val="multilevel"/>
    <w:tmpl w:val="88742C4E"/>
    <w:lvl w:ilvl="0">
      <w:start w:val="6"/>
      <w:numFmt w:val="decimal"/>
      <w:lvlText w:val="%1"/>
      <w:lvlJc w:val="left"/>
      <w:pPr>
        <w:tabs>
          <w:tab w:val="num" w:pos="720"/>
        </w:tabs>
        <w:ind w:left="720" w:hanging="720"/>
      </w:pPr>
      <w:rPr>
        <w:rFonts w:hint="default"/>
        <w:b/>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6" w15:restartNumberingAfterBreak="0">
    <w:nsid w:val="08BA6F87"/>
    <w:multiLevelType w:val="multilevel"/>
    <w:tmpl w:val="CEDC76B0"/>
    <w:styleLink w:val="WW8Num39"/>
    <w:lvl w:ilvl="0">
      <w:start w:val="1"/>
      <w:numFmt w:val="decimal"/>
      <w:lvlText w:val="%1."/>
      <w:lvlJc w:val="left"/>
      <w:rPr>
        <w:rFonts w:ascii="Garamond" w:hAnsi="Garamond" w:cs="Garamond"/>
        <w:b w:val="0"/>
        <w:color w:val="00000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7" w15:restartNumberingAfterBreak="0">
    <w:nsid w:val="08D87676"/>
    <w:multiLevelType w:val="multilevel"/>
    <w:tmpl w:val="D3B2036A"/>
    <w:styleLink w:val="WWNum2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8" w15:restartNumberingAfterBreak="0">
    <w:nsid w:val="08F72F20"/>
    <w:multiLevelType w:val="multilevel"/>
    <w:tmpl w:val="4E581AEA"/>
    <w:styleLink w:val="WW8Num6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9" w15:restartNumberingAfterBreak="0">
    <w:nsid w:val="0B0169B1"/>
    <w:multiLevelType w:val="hybridMultilevel"/>
    <w:tmpl w:val="50568D16"/>
    <w:lvl w:ilvl="0" w:tplc="FB14BAB6">
      <w:start w:val="2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0B270820"/>
    <w:multiLevelType w:val="multilevel"/>
    <w:tmpl w:val="BE821FAE"/>
    <w:lvl w:ilvl="0">
      <w:start w:val="1"/>
      <w:numFmt w:val="decimal"/>
      <w:lvlText w:val="%1."/>
      <w:lvlJc w:val="left"/>
      <w:pPr>
        <w:tabs>
          <w:tab w:val="num" w:pos="0"/>
        </w:tabs>
        <w:ind w:left="785" w:hanging="360"/>
      </w:pPr>
    </w:lvl>
    <w:lvl w:ilvl="1">
      <w:numFmt w:val="bullet"/>
      <w:lvlText w:val="·"/>
      <w:lvlJc w:val="left"/>
      <w:pPr>
        <w:tabs>
          <w:tab w:val="num" w:pos="0"/>
        </w:tabs>
        <w:ind w:left="1800" w:hanging="720"/>
      </w:pPr>
      <w:rPr>
        <w:rFonts w:ascii="Times New Roman" w:hAnsi="Times New Roman" w:cs="Times New Roman"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1" w15:restartNumberingAfterBreak="0">
    <w:nsid w:val="0C7D3BFD"/>
    <w:multiLevelType w:val="multilevel"/>
    <w:tmpl w:val="2D06C084"/>
    <w:styleLink w:val="WW8Num54"/>
    <w:lvl w:ilvl="0">
      <w:start w:val="4"/>
      <w:numFmt w:val="decimal"/>
      <w:lvlText w:val="%1"/>
      <w:lvlJc w:val="left"/>
      <w:rPr>
        <w:rFonts w:ascii="Garamond" w:eastAsia="Garamond" w:hAnsi="Garamond" w:cs="Garamond"/>
        <w:b/>
        <w:sz w:val="20"/>
        <w:szCs w:val="20"/>
      </w:rPr>
    </w:lvl>
    <w:lvl w:ilvl="1">
      <w:start w:val="1"/>
      <w:numFmt w:val="decimal"/>
      <w:lvlText w:val="%1.%2"/>
      <w:lvlJc w:val="left"/>
      <w:rPr>
        <w:rFonts w:ascii="Garamond" w:eastAsia="Garamond" w:hAnsi="Garamond" w:cs="Garamond"/>
        <w:b/>
        <w:sz w:val="20"/>
        <w:szCs w:val="20"/>
      </w:rPr>
    </w:lvl>
    <w:lvl w:ilvl="2">
      <w:start w:val="1"/>
      <w:numFmt w:val="decimal"/>
      <w:lvlText w:val="%1.%2.%3"/>
      <w:lvlJc w:val="left"/>
      <w:rPr>
        <w:rFonts w:ascii="Garamond" w:eastAsia="Garamond" w:hAnsi="Garamond" w:cs="Garamond"/>
        <w:b/>
        <w:sz w:val="20"/>
        <w:szCs w:val="20"/>
      </w:rPr>
    </w:lvl>
    <w:lvl w:ilvl="3">
      <w:start w:val="1"/>
      <w:numFmt w:val="decimal"/>
      <w:lvlText w:val="%1.%2.%3.%4"/>
      <w:lvlJc w:val="left"/>
      <w:rPr>
        <w:rFonts w:ascii="Garamond" w:eastAsia="Garamond" w:hAnsi="Garamond" w:cs="Garamond"/>
        <w:b/>
        <w:sz w:val="20"/>
        <w:szCs w:val="20"/>
      </w:rPr>
    </w:lvl>
    <w:lvl w:ilvl="4">
      <w:start w:val="1"/>
      <w:numFmt w:val="decimal"/>
      <w:lvlText w:val="%1.%2.%3.%4.%5"/>
      <w:lvlJc w:val="left"/>
      <w:rPr>
        <w:rFonts w:ascii="Garamond" w:eastAsia="Garamond" w:hAnsi="Garamond" w:cs="Garamond"/>
        <w:b/>
        <w:sz w:val="20"/>
        <w:szCs w:val="20"/>
      </w:rPr>
    </w:lvl>
    <w:lvl w:ilvl="5">
      <w:start w:val="1"/>
      <w:numFmt w:val="decimal"/>
      <w:lvlText w:val="%1.%2.%3.%4.%5.%6"/>
      <w:lvlJc w:val="left"/>
      <w:rPr>
        <w:rFonts w:ascii="Garamond" w:eastAsia="Garamond" w:hAnsi="Garamond" w:cs="Garamond"/>
        <w:b/>
        <w:sz w:val="20"/>
        <w:szCs w:val="20"/>
      </w:rPr>
    </w:lvl>
    <w:lvl w:ilvl="6">
      <w:start w:val="1"/>
      <w:numFmt w:val="decimal"/>
      <w:lvlText w:val="%1.%2.%3.%4.%5.%6.%7"/>
      <w:lvlJc w:val="left"/>
      <w:rPr>
        <w:rFonts w:ascii="Garamond" w:eastAsia="Garamond" w:hAnsi="Garamond" w:cs="Garamond"/>
        <w:b/>
        <w:sz w:val="20"/>
        <w:szCs w:val="20"/>
      </w:rPr>
    </w:lvl>
    <w:lvl w:ilvl="7">
      <w:start w:val="1"/>
      <w:numFmt w:val="decimal"/>
      <w:lvlText w:val="%1.%2.%3.%4.%5.%6.%7.%8"/>
      <w:lvlJc w:val="left"/>
      <w:rPr>
        <w:rFonts w:ascii="Garamond" w:eastAsia="Garamond" w:hAnsi="Garamond" w:cs="Garamond"/>
        <w:b/>
        <w:sz w:val="20"/>
        <w:szCs w:val="20"/>
      </w:rPr>
    </w:lvl>
    <w:lvl w:ilvl="8">
      <w:start w:val="1"/>
      <w:numFmt w:val="decimal"/>
      <w:lvlText w:val="%1.%2.%3.%4.%5.%6.%7.%8.%9"/>
      <w:lvlJc w:val="left"/>
      <w:rPr>
        <w:rFonts w:ascii="Garamond" w:eastAsia="Garamond" w:hAnsi="Garamond" w:cs="Garamond"/>
        <w:b/>
        <w:sz w:val="20"/>
        <w:szCs w:val="20"/>
      </w:rPr>
    </w:lvl>
  </w:abstractNum>
  <w:abstractNum w:abstractNumId="72" w15:restartNumberingAfterBreak="0">
    <w:nsid w:val="0C7E6CFD"/>
    <w:multiLevelType w:val="multilevel"/>
    <w:tmpl w:val="4D4E2576"/>
    <w:lvl w:ilvl="0">
      <w:start w:val="1"/>
      <w:numFmt w:val="bullet"/>
      <w:lvlText w:val=""/>
      <w:lvlJc w:val="left"/>
      <w:pPr>
        <w:tabs>
          <w:tab w:val="num" w:pos="720"/>
        </w:tabs>
        <w:ind w:left="720" w:hanging="360"/>
      </w:pPr>
      <w:rPr>
        <w:rFonts w:ascii="Symbol" w:hAnsi="Symbol" w:hint="default"/>
        <w:sz w:val="20"/>
      </w:rPr>
    </w:lvl>
    <w:lvl w:ilvl="1">
      <w:start w:val="15"/>
      <w:numFmt w:val="decimal"/>
      <w:lvlText w:val="%2."/>
      <w:lvlJc w:val="left"/>
      <w:pPr>
        <w:tabs>
          <w:tab w:val="num" w:pos="1785"/>
        </w:tabs>
        <w:ind w:left="1785" w:hanging="705"/>
      </w:pPr>
      <w:rPr>
        <w:rFonts w:hint="default"/>
      </w:rPr>
    </w:lvl>
    <w:lvl w:ilvl="2">
      <w:start w:val="6"/>
      <w:numFmt w:val="upperRoman"/>
      <w:lvlText w:val="%3."/>
      <w:lvlJc w:val="left"/>
      <w:pPr>
        <w:tabs>
          <w:tab w:val="num" w:pos="2520"/>
        </w:tabs>
        <w:ind w:left="2520" w:hanging="720"/>
      </w:pPr>
      <w:rPr>
        <w:rFonts w:hint="default"/>
        <w:u w:val="singl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0E4E75F2"/>
    <w:multiLevelType w:val="multilevel"/>
    <w:tmpl w:val="289EB5DE"/>
    <w:styleLink w:val="WW8Num14"/>
    <w:lvl w:ilvl="0">
      <w:start w:val="2"/>
      <w:numFmt w:val="decimal"/>
      <w:lvlText w:val="%1."/>
      <w:lvlJc w:val="left"/>
      <w:rPr>
        <w:rFonts w:ascii="Times New Roman" w:eastAsia="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4" w15:restartNumberingAfterBreak="0">
    <w:nsid w:val="0EA91801"/>
    <w:multiLevelType w:val="multilevel"/>
    <w:tmpl w:val="150A9C84"/>
    <w:styleLink w:val="WW8Num5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5" w15:restartNumberingAfterBreak="0">
    <w:nsid w:val="103743D4"/>
    <w:multiLevelType w:val="multilevel"/>
    <w:tmpl w:val="AE1CFBEA"/>
    <w:styleLink w:val="WW8Num44"/>
    <w:lvl w:ilvl="0">
      <w:start w:val="1"/>
      <w:numFmt w:val="lowerLetter"/>
      <w:lvlText w:val="%1)"/>
      <w:lvlJc w:val="left"/>
      <w:rPr>
        <w:rFonts w:ascii="Garamond" w:hAnsi="Garamond" w:cs="Garamond"/>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6" w15:restartNumberingAfterBreak="0">
    <w:nsid w:val="12CB386D"/>
    <w:multiLevelType w:val="multilevel"/>
    <w:tmpl w:val="F3CEE5F8"/>
    <w:styleLink w:val="WW8Num34"/>
    <w:lvl w:ilvl="0">
      <w:start w:val="1"/>
      <w:numFmt w:val="lowerLetter"/>
      <w:lvlText w:val="%1)"/>
      <w:lvlJc w:val="left"/>
      <w:rPr>
        <w:i w:val="0"/>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77" w15:restartNumberingAfterBreak="0">
    <w:nsid w:val="132C1FFB"/>
    <w:multiLevelType w:val="multilevel"/>
    <w:tmpl w:val="E13C71CC"/>
    <w:lvl w:ilvl="0">
      <w:start w:val="2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15:restartNumberingAfterBreak="0">
    <w:nsid w:val="14CC1472"/>
    <w:multiLevelType w:val="hybridMultilevel"/>
    <w:tmpl w:val="A508D764"/>
    <w:lvl w:ilvl="0" w:tplc="0415000F">
      <w:start w:val="1"/>
      <w:numFmt w:val="decimal"/>
      <w:lvlText w:val="%1."/>
      <w:lvlJc w:val="left"/>
      <w:pPr>
        <w:ind w:left="720" w:hanging="360"/>
      </w:pPr>
    </w:lvl>
    <w:lvl w:ilvl="1" w:tplc="0B44B214">
      <w:start w:val="10"/>
      <w:numFmt w:val="decimal"/>
      <w:lvlText w:val="%2"/>
      <w:lvlJc w:val="left"/>
      <w:pPr>
        <w:ind w:left="1440" w:hanging="360"/>
      </w:pPr>
      <w:rPr>
        <w:rFonts w:hint="default"/>
      </w:rPr>
    </w:lvl>
    <w:lvl w:ilvl="2" w:tplc="901267D0">
      <w:start w:val="1"/>
      <w:numFmt w:val="decimal"/>
      <w:lvlText w:val="%3)"/>
      <w:lvlJc w:val="center"/>
      <w:pPr>
        <w:ind w:left="2160" w:hanging="180"/>
      </w:pPr>
      <w:rPr>
        <w:rFonts w:hint="default"/>
        <w:strike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6BE2380"/>
    <w:multiLevelType w:val="multilevel"/>
    <w:tmpl w:val="1D4A1DFE"/>
    <w:styleLink w:val="WW8Num20"/>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 w15:restartNumberingAfterBreak="0">
    <w:nsid w:val="1A5271EE"/>
    <w:multiLevelType w:val="hybridMultilevel"/>
    <w:tmpl w:val="6C86CE0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1A8224EF"/>
    <w:multiLevelType w:val="multilevel"/>
    <w:tmpl w:val="250E0CAC"/>
    <w:styleLink w:val="WW8Num8"/>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2" w15:restartNumberingAfterBreak="0">
    <w:nsid w:val="1D947FB2"/>
    <w:multiLevelType w:val="multilevel"/>
    <w:tmpl w:val="4796B394"/>
    <w:styleLink w:val="WW8Num64"/>
    <w:lvl w:ilvl="0">
      <w:start w:val="22"/>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83" w15:restartNumberingAfterBreak="0">
    <w:nsid w:val="1DAC78F2"/>
    <w:multiLevelType w:val="multilevel"/>
    <w:tmpl w:val="6C160486"/>
    <w:styleLink w:val="WWNum22"/>
    <w:lvl w:ilvl="0">
      <w:start w:val="2"/>
      <w:numFmt w:val="decimal"/>
      <w:lvlText w:val="%1."/>
      <w:lvlJc w:val="left"/>
      <w:rPr>
        <w:rFonts w:cs="Times New Roman"/>
        <w:b w:val="0"/>
        <w:color w:val="00000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4" w15:restartNumberingAfterBreak="0">
    <w:nsid w:val="20FC0DEC"/>
    <w:multiLevelType w:val="multilevel"/>
    <w:tmpl w:val="AC107284"/>
    <w:styleLink w:val="WWOutlineListStyle"/>
    <w:lvl w:ilvl="0">
      <w:start w:val="1"/>
      <w:numFmt w:val="decimal"/>
      <w:lvlText w:val="%1)"/>
      <w:lvlJc w:val="left"/>
      <w:rPr>
        <w:rFonts w:cs="Times New Roman"/>
        <w:b/>
        <w:color w:val="000000"/>
      </w:rPr>
    </w:lvl>
    <w:lvl w:ilvl="1">
      <w:start w:val="1"/>
      <w:numFmt w:val="decimal"/>
      <w:lvlText w:val="%2."/>
      <w:lvlJc w:val="left"/>
      <w:rPr>
        <w:rFonts w:ascii="Calibri" w:hAnsi="Calibri" w:cs="Times New Roman"/>
        <w:b w:val="0"/>
        <w:bCs w:val="0"/>
        <w:color w:val="000000"/>
      </w:rPr>
    </w:lvl>
    <w:lvl w:ilvl="2">
      <w:start w:val="1"/>
      <w:numFmt w:val="upperLetter"/>
      <w:lvlText w:val="%3."/>
      <w:lvlJc w:val="left"/>
      <w:rPr>
        <w:rFonts w:cs="Times New Roman"/>
      </w:rPr>
    </w:lvl>
    <w:lvl w:ilvl="3">
      <w:start w:val="1"/>
      <w:numFmt w:val="decimal"/>
      <w:lvlText w:val="%4."/>
      <w:lvlJc w:val="left"/>
      <w:rPr>
        <w:rFonts w:cs="Times New Roman"/>
        <w:b w:val="0"/>
        <w:bCs w:val="0"/>
        <w:i w:val="0"/>
        <w:iCs w:val="0"/>
        <w:sz w:val="20"/>
        <w:szCs w:val="20"/>
      </w:rPr>
    </w:lvl>
    <w:lvl w:ilvl="4">
      <w:start w:val="1"/>
      <w:numFmt w:val="upp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5" w15:restartNumberingAfterBreak="0">
    <w:nsid w:val="222A7068"/>
    <w:multiLevelType w:val="multilevel"/>
    <w:tmpl w:val="0BC278BA"/>
    <w:styleLink w:val="WW8Num31"/>
    <w:lvl w:ilvl="0">
      <w:start w:val="25"/>
      <w:numFmt w:val="decimal"/>
      <w:lvlText w:val="%1"/>
      <w:lvlJc w:val="left"/>
      <w:rPr>
        <w:rFonts w:ascii="Garamond" w:hAnsi="Garamond" w:cs="Garamond"/>
        <w:sz w:val="20"/>
        <w:szCs w:val="20"/>
      </w:rPr>
    </w:lvl>
    <w:lvl w:ilvl="1">
      <w:start w:val="1"/>
      <w:numFmt w:val="decimal"/>
      <w:lvlText w:val="%1.%2"/>
      <w:lvlJc w:val="left"/>
      <w:rPr>
        <w:rFonts w:ascii="Garamond" w:hAnsi="Garamond" w:cs="Garamond"/>
        <w:sz w:val="20"/>
        <w:szCs w:val="20"/>
      </w:rPr>
    </w:lvl>
    <w:lvl w:ilvl="2">
      <w:start w:val="1"/>
      <w:numFmt w:val="decimal"/>
      <w:lvlText w:val="%1.%2.%3"/>
      <w:lvlJc w:val="left"/>
      <w:rPr>
        <w:rFonts w:ascii="Garamond" w:hAnsi="Garamond" w:cs="Garamond"/>
        <w:sz w:val="20"/>
        <w:szCs w:val="20"/>
      </w:rPr>
    </w:lvl>
    <w:lvl w:ilvl="3">
      <w:start w:val="1"/>
      <w:numFmt w:val="decimal"/>
      <w:lvlText w:val="%1.%2.%3.%4"/>
      <w:lvlJc w:val="left"/>
      <w:rPr>
        <w:rFonts w:ascii="Garamond" w:hAnsi="Garamond" w:cs="Garamond"/>
        <w:sz w:val="20"/>
        <w:szCs w:val="20"/>
      </w:rPr>
    </w:lvl>
    <w:lvl w:ilvl="4">
      <w:start w:val="1"/>
      <w:numFmt w:val="decimal"/>
      <w:lvlText w:val="%1.%2.%3.%4.%5"/>
      <w:lvlJc w:val="left"/>
      <w:rPr>
        <w:rFonts w:ascii="Garamond" w:hAnsi="Garamond" w:cs="Garamond"/>
        <w:sz w:val="20"/>
        <w:szCs w:val="20"/>
      </w:rPr>
    </w:lvl>
    <w:lvl w:ilvl="5">
      <w:start w:val="1"/>
      <w:numFmt w:val="decimal"/>
      <w:lvlText w:val="%1.%2.%3.%4.%5.%6"/>
      <w:lvlJc w:val="left"/>
      <w:rPr>
        <w:rFonts w:ascii="Garamond" w:hAnsi="Garamond" w:cs="Garamond"/>
        <w:sz w:val="20"/>
        <w:szCs w:val="20"/>
      </w:rPr>
    </w:lvl>
    <w:lvl w:ilvl="6">
      <w:start w:val="1"/>
      <w:numFmt w:val="decimal"/>
      <w:lvlText w:val="%1.%2.%3.%4.%5.%6.%7"/>
      <w:lvlJc w:val="left"/>
      <w:rPr>
        <w:rFonts w:ascii="Garamond" w:hAnsi="Garamond" w:cs="Garamond"/>
        <w:sz w:val="20"/>
        <w:szCs w:val="20"/>
      </w:rPr>
    </w:lvl>
    <w:lvl w:ilvl="7">
      <w:start w:val="1"/>
      <w:numFmt w:val="decimal"/>
      <w:lvlText w:val="%1.%2.%3.%4.%5.%6.%7.%8"/>
      <w:lvlJc w:val="left"/>
      <w:rPr>
        <w:rFonts w:ascii="Garamond" w:hAnsi="Garamond" w:cs="Garamond"/>
        <w:sz w:val="20"/>
        <w:szCs w:val="20"/>
      </w:rPr>
    </w:lvl>
    <w:lvl w:ilvl="8">
      <w:start w:val="1"/>
      <w:numFmt w:val="decimal"/>
      <w:lvlText w:val="%1.%2.%3.%4.%5.%6.%7.%8.%9"/>
      <w:lvlJc w:val="left"/>
      <w:rPr>
        <w:rFonts w:ascii="Garamond" w:hAnsi="Garamond" w:cs="Garamond"/>
        <w:sz w:val="20"/>
        <w:szCs w:val="20"/>
      </w:rPr>
    </w:lvl>
  </w:abstractNum>
  <w:abstractNum w:abstractNumId="86" w15:restartNumberingAfterBreak="0">
    <w:nsid w:val="23DC775A"/>
    <w:multiLevelType w:val="hybridMultilevel"/>
    <w:tmpl w:val="FFB80132"/>
    <w:lvl w:ilvl="0" w:tplc="FC2A58F6">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7" w15:restartNumberingAfterBreak="0">
    <w:nsid w:val="246B6821"/>
    <w:multiLevelType w:val="multilevel"/>
    <w:tmpl w:val="F29E5B40"/>
    <w:styleLink w:val="WW8Num19"/>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8" w15:restartNumberingAfterBreak="0">
    <w:nsid w:val="252D59C1"/>
    <w:multiLevelType w:val="singleLevel"/>
    <w:tmpl w:val="CDDADD1A"/>
    <w:styleLink w:val="WW8Num27"/>
    <w:lvl w:ilvl="0">
      <w:start w:val="1"/>
      <w:numFmt w:val="decimal"/>
      <w:lvlText w:val="%1)"/>
      <w:lvlJc w:val="left"/>
      <w:pPr>
        <w:tabs>
          <w:tab w:val="num" w:pos="360"/>
        </w:tabs>
        <w:ind w:left="360" w:hanging="360"/>
      </w:pPr>
      <w:rPr>
        <w:rFonts w:hint="default"/>
        <w:color w:val="auto"/>
        <w:sz w:val="20"/>
        <w:szCs w:val="20"/>
      </w:rPr>
    </w:lvl>
  </w:abstractNum>
  <w:abstractNum w:abstractNumId="89" w15:restartNumberingAfterBreak="0">
    <w:nsid w:val="254928C8"/>
    <w:multiLevelType w:val="hybridMultilevel"/>
    <w:tmpl w:val="3ECC8FEA"/>
    <w:lvl w:ilvl="0" w:tplc="ADEEFD96">
      <w:start w:val="1"/>
      <w:numFmt w:val="decimal"/>
      <w:lvlText w:val="%1."/>
      <w:lvlJc w:val="left"/>
      <w:pPr>
        <w:ind w:left="780" w:hanging="4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256604F6"/>
    <w:multiLevelType w:val="hybridMultilevel"/>
    <w:tmpl w:val="EA18183E"/>
    <w:lvl w:ilvl="0" w:tplc="8A2E91C2">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25BB2C4D"/>
    <w:multiLevelType w:val="multilevel"/>
    <w:tmpl w:val="9E56F656"/>
    <w:styleLink w:val="WW8Num48"/>
    <w:lvl w:ilvl="0">
      <w:start w:val="30"/>
      <w:numFmt w:val="decimal"/>
      <w:lvlText w:val="%1"/>
      <w:lvlJc w:val="left"/>
      <w:rPr>
        <w:rFonts w:ascii="Garamond" w:hAnsi="Garamond" w:cs="Garamond"/>
        <w:b/>
        <w:sz w:val="20"/>
        <w:szCs w:val="20"/>
      </w:rPr>
    </w:lvl>
    <w:lvl w:ilvl="1">
      <w:start w:val="1"/>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color w:val="000000"/>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92" w15:restartNumberingAfterBreak="0">
    <w:nsid w:val="266A6A86"/>
    <w:multiLevelType w:val="multilevel"/>
    <w:tmpl w:val="B3C069C8"/>
    <w:styleLink w:val="WW8Num16"/>
    <w:lvl w:ilvl="0">
      <w:numFmt w:val="bullet"/>
      <w:lvlText w:val="-"/>
      <w:lvlJc w:val="left"/>
      <w:rPr>
        <w:rFonts w:ascii="Tahoma" w:hAnsi="Tahom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3" w15:restartNumberingAfterBreak="0">
    <w:nsid w:val="2AA237FB"/>
    <w:multiLevelType w:val="multilevel"/>
    <w:tmpl w:val="A4AA8E7C"/>
    <w:styleLink w:val="WWNum9"/>
    <w:lvl w:ilvl="0">
      <w:start w:val="1"/>
      <w:numFmt w:val="decimal"/>
      <w:lvlText w:val="%1."/>
      <w:lvlJc w:val="left"/>
      <w:rPr>
        <w:rFonts w:cs="Times New Roman"/>
        <w:b w:val="0"/>
        <w:color w:val="00000A"/>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4" w15:restartNumberingAfterBreak="0">
    <w:nsid w:val="2AD27038"/>
    <w:multiLevelType w:val="multilevel"/>
    <w:tmpl w:val="AA2E5706"/>
    <w:styleLink w:val="WW8Num52"/>
    <w:lvl w:ilvl="0">
      <w:start w:val="23"/>
      <w:numFmt w:val="decimal"/>
      <w:lvlText w:val="%1."/>
      <w:lvlJc w:val="left"/>
      <w:rPr>
        <w:rFonts w:ascii="Garamond" w:hAnsi="Garamond" w:cs="Garamond"/>
        <w:b/>
        <w:sz w:val="20"/>
        <w:szCs w:val="20"/>
      </w:rPr>
    </w:lvl>
    <w:lvl w:ilvl="1">
      <w:start w:val="2"/>
      <w:numFmt w:val="decimal"/>
      <w:lvlText w:val="%1.%2."/>
      <w:lvlJc w:val="left"/>
      <w:rPr>
        <w:rFonts w:ascii="Garamond" w:hAnsi="Garamond" w:cs="Garamond"/>
        <w:b/>
        <w:sz w:val="20"/>
        <w:szCs w:val="20"/>
      </w:rPr>
    </w:lvl>
    <w:lvl w:ilvl="2">
      <w:start w:val="1"/>
      <w:numFmt w:val="decimal"/>
      <w:lvlText w:val="%1.%2.%3."/>
      <w:lvlJc w:val="left"/>
      <w:rPr>
        <w:rFonts w:ascii="Garamond" w:hAnsi="Garamond" w:cs="Garamond"/>
        <w:b/>
        <w:sz w:val="20"/>
        <w:szCs w:val="20"/>
      </w:rPr>
    </w:lvl>
    <w:lvl w:ilvl="3">
      <w:start w:val="1"/>
      <w:numFmt w:val="decimal"/>
      <w:lvlText w:val="%1.%2.%3.%4."/>
      <w:lvlJc w:val="left"/>
      <w:rPr>
        <w:rFonts w:ascii="Garamond" w:hAnsi="Garamond" w:cs="Garamond"/>
        <w:b/>
        <w:sz w:val="20"/>
        <w:szCs w:val="20"/>
      </w:rPr>
    </w:lvl>
    <w:lvl w:ilvl="4">
      <w:start w:val="1"/>
      <w:numFmt w:val="decimal"/>
      <w:lvlText w:val="%1.%2.%3.%4.%5."/>
      <w:lvlJc w:val="left"/>
      <w:rPr>
        <w:rFonts w:ascii="Garamond" w:hAnsi="Garamond" w:cs="Garamond"/>
        <w:b/>
        <w:sz w:val="20"/>
        <w:szCs w:val="20"/>
      </w:rPr>
    </w:lvl>
    <w:lvl w:ilvl="5">
      <w:start w:val="1"/>
      <w:numFmt w:val="decimal"/>
      <w:lvlText w:val="%1.%2.%3.%4.%5.%6."/>
      <w:lvlJc w:val="left"/>
      <w:rPr>
        <w:rFonts w:ascii="Garamond" w:hAnsi="Garamond" w:cs="Garamond"/>
        <w:b/>
        <w:sz w:val="20"/>
        <w:szCs w:val="20"/>
      </w:rPr>
    </w:lvl>
    <w:lvl w:ilvl="6">
      <w:start w:val="1"/>
      <w:numFmt w:val="decimal"/>
      <w:lvlText w:val="%1.%2.%3.%4.%5.%6.%7."/>
      <w:lvlJc w:val="left"/>
      <w:rPr>
        <w:rFonts w:ascii="Garamond" w:hAnsi="Garamond" w:cs="Garamond"/>
        <w:b/>
        <w:sz w:val="20"/>
        <w:szCs w:val="20"/>
      </w:rPr>
    </w:lvl>
    <w:lvl w:ilvl="7">
      <w:start w:val="1"/>
      <w:numFmt w:val="decimal"/>
      <w:lvlText w:val="%1.%2.%3.%4.%5.%6.%7.%8."/>
      <w:lvlJc w:val="left"/>
      <w:rPr>
        <w:rFonts w:ascii="Garamond" w:hAnsi="Garamond" w:cs="Garamond"/>
        <w:b/>
        <w:sz w:val="20"/>
        <w:szCs w:val="20"/>
      </w:rPr>
    </w:lvl>
    <w:lvl w:ilvl="8">
      <w:start w:val="1"/>
      <w:numFmt w:val="decimal"/>
      <w:lvlText w:val="%1.%2.%3.%4.%5.%6.%7.%8.%9."/>
      <w:lvlJc w:val="left"/>
      <w:rPr>
        <w:rFonts w:ascii="Garamond" w:hAnsi="Garamond" w:cs="Garamond"/>
        <w:b/>
        <w:sz w:val="20"/>
        <w:szCs w:val="20"/>
      </w:rPr>
    </w:lvl>
  </w:abstractNum>
  <w:abstractNum w:abstractNumId="95" w15:restartNumberingAfterBreak="0">
    <w:nsid w:val="2AE24C79"/>
    <w:multiLevelType w:val="multilevel"/>
    <w:tmpl w:val="193EA712"/>
    <w:styleLink w:val="WW8Num42"/>
    <w:lvl w:ilvl="0">
      <w:start w:val="2"/>
      <w:numFmt w:val="decimal"/>
      <w:lvlText w:val="%1"/>
      <w:lvlJc w:val="left"/>
      <w:rPr>
        <w:rFonts w:ascii="Garamond" w:hAnsi="Garamond" w:cs="Garamond"/>
        <w:sz w:val="20"/>
        <w:szCs w:val="20"/>
      </w:rPr>
    </w:lvl>
    <w:lvl w:ilvl="1">
      <w:start w:val="1"/>
      <w:numFmt w:val="decimal"/>
      <w:lvlText w:val="%1.%2"/>
      <w:lvlJc w:val="left"/>
      <w:rPr>
        <w:rFonts w:ascii="Garamond" w:hAnsi="Garamond" w:cs="Garamond"/>
        <w:sz w:val="20"/>
        <w:szCs w:val="20"/>
      </w:rPr>
    </w:lvl>
    <w:lvl w:ilvl="2">
      <w:start w:val="1"/>
      <w:numFmt w:val="decimal"/>
      <w:lvlText w:val="%1.%2.%3"/>
      <w:lvlJc w:val="left"/>
      <w:rPr>
        <w:rFonts w:ascii="Garamond" w:hAnsi="Garamond" w:cs="Garamond"/>
        <w:sz w:val="20"/>
        <w:szCs w:val="20"/>
      </w:rPr>
    </w:lvl>
    <w:lvl w:ilvl="3">
      <w:start w:val="1"/>
      <w:numFmt w:val="decimal"/>
      <w:lvlText w:val="%1.%2.%3.%4"/>
      <w:lvlJc w:val="left"/>
      <w:rPr>
        <w:rFonts w:ascii="Garamond" w:hAnsi="Garamond" w:cs="Garamond"/>
        <w:sz w:val="20"/>
        <w:szCs w:val="20"/>
      </w:rPr>
    </w:lvl>
    <w:lvl w:ilvl="4">
      <w:start w:val="1"/>
      <w:numFmt w:val="decimal"/>
      <w:lvlText w:val="%1.%2.%3.%4.%5"/>
      <w:lvlJc w:val="left"/>
      <w:rPr>
        <w:rFonts w:ascii="Garamond" w:hAnsi="Garamond" w:cs="Garamond"/>
        <w:sz w:val="20"/>
        <w:szCs w:val="20"/>
      </w:rPr>
    </w:lvl>
    <w:lvl w:ilvl="5">
      <w:start w:val="1"/>
      <w:numFmt w:val="decimal"/>
      <w:lvlText w:val="%1.%2.%3.%4.%5.%6"/>
      <w:lvlJc w:val="left"/>
      <w:rPr>
        <w:rFonts w:ascii="Garamond" w:hAnsi="Garamond" w:cs="Garamond"/>
        <w:sz w:val="20"/>
        <w:szCs w:val="20"/>
      </w:rPr>
    </w:lvl>
    <w:lvl w:ilvl="6">
      <w:start w:val="1"/>
      <w:numFmt w:val="decimal"/>
      <w:lvlText w:val="%1.%2.%3.%4.%5.%6.%7"/>
      <w:lvlJc w:val="left"/>
      <w:rPr>
        <w:rFonts w:ascii="Garamond" w:hAnsi="Garamond" w:cs="Garamond"/>
        <w:sz w:val="20"/>
        <w:szCs w:val="20"/>
      </w:rPr>
    </w:lvl>
    <w:lvl w:ilvl="7">
      <w:start w:val="1"/>
      <w:numFmt w:val="decimal"/>
      <w:lvlText w:val="%1.%2.%3.%4.%5.%6.%7.%8"/>
      <w:lvlJc w:val="left"/>
      <w:rPr>
        <w:rFonts w:ascii="Garamond" w:hAnsi="Garamond" w:cs="Garamond"/>
        <w:sz w:val="20"/>
        <w:szCs w:val="20"/>
      </w:rPr>
    </w:lvl>
    <w:lvl w:ilvl="8">
      <w:start w:val="1"/>
      <w:numFmt w:val="decimal"/>
      <w:lvlText w:val="%1.%2.%3.%4.%5.%6.%7.%8.%9"/>
      <w:lvlJc w:val="left"/>
      <w:rPr>
        <w:rFonts w:ascii="Garamond" w:hAnsi="Garamond" w:cs="Garamond"/>
        <w:sz w:val="20"/>
        <w:szCs w:val="20"/>
      </w:rPr>
    </w:lvl>
  </w:abstractNum>
  <w:abstractNum w:abstractNumId="96" w15:restartNumberingAfterBreak="0">
    <w:nsid w:val="2D0261E3"/>
    <w:multiLevelType w:val="multilevel"/>
    <w:tmpl w:val="2B221E26"/>
    <w:styleLink w:val="WWNum5"/>
    <w:lvl w:ilvl="0">
      <w:start w:val="1"/>
      <w:numFmt w:val="decimal"/>
      <w:lvlText w:val="%1."/>
      <w:lvlJc w:val="left"/>
      <w:rPr>
        <w:rFonts w:eastAsia="Times New Roman" w:cs="Times New Roman"/>
        <w:b w:val="0"/>
        <w:bCs/>
        <w:color w:val="00000A"/>
        <w:sz w:val="20"/>
        <w:szCs w:val="20"/>
      </w:rPr>
    </w:lvl>
    <w:lvl w:ilvl="1">
      <w:start w:val="1"/>
      <w:numFmt w:val="decimal"/>
      <w:lvlText w:val="%2."/>
      <w:lvlJc w:val="left"/>
      <w:rPr>
        <w:rFonts w:cs="Times New Roman"/>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7" w15:restartNumberingAfterBreak="0">
    <w:nsid w:val="2F5503B3"/>
    <w:multiLevelType w:val="multilevel"/>
    <w:tmpl w:val="10921B7A"/>
    <w:styleLink w:val="WW8Num74"/>
    <w:lvl w:ilvl="0">
      <w:start w:val="1"/>
      <w:numFmt w:val="upp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8" w15:restartNumberingAfterBreak="0">
    <w:nsid w:val="30CB2245"/>
    <w:multiLevelType w:val="multilevel"/>
    <w:tmpl w:val="C4E8A064"/>
    <w:lvl w:ilvl="0">
      <w:start w:val="40"/>
      <w:numFmt w:val="decimal"/>
      <w:lvlText w:val="%1"/>
      <w:lvlJc w:val="left"/>
      <w:pPr>
        <w:ind w:left="360" w:hanging="360"/>
      </w:pPr>
      <w:rPr>
        <w:rFonts w:cs="Garamond" w:hint="default"/>
      </w:rPr>
    </w:lvl>
    <w:lvl w:ilvl="1">
      <w:start w:val="1"/>
      <w:numFmt w:val="decimal"/>
      <w:lvlText w:val="%2."/>
      <w:lvlJc w:val="left"/>
      <w:pPr>
        <w:ind w:left="360" w:hanging="360"/>
      </w:pPr>
      <w:rPr>
        <w:rFonts w:ascii="Garamond" w:eastAsia="Times New Roman" w:hAnsi="Garamond" w:cs="Garamond"/>
      </w:rPr>
    </w:lvl>
    <w:lvl w:ilvl="2">
      <w:start w:val="1"/>
      <w:numFmt w:val="decimal"/>
      <w:lvlText w:val="%1.%2.%3"/>
      <w:lvlJc w:val="left"/>
      <w:pPr>
        <w:ind w:left="720" w:hanging="720"/>
      </w:pPr>
      <w:rPr>
        <w:rFonts w:cs="Garamond" w:hint="default"/>
      </w:rPr>
    </w:lvl>
    <w:lvl w:ilvl="3">
      <w:start w:val="1"/>
      <w:numFmt w:val="decimal"/>
      <w:lvlText w:val="%1.%2.%3.%4"/>
      <w:lvlJc w:val="left"/>
      <w:pPr>
        <w:ind w:left="720" w:hanging="720"/>
      </w:pPr>
      <w:rPr>
        <w:rFonts w:cs="Garamond" w:hint="default"/>
      </w:rPr>
    </w:lvl>
    <w:lvl w:ilvl="4">
      <w:start w:val="1"/>
      <w:numFmt w:val="decimal"/>
      <w:lvlText w:val="%1.%2.%3.%4.%5"/>
      <w:lvlJc w:val="left"/>
      <w:pPr>
        <w:ind w:left="1080" w:hanging="1080"/>
      </w:pPr>
      <w:rPr>
        <w:rFonts w:cs="Garamond" w:hint="default"/>
      </w:rPr>
    </w:lvl>
    <w:lvl w:ilvl="5">
      <w:start w:val="1"/>
      <w:numFmt w:val="decimal"/>
      <w:lvlText w:val="%1.%2.%3.%4.%5.%6"/>
      <w:lvlJc w:val="left"/>
      <w:pPr>
        <w:ind w:left="1080" w:hanging="1080"/>
      </w:pPr>
      <w:rPr>
        <w:rFonts w:cs="Garamond" w:hint="default"/>
      </w:rPr>
    </w:lvl>
    <w:lvl w:ilvl="6">
      <w:start w:val="1"/>
      <w:numFmt w:val="decimal"/>
      <w:lvlText w:val="%1.%2.%3.%4.%5.%6.%7"/>
      <w:lvlJc w:val="left"/>
      <w:pPr>
        <w:ind w:left="1440" w:hanging="1440"/>
      </w:pPr>
      <w:rPr>
        <w:rFonts w:cs="Garamond" w:hint="default"/>
      </w:rPr>
    </w:lvl>
    <w:lvl w:ilvl="7">
      <w:start w:val="1"/>
      <w:numFmt w:val="decimal"/>
      <w:lvlText w:val="%1.%2.%3.%4.%5.%6.%7.%8"/>
      <w:lvlJc w:val="left"/>
      <w:pPr>
        <w:ind w:left="1440" w:hanging="1440"/>
      </w:pPr>
      <w:rPr>
        <w:rFonts w:cs="Garamond" w:hint="default"/>
      </w:rPr>
    </w:lvl>
    <w:lvl w:ilvl="8">
      <w:start w:val="1"/>
      <w:numFmt w:val="decimal"/>
      <w:lvlText w:val="%1.%2.%3.%4.%5.%6.%7.%8.%9"/>
      <w:lvlJc w:val="left"/>
      <w:pPr>
        <w:ind w:left="1800" w:hanging="1800"/>
      </w:pPr>
      <w:rPr>
        <w:rFonts w:cs="Garamond" w:hint="default"/>
      </w:rPr>
    </w:lvl>
  </w:abstractNum>
  <w:abstractNum w:abstractNumId="99" w15:restartNumberingAfterBreak="0">
    <w:nsid w:val="30D52040"/>
    <w:multiLevelType w:val="multilevel"/>
    <w:tmpl w:val="BCF20DB2"/>
    <w:styleLink w:val="WW8Num22"/>
    <w:lvl w:ilvl="0">
      <w:start w:val="30"/>
      <w:numFmt w:val="decimal"/>
      <w:lvlText w:val="%1"/>
      <w:lvlJc w:val="left"/>
    </w:lvl>
    <w:lvl w:ilvl="1">
      <w:start w:val="1"/>
      <w:numFmt w:val="decimal"/>
      <w:lvlText w:val="%1.%2"/>
      <w:lvlJc w:val="left"/>
    </w:lvl>
    <w:lvl w:ilvl="2">
      <w:start w:val="1"/>
      <w:numFmt w:val="decimal"/>
      <w:lvlText w:val="%1.%2.%3"/>
      <w:lvlJc w:val="left"/>
      <w:rPr>
        <w:rFonts w:ascii="Garamond" w:hAnsi="Garamond" w:cs="Garamond"/>
        <w:bCs/>
        <w:sz w:val="20"/>
        <w:szCs w:val="2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0" w15:restartNumberingAfterBreak="0">
    <w:nsid w:val="34ED22C3"/>
    <w:multiLevelType w:val="multilevel"/>
    <w:tmpl w:val="B0EE2DF2"/>
    <w:styleLink w:val="WW8Num12"/>
    <w:lvl w:ilvl="0">
      <w:start w:val="2"/>
      <w:numFmt w:val="decimal"/>
      <w:lvlText w:val="%1"/>
      <w:lvlJc w:val="left"/>
      <w:rPr>
        <w:rFonts w:ascii="Times New Roman" w:hAnsi="Times New Roman" w:cs="Times New Roman"/>
      </w:rPr>
    </w:lvl>
    <w:lvl w:ilvl="1">
      <w:start w:val="1"/>
      <w:numFmt w:val="decimal"/>
      <w:lvlText w:val="%1.%2"/>
      <w:lvlJc w:val="left"/>
      <w:rPr>
        <w:rFonts w:ascii="Times New Roman" w:hAnsi="Times New Roman" w:cs="Times New Roman"/>
      </w:rPr>
    </w:lvl>
    <w:lvl w:ilvl="2">
      <w:start w:val="1"/>
      <w:numFmt w:val="decimal"/>
      <w:lvlText w:val="%1.%2.%3"/>
      <w:lvlJc w:val="left"/>
      <w:rPr>
        <w:rFonts w:ascii="Times New Roman" w:hAnsi="Times New Roman" w:cs="Times New Roman"/>
      </w:rPr>
    </w:lvl>
    <w:lvl w:ilvl="3">
      <w:start w:val="1"/>
      <w:numFmt w:val="decimal"/>
      <w:lvlText w:val="%1.%2.%3.%4"/>
      <w:lvlJc w:val="left"/>
      <w:rPr>
        <w:rFonts w:ascii="Times New Roman" w:hAnsi="Times New Roman" w:cs="Times New Roman"/>
      </w:rPr>
    </w:lvl>
    <w:lvl w:ilvl="4">
      <w:start w:val="1"/>
      <w:numFmt w:val="decimal"/>
      <w:lvlText w:val="%1.%2.%3.%4.%5"/>
      <w:lvlJc w:val="left"/>
      <w:rPr>
        <w:rFonts w:ascii="Times New Roman" w:hAnsi="Times New Roman" w:cs="Times New Roman"/>
      </w:rPr>
    </w:lvl>
    <w:lvl w:ilvl="5">
      <w:start w:val="1"/>
      <w:numFmt w:val="decimal"/>
      <w:lvlText w:val="%1.%2.%3.%4.%5.%6"/>
      <w:lvlJc w:val="left"/>
      <w:rPr>
        <w:rFonts w:ascii="Times New Roman" w:hAnsi="Times New Roman" w:cs="Times New Roman"/>
      </w:rPr>
    </w:lvl>
    <w:lvl w:ilvl="6">
      <w:start w:val="1"/>
      <w:numFmt w:val="decimal"/>
      <w:lvlText w:val="%1.%2.%3.%4.%5.%6.%7"/>
      <w:lvlJc w:val="left"/>
      <w:rPr>
        <w:rFonts w:ascii="Times New Roman" w:hAnsi="Times New Roman" w:cs="Times New Roman"/>
      </w:rPr>
    </w:lvl>
    <w:lvl w:ilvl="7">
      <w:start w:val="1"/>
      <w:numFmt w:val="decimal"/>
      <w:lvlText w:val="%1.%2.%3.%4.%5.%6.%7.%8"/>
      <w:lvlJc w:val="left"/>
      <w:rPr>
        <w:rFonts w:ascii="Times New Roman" w:hAnsi="Times New Roman" w:cs="Times New Roman"/>
      </w:rPr>
    </w:lvl>
    <w:lvl w:ilvl="8">
      <w:start w:val="1"/>
      <w:numFmt w:val="decimal"/>
      <w:lvlText w:val="%1.%2.%3.%4.%5.%6.%7.%8.%9"/>
      <w:lvlJc w:val="left"/>
      <w:rPr>
        <w:rFonts w:ascii="Times New Roman" w:hAnsi="Times New Roman" w:cs="Times New Roman"/>
      </w:rPr>
    </w:lvl>
  </w:abstractNum>
  <w:abstractNum w:abstractNumId="101" w15:restartNumberingAfterBreak="0">
    <w:nsid w:val="3662089B"/>
    <w:multiLevelType w:val="multilevel"/>
    <w:tmpl w:val="9D7E727C"/>
    <w:styleLink w:val="WW8Num5"/>
    <w:lvl w:ilvl="0">
      <w:start w:val="1"/>
      <w:numFmt w:val="decimal"/>
      <w:lvlText w:val="%1"/>
      <w:lvlJc w:val="left"/>
    </w:lvl>
    <w:lvl w:ilvl="1">
      <w:start w:val="1"/>
      <w:numFmt w:val="decimal"/>
      <w:lvlText w:val="%1.%2"/>
      <w:lvlJc w:val="left"/>
      <w:rPr>
        <w:rFonts w:ascii="Courier New" w:hAnsi="Courier New" w:cs="Courier New"/>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2" w15:restartNumberingAfterBreak="0">
    <w:nsid w:val="37D947CE"/>
    <w:multiLevelType w:val="multilevel"/>
    <w:tmpl w:val="C026F9DE"/>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3" w15:restartNumberingAfterBreak="0">
    <w:nsid w:val="385A0189"/>
    <w:multiLevelType w:val="multilevel"/>
    <w:tmpl w:val="3438D48A"/>
    <w:styleLink w:val="WW8Num4"/>
    <w:lvl w:ilvl="0">
      <w:start w:val="1"/>
      <w:numFmt w:val="decimal"/>
      <w:lvlText w:val="%1."/>
      <w:lvlJc w:val="left"/>
      <w:rPr>
        <w:rFonts w:ascii="Times New Roman" w:hAnsi="Times New Roman" w:cs="Times New Roman"/>
        <w:sz w:val="24"/>
        <w:szCs w:val="24"/>
        <w:lang w:val="en-U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4" w15:restartNumberingAfterBreak="0">
    <w:nsid w:val="3CFC5903"/>
    <w:multiLevelType w:val="hybridMultilevel"/>
    <w:tmpl w:val="68D4EAB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5" w15:restartNumberingAfterBreak="0">
    <w:nsid w:val="3E9C3834"/>
    <w:multiLevelType w:val="multilevel"/>
    <w:tmpl w:val="C234BA38"/>
    <w:styleLink w:val="WW8Num2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6" w15:restartNumberingAfterBreak="0">
    <w:nsid w:val="3F3E7E5D"/>
    <w:multiLevelType w:val="multilevel"/>
    <w:tmpl w:val="F252F746"/>
    <w:styleLink w:val="WW8Num26"/>
    <w:lvl w:ilvl="0">
      <w:start w:val="2"/>
      <w:numFmt w:val="decimal"/>
      <w:lvlText w:val="%1."/>
      <w:lvlJc w:val="left"/>
      <w:rPr>
        <w:rFonts w:ascii="Garamond" w:hAnsi="Garamond" w:cs="Garamond"/>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7" w15:restartNumberingAfterBreak="0">
    <w:nsid w:val="3FA13A70"/>
    <w:multiLevelType w:val="multilevel"/>
    <w:tmpl w:val="411EB21A"/>
    <w:lvl w:ilvl="0">
      <w:start w:val="2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4008385D"/>
    <w:multiLevelType w:val="multilevel"/>
    <w:tmpl w:val="259C3B84"/>
    <w:styleLink w:val="WW8Num9"/>
    <w:lvl w:ilvl="0">
      <w:start w:val="1"/>
      <w:numFmt w:val="decimal"/>
      <w:lvlText w:val="%1."/>
      <w:lvlJc w:val="left"/>
      <w:rPr>
        <w:rFonts w:ascii="Times New Roman" w:hAnsi="Times New Roman" w:cs="Times New Roman"/>
      </w:rPr>
    </w:lvl>
    <w:lvl w:ilvl="1">
      <w:start w:val="1"/>
      <w:numFmt w:val="lowerLetter"/>
      <w:lvlText w:val="%2)"/>
      <w:lvlJc w:val="left"/>
      <w:rPr>
        <w:rFonts w:ascii="Times New Roman" w:hAnsi="Times New Roman" w:cs="Times New Roman"/>
      </w:rPr>
    </w:lvl>
    <w:lvl w:ilvl="2">
      <w:start w:val="1"/>
      <w:numFmt w:val="lowerLetter"/>
      <w:lvlText w:val="%3."/>
      <w:lvlJc w:val="left"/>
      <w:rPr>
        <w:rFonts w:ascii="Wingdings" w:hAnsi="Wingdings" w:cs="Wingdings"/>
      </w:rPr>
    </w:lvl>
    <w:lvl w:ilvl="3">
      <w:start w:val="1"/>
      <w:numFmt w:val="decimal"/>
      <w:lvlText w:val="%4."/>
      <w:lvlJc w:val="left"/>
      <w:rPr>
        <w:rFonts w:ascii="Symbol" w:hAnsi="Symbol" w:cs="Symbol"/>
      </w:rPr>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09" w15:restartNumberingAfterBreak="0">
    <w:nsid w:val="427F512C"/>
    <w:multiLevelType w:val="multilevel"/>
    <w:tmpl w:val="B7B667E4"/>
    <w:lvl w:ilvl="0">
      <w:start w:val="3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Garamond" w:eastAsia="Times New Roman" w:hAnsi="Garamond" w:cs="Calibri"/>
        <w:b w:val="0"/>
        <w:b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0" w15:restartNumberingAfterBreak="0">
    <w:nsid w:val="42C712F6"/>
    <w:multiLevelType w:val="multilevel"/>
    <w:tmpl w:val="31A2A182"/>
    <w:styleLink w:val="WW8Num28"/>
    <w:lvl w:ilvl="0">
      <w:start w:val="1"/>
      <w:numFmt w:val="decimal"/>
      <w:lvlText w:val="%1."/>
      <w:lvlJc w:val="left"/>
      <w:rPr>
        <w:rFonts w:ascii="Garamond" w:hAnsi="Garamond" w:cs="Garamond"/>
        <w:b/>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11" w15:restartNumberingAfterBreak="0">
    <w:nsid w:val="433F0463"/>
    <w:multiLevelType w:val="multilevel"/>
    <w:tmpl w:val="FD089E44"/>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43C80460"/>
    <w:multiLevelType w:val="multilevel"/>
    <w:tmpl w:val="13E6CF78"/>
    <w:styleLink w:val="WWNum7"/>
    <w:lvl w:ilvl="0">
      <w:start w:val="1"/>
      <w:numFmt w:val="decimal"/>
      <w:lvlText w:val="%1."/>
      <w:lvlJc w:val="left"/>
      <w:rPr>
        <w:rFonts w:cs="Times New Roman"/>
        <w:b w:val="0"/>
        <w:sz w:val="20"/>
        <w:szCs w:val="20"/>
      </w:rPr>
    </w:lvl>
    <w:lvl w:ilvl="1">
      <w:start w:val="2"/>
      <w:numFmt w:val="lowerLetter"/>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113" w15:restartNumberingAfterBreak="0">
    <w:nsid w:val="46B3015A"/>
    <w:multiLevelType w:val="hybridMultilevel"/>
    <w:tmpl w:val="6212BBAE"/>
    <w:lvl w:ilvl="0" w:tplc="A6EC37F0">
      <w:start w:val="29"/>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49225235"/>
    <w:multiLevelType w:val="multilevel"/>
    <w:tmpl w:val="67EC63A4"/>
    <w:lvl w:ilvl="0">
      <w:start w:val="1"/>
      <w:numFmt w:val="decimal"/>
      <w:lvlText w:val="%1)"/>
      <w:lvlJc w:val="left"/>
      <w:pPr>
        <w:tabs>
          <w:tab w:val="num" w:pos="0"/>
        </w:tabs>
        <w:ind w:left="720" w:hanging="360"/>
      </w:pPr>
      <w:rPr>
        <w:rFonts w:cs="Garamond"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5" w15:restartNumberingAfterBreak="0">
    <w:nsid w:val="4B385B19"/>
    <w:multiLevelType w:val="multilevel"/>
    <w:tmpl w:val="3B36DA84"/>
    <w:styleLink w:val="WW8Num25"/>
    <w:lvl w:ilvl="0">
      <w:start w:val="1"/>
      <w:numFmt w:val="decimal"/>
      <w:lvlText w:val="%1."/>
      <w:lvlJc w:val="left"/>
      <w:rPr>
        <w:rFonts w:ascii="Times New Roman" w:hAnsi="Times New Roman" w:cs="Times New Roman"/>
      </w:rPr>
    </w:lvl>
    <w:lvl w:ilvl="1">
      <w:start w:val="1"/>
      <w:numFmt w:val="decimal"/>
      <w:lvlText w:val="%1.%2."/>
      <w:lvlJc w:val="left"/>
      <w:rPr>
        <w:rFonts w:ascii="Courier New" w:hAnsi="Courier New" w:cs="Courier New"/>
      </w:rPr>
    </w:lvl>
    <w:lvl w:ilvl="2">
      <w:start w:val="1"/>
      <w:numFmt w:val="decimal"/>
      <w:lvlText w:val="%1.%2.%3."/>
      <w:lvlJc w:val="left"/>
      <w:rPr>
        <w:rFonts w:ascii="Wingdings" w:hAnsi="Wingdings" w:cs="Wingdings"/>
      </w:rPr>
    </w:lvl>
    <w:lvl w:ilvl="3">
      <w:start w:val="1"/>
      <w:numFmt w:val="decimal"/>
      <w:lvlText w:val="%1.%2.%3.%4."/>
      <w:lvlJc w:val="left"/>
      <w:rPr>
        <w:rFonts w:ascii="Symbol" w:hAnsi="Symbol" w:cs="Symbol"/>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6" w15:restartNumberingAfterBreak="0">
    <w:nsid w:val="4B663A62"/>
    <w:multiLevelType w:val="hybridMultilevel"/>
    <w:tmpl w:val="07662EF2"/>
    <w:lvl w:ilvl="0" w:tplc="D84EBA74">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4C495421"/>
    <w:multiLevelType w:val="multilevel"/>
    <w:tmpl w:val="9BD4C4AC"/>
    <w:styleLink w:val="WW8Num46"/>
    <w:lvl w:ilvl="0">
      <w:start w:val="2"/>
      <w:numFmt w:val="decimal"/>
      <w:lvlText w:val="%1)"/>
      <w:lvlJc w:val="left"/>
    </w:lvl>
    <w:lvl w:ilvl="1">
      <w:numFmt w:val="bullet"/>
      <w:lvlText w:val="➢"/>
      <w:lvlJc w:val="left"/>
      <w:rPr>
        <w:rFonts w:ascii="Times New Roman" w:eastAsia="MS PGothic" w:hAnsi="Times New Roman" w:cs="Garamond"/>
        <w:position w:val="0"/>
        <w:sz w:val="20"/>
        <w:szCs w:val="20"/>
        <w:vertAlign w:val="superscript"/>
      </w:rPr>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118" w15:restartNumberingAfterBreak="0">
    <w:nsid w:val="4D4A45B6"/>
    <w:multiLevelType w:val="multilevel"/>
    <w:tmpl w:val="4F1EB5B2"/>
    <w:styleLink w:val="WW8Num29"/>
    <w:lvl w:ilvl="0">
      <w:start w:val="28"/>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119" w15:restartNumberingAfterBreak="0">
    <w:nsid w:val="4D627B3B"/>
    <w:multiLevelType w:val="multilevel"/>
    <w:tmpl w:val="BD7CC26C"/>
    <w:styleLink w:val="WW8Num41"/>
    <w:lvl w:ilvl="0">
      <w:start w:val="3"/>
      <w:numFmt w:val="decimal"/>
      <w:lvlText w:val="%1"/>
      <w:lvlJc w:val="left"/>
      <w:rPr>
        <w:rFonts w:ascii="Garamond" w:eastAsia="Garamond" w:hAnsi="Garamond" w:cs="Garamond"/>
        <w:b/>
        <w:bCs/>
        <w:sz w:val="20"/>
        <w:szCs w:val="20"/>
      </w:rPr>
    </w:lvl>
    <w:lvl w:ilvl="1">
      <w:start w:val="1"/>
      <w:numFmt w:val="decimal"/>
      <w:lvlText w:val="%1.%2"/>
      <w:lvlJc w:val="left"/>
      <w:rPr>
        <w:rFonts w:ascii="Garamond" w:eastAsia="Garamond" w:hAnsi="Garamond" w:cs="Garamond"/>
        <w:b/>
        <w:bCs/>
        <w:sz w:val="20"/>
        <w:szCs w:val="20"/>
      </w:rPr>
    </w:lvl>
    <w:lvl w:ilvl="2">
      <w:start w:val="1"/>
      <w:numFmt w:val="decimal"/>
      <w:lvlText w:val="%1.%2.%3"/>
      <w:lvlJc w:val="left"/>
      <w:rPr>
        <w:rFonts w:ascii="Garamond" w:eastAsia="Garamond" w:hAnsi="Garamond" w:cs="Garamond"/>
        <w:b/>
        <w:bCs/>
        <w:sz w:val="20"/>
        <w:szCs w:val="20"/>
      </w:rPr>
    </w:lvl>
    <w:lvl w:ilvl="3">
      <w:start w:val="1"/>
      <w:numFmt w:val="decimal"/>
      <w:lvlText w:val="%1.%2.%3.%4"/>
      <w:lvlJc w:val="left"/>
      <w:rPr>
        <w:rFonts w:ascii="Garamond" w:eastAsia="Garamond" w:hAnsi="Garamond" w:cs="Garamond"/>
        <w:b/>
        <w:bCs/>
        <w:sz w:val="20"/>
        <w:szCs w:val="20"/>
      </w:rPr>
    </w:lvl>
    <w:lvl w:ilvl="4">
      <w:start w:val="1"/>
      <w:numFmt w:val="decimal"/>
      <w:lvlText w:val="%1.%2.%3.%4.%5"/>
      <w:lvlJc w:val="left"/>
      <w:rPr>
        <w:rFonts w:ascii="Garamond" w:eastAsia="Garamond" w:hAnsi="Garamond" w:cs="Garamond"/>
        <w:b/>
        <w:bCs/>
        <w:sz w:val="20"/>
        <w:szCs w:val="20"/>
      </w:rPr>
    </w:lvl>
    <w:lvl w:ilvl="5">
      <w:start w:val="1"/>
      <w:numFmt w:val="decimal"/>
      <w:lvlText w:val="%1.%2.%3.%4.%5.%6"/>
      <w:lvlJc w:val="left"/>
      <w:rPr>
        <w:rFonts w:ascii="Garamond" w:eastAsia="Garamond" w:hAnsi="Garamond" w:cs="Garamond"/>
        <w:b/>
        <w:bCs/>
        <w:sz w:val="20"/>
        <w:szCs w:val="20"/>
      </w:rPr>
    </w:lvl>
    <w:lvl w:ilvl="6">
      <w:start w:val="1"/>
      <w:numFmt w:val="decimal"/>
      <w:lvlText w:val="%1.%2.%3.%4.%5.%6.%7"/>
      <w:lvlJc w:val="left"/>
      <w:rPr>
        <w:rFonts w:ascii="Garamond" w:eastAsia="Garamond" w:hAnsi="Garamond" w:cs="Garamond"/>
        <w:b/>
        <w:bCs/>
        <w:sz w:val="20"/>
        <w:szCs w:val="20"/>
      </w:rPr>
    </w:lvl>
    <w:lvl w:ilvl="7">
      <w:start w:val="1"/>
      <w:numFmt w:val="decimal"/>
      <w:lvlText w:val="%1.%2.%3.%4.%5.%6.%7.%8"/>
      <w:lvlJc w:val="left"/>
      <w:rPr>
        <w:rFonts w:ascii="Garamond" w:eastAsia="Garamond" w:hAnsi="Garamond" w:cs="Garamond"/>
        <w:b/>
        <w:bCs/>
        <w:sz w:val="20"/>
        <w:szCs w:val="20"/>
      </w:rPr>
    </w:lvl>
    <w:lvl w:ilvl="8">
      <w:start w:val="1"/>
      <w:numFmt w:val="decimal"/>
      <w:lvlText w:val="%1.%2.%3.%4.%5.%6.%7.%8.%9"/>
      <w:lvlJc w:val="left"/>
      <w:rPr>
        <w:rFonts w:ascii="Garamond" w:eastAsia="Garamond" w:hAnsi="Garamond" w:cs="Garamond"/>
        <w:b/>
        <w:bCs/>
        <w:sz w:val="20"/>
        <w:szCs w:val="20"/>
      </w:rPr>
    </w:lvl>
  </w:abstractNum>
  <w:abstractNum w:abstractNumId="120" w15:restartNumberingAfterBreak="0">
    <w:nsid w:val="4EB35DFA"/>
    <w:multiLevelType w:val="multilevel"/>
    <w:tmpl w:val="F4C60A0E"/>
    <w:styleLink w:val="WWNum17"/>
    <w:lvl w:ilvl="0">
      <w:start w:val="1"/>
      <w:numFmt w:val="decimal"/>
      <w:lvlText w:val="%1."/>
      <w:lvlJc w:val="left"/>
      <w:rPr>
        <w:rFonts w:eastAsia="SimSun" w:cs="Manga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 w15:restartNumberingAfterBreak="0">
    <w:nsid w:val="4F3150F1"/>
    <w:multiLevelType w:val="multilevel"/>
    <w:tmpl w:val="F26A69EA"/>
    <w:styleLink w:val="WW8Num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2" w15:restartNumberingAfterBreak="0">
    <w:nsid w:val="4F5E0AC1"/>
    <w:multiLevelType w:val="multilevel"/>
    <w:tmpl w:val="6D54C512"/>
    <w:styleLink w:val="WW8Num59"/>
    <w:lvl w:ilvl="0">
      <w:start w:val="10"/>
      <w:numFmt w:val="decimal"/>
      <w:lvlText w:val="%1"/>
      <w:lvlJc w:val="left"/>
      <w:rPr>
        <w:rFonts w:ascii="Garamond" w:eastAsia="Calibri" w:hAnsi="Garamond" w:cs="Garamond"/>
        <w:b/>
        <w:bCs/>
        <w:sz w:val="20"/>
        <w:szCs w:val="20"/>
      </w:rPr>
    </w:lvl>
    <w:lvl w:ilvl="1">
      <w:start w:val="1"/>
      <w:numFmt w:val="decimal"/>
      <w:lvlText w:val="%1.%2"/>
      <w:lvlJc w:val="left"/>
      <w:rPr>
        <w:rFonts w:ascii="Garamond" w:eastAsia="Calibri" w:hAnsi="Garamond" w:cs="Garamond"/>
        <w:b/>
        <w:bCs/>
        <w:sz w:val="20"/>
        <w:szCs w:val="20"/>
      </w:rPr>
    </w:lvl>
    <w:lvl w:ilvl="2">
      <w:start w:val="1"/>
      <w:numFmt w:val="decimal"/>
      <w:lvlText w:val="%1.%2.%3"/>
      <w:lvlJc w:val="left"/>
      <w:rPr>
        <w:rFonts w:ascii="Garamond" w:eastAsia="Calibri" w:hAnsi="Garamond" w:cs="Garamond"/>
        <w:b/>
        <w:bCs/>
        <w:sz w:val="20"/>
        <w:szCs w:val="20"/>
      </w:rPr>
    </w:lvl>
    <w:lvl w:ilvl="3">
      <w:start w:val="1"/>
      <w:numFmt w:val="decimal"/>
      <w:lvlText w:val="%1.%2.%3.%4"/>
      <w:lvlJc w:val="left"/>
      <w:rPr>
        <w:rFonts w:ascii="Garamond" w:eastAsia="Calibri" w:hAnsi="Garamond" w:cs="Garamond"/>
        <w:b/>
        <w:bCs/>
        <w:sz w:val="20"/>
        <w:szCs w:val="20"/>
      </w:rPr>
    </w:lvl>
    <w:lvl w:ilvl="4">
      <w:start w:val="1"/>
      <w:numFmt w:val="decimal"/>
      <w:lvlText w:val="%1.%2.%3.%4.%5"/>
      <w:lvlJc w:val="left"/>
      <w:rPr>
        <w:rFonts w:ascii="Garamond" w:eastAsia="Calibri" w:hAnsi="Garamond" w:cs="Garamond"/>
        <w:b/>
        <w:bCs/>
        <w:sz w:val="20"/>
        <w:szCs w:val="20"/>
      </w:rPr>
    </w:lvl>
    <w:lvl w:ilvl="5">
      <w:start w:val="1"/>
      <w:numFmt w:val="decimal"/>
      <w:lvlText w:val="%1.%2.%3.%4.%5.%6"/>
      <w:lvlJc w:val="left"/>
      <w:rPr>
        <w:rFonts w:ascii="Garamond" w:eastAsia="Calibri" w:hAnsi="Garamond" w:cs="Garamond"/>
        <w:b/>
        <w:bCs/>
        <w:sz w:val="20"/>
        <w:szCs w:val="20"/>
      </w:rPr>
    </w:lvl>
    <w:lvl w:ilvl="6">
      <w:start w:val="1"/>
      <w:numFmt w:val="decimal"/>
      <w:lvlText w:val="%1.%2.%3.%4.%5.%6.%7"/>
      <w:lvlJc w:val="left"/>
      <w:rPr>
        <w:rFonts w:ascii="Garamond" w:eastAsia="Calibri" w:hAnsi="Garamond" w:cs="Garamond"/>
        <w:b/>
        <w:bCs/>
        <w:sz w:val="20"/>
        <w:szCs w:val="20"/>
      </w:rPr>
    </w:lvl>
    <w:lvl w:ilvl="7">
      <w:start w:val="1"/>
      <w:numFmt w:val="decimal"/>
      <w:lvlText w:val="%1.%2.%3.%4.%5.%6.%7.%8"/>
      <w:lvlJc w:val="left"/>
      <w:rPr>
        <w:rFonts w:ascii="Garamond" w:eastAsia="Calibri" w:hAnsi="Garamond" w:cs="Garamond"/>
        <w:b/>
        <w:bCs/>
        <w:sz w:val="20"/>
        <w:szCs w:val="20"/>
      </w:rPr>
    </w:lvl>
    <w:lvl w:ilvl="8">
      <w:start w:val="1"/>
      <w:numFmt w:val="decimal"/>
      <w:lvlText w:val="%1.%2.%3.%4.%5.%6.%7.%8.%9"/>
      <w:lvlJc w:val="left"/>
      <w:rPr>
        <w:rFonts w:ascii="Garamond" w:eastAsia="Calibri" w:hAnsi="Garamond" w:cs="Garamond"/>
        <w:b/>
        <w:bCs/>
        <w:sz w:val="20"/>
        <w:szCs w:val="20"/>
      </w:rPr>
    </w:lvl>
  </w:abstractNum>
  <w:abstractNum w:abstractNumId="123" w15:restartNumberingAfterBreak="0">
    <w:nsid w:val="4FE3782C"/>
    <w:multiLevelType w:val="multilevel"/>
    <w:tmpl w:val="EAFA1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FFE7AAD"/>
    <w:multiLevelType w:val="multilevel"/>
    <w:tmpl w:val="B832E980"/>
    <w:name w:val="WW8Num732"/>
    <w:lvl w:ilvl="0">
      <w:start w:val="4"/>
      <w:numFmt w:val="decimal"/>
      <w:lvlText w:val="%1."/>
      <w:lvlJc w:val="left"/>
      <w:pPr>
        <w:tabs>
          <w:tab w:val="num" w:pos="0"/>
        </w:tabs>
        <w:ind w:left="0" w:firstLine="0"/>
      </w:pPr>
      <w:rPr>
        <w:rFonts w:ascii="Garamond" w:hAnsi="Garamond" w:cs="Times New Roman" w:hint="default"/>
        <w:b/>
        <w:sz w:val="20"/>
        <w:szCs w:val="20"/>
      </w:rPr>
    </w:lvl>
    <w:lvl w:ilvl="1">
      <w:start w:val="1"/>
      <w:numFmt w:val="decimal"/>
      <w:lvlText w:val="%2."/>
      <w:lvlJc w:val="left"/>
      <w:pPr>
        <w:tabs>
          <w:tab w:val="num" w:pos="0"/>
        </w:tabs>
        <w:ind w:left="0" w:firstLine="0"/>
      </w:pPr>
      <w:rPr>
        <w:rFonts w:hint="default"/>
      </w:rPr>
    </w:lvl>
    <w:lvl w:ilvl="2">
      <w:start w:val="1"/>
      <w:numFmt w:val="decimal"/>
      <w:lvlText w:val="%3."/>
      <w:lvlJc w:val="lef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decimal"/>
      <w:lvlText w:val="%5."/>
      <w:lvlJc w:val="left"/>
      <w:pPr>
        <w:tabs>
          <w:tab w:val="num" w:pos="0"/>
        </w:tabs>
        <w:ind w:left="0" w:firstLine="0"/>
      </w:pPr>
      <w:rPr>
        <w:rFonts w:hint="default"/>
      </w:rPr>
    </w:lvl>
    <w:lvl w:ilvl="5">
      <w:start w:val="1"/>
      <w:numFmt w:val="decimal"/>
      <w:lvlText w:val="%6."/>
      <w:lvlJc w:val="lef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decimal"/>
      <w:lvlText w:val="%8."/>
      <w:lvlJc w:val="left"/>
      <w:pPr>
        <w:tabs>
          <w:tab w:val="num" w:pos="0"/>
        </w:tabs>
        <w:ind w:left="0" w:firstLine="0"/>
      </w:pPr>
      <w:rPr>
        <w:rFonts w:hint="default"/>
      </w:rPr>
    </w:lvl>
    <w:lvl w:ilvl="8">
      <w:start w:val="1"/>
      <w:numFmt w:val="decimal"/>
      <w:lvlText w:val="%9."/>
      <w:lvlJc w:val="left"/>
      <w:pPr>
        <w:tabs>
          <w:tab w:val="num" w:pos="0"/>
        </w:tabs>
        <w:ind w:left="0" w:firstLine="0"/>
      </w:pPr>
      <w:rPr>
        <w:rFonts w:hint="default"/>
      </w:rPr>
    </w:lvl>
  </w:abstractNum>
  <w:abstractNum w:abstractNumId="125" w15:restartNumberingAfterBreak="0">
    <w:nsid w:val="5053519E"/>
    <w:multiLevelType w:val="multilevel"/>
    <w:tmpl w:val="E1E81CB8"/>
    <w:styleLink w:val="WW8Num38"/>
    <w:lvl w:ilvl="0">
      <w:start w:val="9"/>
      <w:numFmt w:val="decimal"/>
      <w:lvlText w:val="%1"/>
      <w:lvlJc w:val="left"/>
      <w:rPr>
        <w:rFonts w:ascii="Garamond" w:hAnsi="Garamond" w:cs="Garamond"/>
        <w:b w:val="0"/>
        <w:bCs/>
        <w:sz w:val="20"/>
        <w:szCs w:val="20"/>
      </w:rPr>
    </w:lvl>
    <w:lvl w:ilvl="1">
      <w:start w:val="1"/>
      <w:numFmt w:val="decimal"/>
      <w:lvlText w:val="%1.%2"/>
      <w:lvlJc w:val="left"/>
      <w:rPr>
        <w:rFonts w:ascii="Garamond" w:hAnsi="Garamond" w:cs="Garamond"/>
        <w:b w:val="0"/>
        <w:bCs/>
        <w:sz w:val="20"/>
        <w:szCs w:val="20"/>
      </w:rPr>
    </w:lvl>
    <w:lvl w:ilvl="2">
      <w:start w:val="1"/>
      <w:numFmt w:val="decimal"/>
      <w:lvlText w:val="%1.%2.%3"/>
      <w:lvlJc w:val="left"/>
      <w:rPr>
        <w:rFonts w:ascii="Garamond" w:hAnsi="Garamond" w:cs="Garamond"/>
        <w:b w:val="0"/>
        <w:bCs/>
        <w:sz w:val="20"/>
        <w:szCs w:val="20"/>
      </w:rPr>
    </w:lvl>
    <w:lvl w:ilvl="3">
      <w:start w:val="1"/>
      <w:numFmt w:val="decimal"/>
      <w:lvlText w:val="%1.%2.%3.%4"/>
      <w:lvlJc w:val="left"/>
      <w:rPr>
        <w:rFonts w:ascii="Garamond" w:hAnsi="Garamond" w:cs="Garamond"/>
        <w:b w:val="0"/>
        <w:bCs/>
        <w:sz w:val="20"/>
        <w:szCs w:val="20"/>
      </w:rPr>
    </w:lvl>
    <w:lvl w:ilvl="4">
      <w:start w:val="1"/>
      <w:numFmt w:val="decimal"/>
      <w:lvlText w:val="%1.%2.%3.%4.%5"/>
      <w:lvlJc w:val="left"/>
      <w:rPr>
        <w:rFonts w:ascii="Garamond" w:hAnsi="Garamond" w:cs="Garamond"/>
        <w:b w:val="0"/>
        <w:bCs/>
        <w:sz w:val="20"/>
        <w:szCs w:val="20"/>
      </w:rPr>
    </w:lvl>
    <w:lvl w:ilvl="5">
      <w:start w:val="1"/>
      <w:numFmt w:val="decimal"/>
      <w:lvlText w:val="%1.%2.%3.%4.%5.%6"/>
      <w:lvlJc w:val="left"/>
      <w:rPr>
        <w:rFonts w:ascii="Garamond" w:hAnsi="Garamond" w:cs="Garamond"/>
        <w:b w:val="0"/>
        <w:bCs/>
        <w:sz w:val="20"/>
        <w:szCs w:val="20"/>
      </w:rPr>
    </w:lvl>
    <w:lvl w:ilvl="6">
      <w:start w:val="1"/>
      <w:numFmt w:val="decimal"/>
      <w:lvlText w:val="%1.%2.%3.%4.%5.%6.%7"/>
      <w:lvlJc w:val="left"/>
      <w:rPr>
        <w:rFonts w:ascii="Garamond" w:hAnsi="Garamond" w:cs="Garamond"/>
        <w:b w:val="0"/>
        <w:bCs/>
        <w:sz w:val="20"/>
        <w:szCs w:val="20"/>
      </w:rPr>
    </w:lvl>
    <w:lvl w:ilvl="7">
      <w:start w:val="1"/>
      <w:numFmt w:val="decimal"/>
      <w:lvlText w:val="%1.%2.%3.%4.%5.%6.%7.%8"/>
      <w:lvlJc w:val="left"/>
      <w:rPr>
        <w:rFonts w:ascii="Garamond" w:hAnsi="Garamond" w:cs="Garamond"/>
        <w:b w:val="0"/>
        <w:bCs/>
        <w:sz w:val="20"/>
        <w:szCs w:val="20"/>
      </w:rPr>
    </w:lvl>
    <w:lvl w:ilvl="8">
      <w:start w:val="1"/>
      <w:numFmt w:val="decimal"/>
      <w:lvlText w:val="%1.%2.%3.%4.%5.%6.%7.%8.%9"/>
      <w:lvlJc w:val="left"/>
      <w:rPr>
        <w:rFonts w:ascii="Garamond" w:hAnsi="Garamond" w:cs="Garamond"/>
        <w:b w:val="0"/>
        <w:bCs/>
        <w:sz w:val="20"/>
        <w:szCs w:val="20"/>
      </w:rPr>
    </w:lvl>
  </w:abstractNum>
  <w:abstractNum w:abstractNumId="126" w15:restartNumberingAfterBreak="0">
    <w:nsid w:val="51C52B7B"/>
    <w:multiLevelType w:val="multilevel"/>
    <w:tmpl w:val="B4EC4F66"/>
    <w:styleLink w:val="WW8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7" w15:restartNumberingAfterBreak="0">
    <w:nsid w:val="521F47BE"/>
    <w:multiLevelType w:val="multilevel"/>
    <w:tmpl w:val="07524B4A"/>
    <w:styleLink w:val="WW8Num1"/>
    <w:lvl w:ilvl="0">
      <w:start w:val="1"/>
      <w:numFmt w:val="decimal"/>
      <w:lvlText w:val="%1."/>
      <w:lvlJc w:val="left"/>
      <w:rPr>
        <w:rFonts w:ascii="Symbol" w:hAnsi="Symbol" w:cs="Symbol"/>
        <w:b/>
        <w:sz w:val="24"/>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8" w15:restartNumberingAfterBreak="0">
    <w:nsid w:val="547E3DD4"/>
    <w:multiLevelType w:val="multilevel"/>
    <w:tmpl w:val="735E4E70"/>
    <w:lvl w:ilvl="0">
      <w:start w:val="1"/>
      <w:numFmt w:val="decimal"/>
      <w:lvlText w:val="%1."/>
      <w:lvlJc w:val="left"/>
      <w:pPr>
        <w:tabs>
          <w:tab w:val="num" w:pos="0"/>
        </w:tabs>
        <w:ind w:left="785" w:hanging="360"/>
      </w:pPr>
    </w:lvl>
    <w:lvl w:ilvl="1">
      <w:numFmt w:val="bullet"/>
      <w:lvlText w:val="·"/>
      <w:lvlJc w:val="left"/>
      <w:pPr>
        <w:tabs>
          <w:tab w:val="num" w:pos="0"/>
        </w:tabs>
        <w:ind w:left="1800" w:hanging="720"/>
      </w:pPr>
      <w:rPr>
        <w:rFonts w:ascii="Times New Roman" w:hAnsi="Times New Roman" w:cs="Times New Roman"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9" w15:restartNumberingAfterBreak="0">
    <w:nsid w:val="54823F4C"/>
    <w:multiLevelType w:val="multilevel"/>
    <w:tmpl w:val="180C0348"/>
    <w:styleLink w:val="WW8Num47"/>
    <w:lvl w:ilvl="0">
      <w:numFmt w:val="bullet"/>
      <w:lvlText w:val="­"/>
      <w:lvlJc w:val="left"/>
      <w:rPr>
        <w:rFonts w:ascii="Courier New" w:hAnsi="Courier New" w:cs="Courier New"/>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0" w15:restartNumberingAfterBreak="0">
    <w:nsid w:val="552654BD"/>
    <w:multiLevelType w:val="multilevel"/>
    <w:tmpl w:val="076AC32E"/>
    <w:styleLink w:val="WW8Num73"/>
    <w:lvl w:ilvl="0">
      <w:start w:val="1"/>
      <w:numFmt w:val="decimal"/>
      <w:lvlText w:val="%1."/>
      <w:lvlJc w:val="left"/>
      <w:rPr>
        <w:rFonts w:ascii="Garamond" w:eastAsia="Garamond" w:hAnsi="Garamond" w:cs="Garamond"/>
        <w:b w:val="0"/>
        <w:bCs/>
        <w:sz w:val="20"/>
        <w:szCs w:val="20"/>
      </w:rPr>
    </w:lvl>
    <w:lvl w:ilvl="1">
      <w:start w:val="1"/>
      <w:numFmt w:val="decimal"/>
      <w:lvlText w:val="%1.%2."/>
      <w:lvlJc w:val="left"/>
      <w:rPr>
        <w:rFonts w:ascii="Garamond" w:hAnsi="Garamond" w:cs="Garamond"/>
        <w:b/>
        <w:bCs/>
        <w:sz w:val="20"/>
        <w:szCs w:val="20"/>
        <w:lang w:val="en-US"/>
      </w:rPr>
    </w:lvl>
    <w:lvl w:ilvl="2">
      <w:start w:val="1"/>
      <w:numFmt w:val="decimal"/>
      <w:lvlText w:val="%1.%2.%3."/>
      <w:lvlJc w:val="left"/>
      <w:rPr>
        <w:rFonts w:ascii="Garamond" w:hAnsi="Garamond" w:cs="Garamond"/>
        <w:b/>
        <w:bCs/>
        <w:sz w:val="20"/>
        <w:szCs w:val="20"/>
        <w:lang w:val="en-US"/>
      </w:rPr>
    </w:lvl>
    <w:lvl w:ilvl="3">
      <w:start w:val="1"/>
      <w:numFmt w:val="decimal"/>
      <w:lvlText w:val="%1.%2.%3.%4."/>
      <w:lvlJc w:val="left"/>
      <w:rPr>
        <w:rFonts w:ascii="Garamond" w:hAnsi="Garamond" w:cs="Garamond"/>
        <w:b/>
        <w:bCs/>
        <w:sz w:val="20"/>
        <w:szCs w:val="20"/>
        <w:lang w:val="en-US"/>
      </w:rPr>
    </w:lvl>
    <w:lvl w:ilvl="4">
      <w:start w:val="1"/>
      <w:numFmt w:val="decimal"/>
      <w:lvlText w:val="%1.%2.%3.%4.%5."/>
      <w:lvlJc w:val="left"/>
      <w:rPr>
        <w:rFonts w:ascii="Garamond" w:hAnsi="Garamond" w:cs="Garamond"/>
        <w:b/>
        <w:bCs/>
        <w:sz w:val="20"/>
        <w:szCs w:val="20"/>
        <w:lang w:val="en-US"/>
      </w:rPr>
    </w:lvl>
    <w:lvl w:ilvl="5">
      <w:start w:val="1"/>
      <w:numFmt w:val="decimal"/>
      <w:lvlText w:val="%1.%2.%3.%4.%5.%6."/>
      <w:lvlJc w:val="left"/>
      <w:rPr>
        <w:rFonts w:ascii="Garamond" w:hAnsi="Garamond" w:cs="Garamond"/>
        <w:b/>
        <w:bCs/>
        <w:sz w:val="20"/>
        <w:szCs w:val="20"/>
        <w:lang w:val="en-US"/>
      </w:rPr>
    </w:lvl>
    <w:lvl w:ilvl="6">
      <w:start w:val="1"/>
      <w:numFmt w:val="decimal"/>
      <w:lvlText w:val="%1.%2.%3.%4.%5.%6.%7."/>
      <w:lvlJc w:val="left"/>
      <w:rPr>
        <w:rFonts w:ascii="Garamond" w:hAnsi="Garamond" w:cs="Garamond"/>
        <w:b/>
        <w:bCs/>
        <w:sz w:val="20"/>
        <w:szCs w:val="20"/>
        <w:lang w:val="en-US"/>
      </w:rPr>
    </w:lvl>
    <w:lvl w:ilvl="7">
      <w:start w:val="1"/>
      <w:numFmt w:val="decimal"/>
      <w:lvlText w:val="%1.%2.%3.%4.%5.%6.%7.%8."/>
      <w:lvlJc w:val="left"/>
      <w:rPr>
        <w:rFonts w:ascii="Garamond" w:hAnsi="Garamond" w:cs="Garamond"/>
        <w:b/>
        <w:bCs/>
        <w:sz w:val="20"/>
        <w:szCs w:val="20"/>
        <w:lang w:val="en-US"/>
      </w:rPr>
    </w:lvl>
    <w:lvl w:ilvl="8">
      <w:start w:val="1"/>
      <w:numFmt w:val="decimal"/>
      <w:lvlText w:val="%1.%2.%3.%4.%5.%6.%7.%8.%9."/>
      <w:lvlJc w:val="left"/>
      <w:rPr>
        <w:rFonts w:ascii="Garamond" w:hAnsi="Garamond" w:cs="Garamond"/>
        <w:b/>
        <w:bCs/>
        <w:sz w:val="20"/>
        <w:szCs w:val="20"/>
        <w:lang w:val="en-US"/>
      </w:rPr>
    </w:lvl>
  </w:abstractNum>
  <w:abstractNum w:abstractNumId="131" w15:restartNumberingAfterBreak="0">
    <w:nsid w:val="57576DB8"/>
    <w:multiLevelType w:val="multilevel"/>
    <w:tmpl w:val="52F881E4"/>
    <w:lvl w:ilvl="0">
      <w:start w:val="1"/>
      <w:numFmt w:val="decimal"/>
      <w:lvlText w:val="%1."/>
      <w:lvlJc w:val="left"/>
      <w:pPr>
        <w:tabs>
          <w:tab w:val="num" w:pos="360"/>
        </w:tabs>
        <w:ind w:left="360" w:hanging="360"/>
      </w:pPr>
      <w:rPr>
        <w:rFonts w:ascii="Garamond" w:eastAsia="Times New Roman" w:hAnsi="Garamond" w:cs="Arial"/>
      </w:rPr>
    </w:lvl>
    <w:lvl w:ilvl="1">
      <w:start w:val="1"/>
      <w:numFmt w:val="decimal"/>
      <w:lvlText w:val="%1.%2"/>
      <w:lvlJc w:val="left"/>
      <w:pPr>
        <w:tabs>
          <w:tab w:val="num" w:pos="360"/>
        </w:tabs>
        <w:ind w:left="360" w:hanging="360"/>
      </w:pPr>
      <w:rPr>
        <w:rFonts w:hint="default"/>
        <w:b w:val="0"/>
        <w:bCs w:val="0"/>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2" w15:restartNumberingAfterBreak="0">
    <w:nsid w:val="57B20CB0"/>
    <w:multiLevelType w:val="multilevel"/>
    <w:tmpl w:val="E1E83158"/>
    <w:styleLink w:val="WW8Num3"/>
    <w:lvl w:ilvl="0">
      <w:start w:val="1"/>
      <w:numFmt w:val="decimal"/>
      <w:lvlText w:val="%1."/>
      <w:lvlJc w:val="left"/>
      <w:rPr>
        <w:rFonts w:ascii="Symbol" w:hAnsi="Symbol" w:cs="Symbol"/>
        <w:sz w:val="24"/>
        <w:szCs w:val="24"/>
        <w:lang w:val="en-US"/>
      </w:rPr>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133" w15:restartNumberingAfterBreak="0">
    <w:nsid w:val="58DD580D"/>
    <w:multiLevelType w:val="multilevel"/>
    <w:tmpl w:val="7228056E"/>
    <w:styleLink w:val="WW8Num2"/>
    <w:lvl w:ilvl="0">
      <w:start w:val="1"/>
      <w:numFmt w:val="decimal"/>
      <w:lvlText w:val="%1."/>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4" w15:restartNumberingAfterBreak="0">
    <w:nsid w:val="595974FC"/>
    <w:multiLevelType w:val="multilevel"/>
    <w:tmpl w:val="4F9A31F8"/>
    <w:styleLink w:val="WW8Num23"/>
    <w:lvl w:ilvl="0">
      <w:start w:val="1"/>
      <w:numFmt w:val="upperRoman"/>
      <w:lvlText w:val="%1."/>
      <w:lvlJc w:val="left"/>
      <w:rPr>
        <w:rFonts w:ascii="Times New Roman" w:hAnsi="Times New Roman"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5" w15:restartNumberingAfterBreak="0">
    <w:nsid w:val="5B4C4400"/>
    <w:multiLevelType w:val="multilevel"/>
    <w:tmpl w:val="0CB4B5FC"/>
    <w:styleLink w:val="WW8Num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6" w15:restartNumberingAfterBreak="0">
    <w:nsid w:val="5B9933A3"/>
    <w:multiLevelType w:val="multilevel"/>
    <w:tmpl w:val="83549452"/>
    <w:name w:val="WWNum332"/>
    <w:lvl w:ilvl="0">
      <w:start w:val="4"/>
      <w:numFmt w:val="decimal"/>
      <w:lvlText w:val="%1."/>
      <w:lvlJc w:val="left"/>
      <w:pPr>
        <w:tabs>
          <w:tab w:val="num" w:pos="0"/>
        </w:tabs>
        <w:ind w:left="0" w:firstLine="0"/>
      </w:pPr>
      <w:rPr>
        <w:rFonts w:ascii="Garamond" w:hAnsi="Garamond" w:cs="Garamond" w:hint="default"/>
        <w:b w:val="0"/>
        <w:color w:val="000000"/>
      </w:rPr>
    </w:lvl>
    <w:lvl w:ilvl="1">
      <w:start w:val="1"/>
      <w:numFmt w:val="lowerLetter"/>
      <w:lvlText w:val="%2."/>
      <w:lvlJc w:val="left"/>
      <w:pPr>
        <w:tabs>
          <w:tab w:val="num" w:pos="0"/>
        </w:tabs>
        <w:ind w:left="0" w:firstLine="0"/>
      </w:pPr>
      <w:rPr>
        <w:rFonts w:hint="default"/>
      </w:rPr>
    </w:lvl>
    <w:lvl w:ilvl="2">
      <w:start w:val="1"/>
      <w:numFmt w:val="lowerRoman"/>
      <w:lvlText w:val="%3."/>
      <w:lvlJc w:val="right"/>
      <w:pPr>
        <w:tabs>
          <w:tab w:val="num" w:pos="0"/>
        </w:tabs>
        <w:ind w:left="0" w:firstLine="0"/>
      </w:pPr>
      <w:rPr>
        <w:rFonts w:hint="default"/>
      </w:rPr>
    </w:lvl>
    <w:lvl w:ilvl="3">
      <w:start w:val="1"/>
      <w:numFmt w:val="decimal"/>
      <w:lvlText w:val="%4."/>
      <w:lvlJc w:val="left"/>
      <w:pPr>
        <w:tabs>
          <w:tab w:val="num" w:pos="0"/>
        </w:tabs>
        <w:ind w:left="0" w:firstLine="0"/>
      </w:pPr>
      <w:rPr>
        <w:rFonts w:hint="default"/>
      </w:rPr>
    </w:lvl>
    <w:lvl w:ilvl="4">
      <w:start w:val="1"/>
      <w:numFmt w:val="lowerLetter"/>
      <w:lvlText w:val="%5."/>
      <w:lvlJc w:val="left"/>
      <w:pPr>
        <w:tabs>
          <w:tab w:val="num" w:pos="0"/>
        </w:tabs>
        <w:ind w:left="0" w:firstLine="0"/>
      </w:pPr>
      <w:rPr>
        <w:rFonts w:hint="default"/>
      </w:rPr>
    </w:lvl>
    <w:lvl w:ilvl="5">
      <w:start w:val="1"/>
      <w:numFmt w:val="lowerRoman"/>
      <w:lvlText w:val="%6."/>
      <w:lvlJc w:val="right"/>
      <w:pPr>
        <w:tabs>
          <w:tab w:val="num" w:pos="0"/>
        </w:tabs>
        <w:ind w:left="0" w:firstLine="0"/>
      </w:pPr>
      <w:rPr>
        <w:rFonts w:hint="default"/>
      </w:rPr>
    </w:lvl>
    <w:lvl w:ilvl="6">
      <w:start w:val="1"/>
      <w:numFmt w:val="decimal"/>
      <w:lvlText w:val="%7."/>
      <w:lvlJc w:val="left"/>
      <w:pPr>
        <w:tabs>
          <w:tab w:val="num" w:pos="0"/>
        </w:tabs>
        <w:ind w:left="0" w:firstLine="0"/>
      </w:pPr>
      <w:rPr>
        <w:rFonts w:hint="default"/>
      </w:rPr>
    </w:lvl>
    <w:lvl w:ilvl="7">
      <w:start w:val="1"/>
      <w:numFmt w:val="lowerLetter"/>
      <w:lvlText w:val="%8."/>
      <w:lvlJc w:val="left"/>
      <w:pPr>
        <w:tabs>
          <w:tab w:val="num" w:pos="0"/>
        </w:tabs>
        <w:ind w:left="0" w:firstLine="0"/>
      </w:pPr>
      <w:rPr>
        <w:rFonts w:hint="default"/>
      </w:rPr>
    </w:lvl>
    <w:lvl w:ilvl="8">
      <w:start w:val="1"/>
      <w:numFmt w:val="lowerRoman"/>
      <w:lvlText w:val="%9."/>
      <w:lvlJc w:val="right"/>
      <w:pPr>
        <w:tabs>
          <w:tab w:val="num" w:pos="0"/>
        </w:tabs>
        <w:ind w:left="0" w:firstLine="0"/>
      </w:pPr>
      <w:rPr>
        <w:rFonts w:hint="default"/>
      </w:rPr>
    </w:lvl>
  </w:abstractNum>
  <w:abstractNum w:abstractNumId="137" w15:restartNumberingAfterBreak="0">
    <w:nsid w:val="5BFA489B"/>
    <w:multiLevelType w:val="multilevel"/>
    <w:tmpl w:val="57640D02"/>
    <w:styleLink w:val="WW8Num10"/>
    <w:lvl w:ilvl="0">
      <w:start w:val="1"/>
      <w:numFmt w:val="decimal"/>
      <w:lvlText w:val="%1."/>
      <w:lvlJc w:val="left"/>
      <w:rPr>
        <w:rFonts w:ascii="Times New Roman" w:hAnsi="Times New Roman" w:cs="Times New Roman"/>
      </w:rPr>
    </w:lvl>
    <w:lvl w:ilvl="1">
      <w:start w:val="1"/>
      <w:numFmt w:val="decimal"/>
      <w:lvlText w:val="%1.%2"/>
      <w:lvlJc w:val="left"/>
      <w:rPr>
        <w:rFonts w:ascii="Courier New" w:hAnsi="Courier New" w:cs="Courier New"/>
      </w:rPr>
    </w:lvl>
    <w:lvl w:ilvl="2">
      <w:start w:val="1"/>
      <w:numFmt w:val="decimal"/>
      <w:lvlText w:val="%1.%2.%3"/>
      <w:lvlJc w:val="left"/>
      <w:rPr>
        <w:rFonts w:ascii="Courier New" w:hAnsi="Courier New" w:cs="Courier New"/>
      </w:rPr>
    </w:lvl>
    <w:lvl w:ilvl="3">
      <w:start w:val="1"/>
      <w:numFmt w:val="decimal"/>
      <w:lvlText w:val="%1.%2.%3.%4"/>
      <w:lvlJc w:val="left"/>
      <w:rPr>
        <w:rFonts w:ascii="Courier New" w:hAnsi="Courier New" w:cs="Courier New"/>
      </w:rPr>
    </w:lvl>
    <w:lvl w:ilvl="4">
      <w:start w:val="1"/>
      <w:numFmt w:val="decimal"/>
      <w:lvlText w:val="%1.%2.%3.%4.%5"/>
      <w:lvlJc w:val="left"/>
      <w:rPr>
        <w:rFonts w:ascii="Courier New" w:hAnsi="Courier New" w:cs="Courier New"/>
      </w:rPr>
    </w:lvl>
    <w:lvl w:ilvl="5">
      <w:start w:val="1"/>
      <w:numFmt w:val="decimal"/>
      <w:lvlText w:val="%1.%2.%3.%4.%5.%6"/>
      <w:lvlJc w:val="left"/>
      <w:rPr>
        <w:rFonts w:ascii="Courier New" w:hAnsi="Courier New" w:cs="Courier New"/>
      </w:rPr>
    </w:lvl>
    <w:lvl w:ilvl="6">
      <w:start w:val="1"/>
      <w:numFmt w:val="decimal"/>
      <w:lvlText w:val="%1.%2.%3.%4.%5.%6.%7"/>
      <w:lvlJc w:val="left"/>
      <w:rPr>
        <w:rFonts w:ascii="Courier New" w:hAnsi="Courier New" w:cs="Courier New"/>
      </w:rPr>
    </w:lvl>
    <w:lvl w:ilvl="7">
      <w:start w:val="1"/>
      <w:numFmt w:val="decimal"/>
      <w:lvlText w:val="%1.%2.%3.%4.%5.%6.%7.%8"/>
      <w:lvlJc w:val="left"/>
      <w:rPr>
        <w:rFonts w:ascii="Courier New" w:hAnsi="Courier New" w:cs="Courier New"/>
      </w:rPr>
    </w:lvl>
    <w:lvl w:ilvl="8">
      <w:start w:val="1"/>
      <w:numFmt w:val="decimal"/>
      <w:lvlText w:val="%1.%2.%3.%4.%5.%6.%7.%8.%9"/>
      <w:lvlJc w:val="left"/>
      <w:rPr>
        <w:rFonts w:ascii="Courier New" w:hAnsi="Courier New" w:cs="Courier New"/>
      </w:rPr>
    </w:lvl>
  </w:abstractNum>
  <w:abstractNum w:abstractNumId="138" w15:restartNumberingAfterBreak="0">
    <w:nsid w:val="5C740BA0"/>
    <w:multiLevelType w:val="multilevel"/>
    <w:tmpl w:val="3F66AAB2"/>
    <w:styleLink w:val="WWNum11"/>
    <w:lvl w:ilvl="0">
      <w:start w:val="1"/>
      <w:numFmt w:val="decimal"/>
      <w:lvlText w:val="§ %1"/>
      <w:lvlJc w:val="center"/>
      <w:rPr>
        <w:rFonts w:cs="Times New Roman"/>
      </w:rPr>
    </w:lvl>
    <w:lvl w:ilvl="1">
      <w:start w:val="1"/>
      <w:numFmt w:val="decimal"/>
      <w:lvlText w:val="%2."/>
      <w:lvlJc w:val="left"/>
      <w:rPr>
        <w:rFonts w:cs="Times New Roman"/>
        <w:b w:val="0"/>
        <w:sz w:val="20"/>
        <w:szCs w:val="20"/>
      </w:rPr>
    </w:lvl>
    <w:lvl w:ilvl="2">
      <w:start w:val="1"/>
      <w:numFmt w:val="decimal"/>
      <w:lvlText w:val="%1.%2.%3)"/>
      <w:lvlJc w:val="left"/>
      <w:rPr>
        <w:rFonts w:cs="Times New Roman"/>
      </w:rPr>
    </w:lvl>
    <w:lvl w:ilvl="3">
      <w:start w:val="1"/>
      <w:numFmt w:val="lowerLetter"/>
      <w:lvlText w:val="%1.%2.%3.%4)"/>
      <w:lvlJc w:val="left"/>
      <w:rPr>
        <w:rFonts w:cs="Times New Roman"/>
      </w:rPr>
    </w:lvl>
    <w:lvl w:ilvl="4">
      <w:numFmt w:val="bullet"/>
      <w:lvlText w:val="-"/>
      <w:lvlJc w:val="left"/>
      <w:rPr>
        <w:rFonts w:ascii="Times New Roman" w:hAnsi="Times New Roman" w:cs="Times New Roman"/>
        <w:color w:val="00000A"/>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39" w15:restartNumberingAfterBreak="0">
    <w:nsid w:val="5D696105"/>
    <w:multiLevelType w:val="multilevel"/>
    <w:tmpl w:val="6A829D1A"/>
    <w:lvl w:ilvl="0">
      <w:start w:val="27"/>
      <w:numFmt w:val="decimal"/>
      <w:lvlText w:val="%1"/>
      <w:lvlJc w:val="left"/>
      <w:pPr>
        <w:tabs>
          <w:tab w:val="num" w:pos="390"/>
        </w:tabs>
        <w:ind w:left="390" w:hanging="390"/>
      </w:pPr>
      <w:rPr>
        <w:rFonts w:hint="default"/>
        <w:b/>
      </w:rPr>
    </w:lvl>
    <w:lvl w:ilvl="1">
      <w:start w:val="1"/>
      <w:numFmt w:val="decimal"/>
      <w:lvlText w:val="%2."/>
      <w:lvlJc w:val="left"/>
      <w:pPr>
        <w:tabs>
          <w:tab w:val="num" w:pos="390"/>
        </w:tabs>
        <w:ind w:left="390" w:hanging="390"/>
      </w:pPr>
      <w:rPr>
        <w:rFonts w:ascii="Garamond" w:eastAsia="Times New Roman" w:hAnsi="Garamond" w:cs="Calibri"/>
        <w:b w:val="0"/>
        <w:bCs/>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40" w15:restartNumberingAfterBreak="0">
    <w:nsid w:val="5E5E113C"/>
    <w:multiLevelType w:val="multilevel"/>
    <w:tmpl w:val="BFAE126C"/>
    <w:styleLink w:val="WW8Num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1" w15:restartNumberingAfterBreak="0">
    <w:nsid w:val="60AC0343"/>
    <w:multiLevelType w:val="multilevel"/>
    <w:tmpl w:val="7E30987A"/>
    <w:styleLink w:val="WW8Num71"/>
    <w:lvl w:ilvl="0">
      <w:start w:val="3"/>
      <w:numFmt w:val="decimal"/>
      <w:lvlText w:val="%1)"/>
      <w:lvlJc w:val="left"/>
      <w:rPr>
        <w:rFonts w:ascii="Garamond" w:hAnsi="Garamond" w:cs="Garamond"/>
        <w:b/>
        <w:bCs/>
        <w:sz w:val="20"/>
        <w:szCs w:val="20"/>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142" w15:restartNumberingAfterBreak="0">
    <w:nsid w:val="62120A46"/>
    <w:multiLevelType w:val="hybridMultilevel"/>
    <w:tmpl w:val="AB7C25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3655BC4"/>
    <w:multiLevelType w:val="multilevel"/>
    <w:tmpl w:val="4DC0184A"/>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4" w15:restartNumberingAfterBreak="0">
    <w:nsid w:val="63B85334"/>
    <w:multiLevelType w:val="multilevel"/>
    <w:tmpl w:val="7452FC68"/>
    <w:styleLink w:val="WW8Num7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5" w15:restartNumberingAfterBreak="0">
    <w:nsid w:val="643A513E"/>
    <w:multiLevelType w:val="multilevel"/>
    <w:tmpl w:val="D6E46058"/>
    <w:styleLink w:val="WW8Num40"/>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46" w15:restartNumberingAfterBreak="0">
    <w:nsid w:val="64735D17"/>
    <w:multiLevelType w:val="multilevel"/>
    <w:tmpl w:val="0442A254"/>
    <w:styleLink w:val="WW8Num61"/>
    <w:lvl w:ilvl="0">
      <w:start w:val="1"/>
      <w:numFmt w:val="decimal"/>
      <w:lvlText w:val="%1."/>
      <w:lvlJc w:val="left"/>
      <w:rPr>
        <w:rFonts w:ascii="Garamond" w:hAnsi="Garamond" w:cs="Times New Roman"/>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7" w15:restartNumberingAfterBreak="0">
    <w:nsid w:val="64D20DA3"/>
    <w:multiLevelType w:val="multilevel"/>
    <w:tmpl w:val="A640607C"/>
    <w:styleLink w:val="WW8Num6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8" w15:restartNumberingAfterBreak="0">
    <w:nsid w:val="651F24AB"/>
    <w:multiLevelType w:val="multilevel"/>
    <w:tmpl w:val="CB1C9626"/>
    <w:styleLink w:val="WW8Num60"/>
    <w:lvl w:ilvl="0">
      <w:start w:val="1"/>
      <w:numFmt w:val="decimal"/>
      <w:lvlText w:val="%1."/>
      <w:lvlJc w:val="left"/>
      <w:rPr>
        <w:rFonts w:ascii="Garamond" w:hAnsi="Garamond" w:cs="Garamond"/>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9" w15:restartNumberingAfterBreak="0">
    <w:nsid w:val="653334E7"/>
    <w:multiLevelType w:val="multilevel"/>
    <w:tmpl w:val="6066AAFC"/>
    <w:styleLink w:val="WW8Num7"/>
    <w:lvl w:ilvl="0">
      <w:numFmt w:val="bullet"/>
      <w:pStyle w:val="Nagwek7"/>
      <w:lvlText w:val=""/>
      <w:lvlJc w:val="left"/>
      <w:rPr>
        <w:rFonts w:ascii="Symbol" w:hAnsi="Symbol" w:cs="Times New Roman"/>
        <w:sz w:val="20"/>
        <w:szCs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Times New Roman"/>
        <w:sz w:val="20"/>
        <w:szCs w:val="2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Times New Roman"/>
        <w:sz w:val="20"/>
        <w:szCs w:val="2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0" w15:restartNumberingAfterBreak="0">
    <w:nsid w:val="654B39C8"/>
    <w:multiLevelType w:val="multilevel"/>
    <w:tmpl w:val="C1D8357A"/>
    <w:styleLink w:val="WW8Num68"/>
    <w:lvl w:ilvl="0">
      <w:start w:val="1"/>
      <w:numFmt w:val="decimal"/>
      <w:lvlText w:val="%1)"/>
      <w:lvlJc w:val="left"/>
      <w:rPr>
        <w:rFonts w:ascii="Garamond" w:hAnsi="Garamond" w:cs="Times New Roman"/>
        <w:b/>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1" w15:restartNumberingAfterBreak="0">
    <w:nsid w:val="663725F6"/>
    <w:multiLevelType w:val="multilevel"/>
    <w:tmpl w:val="2F5A1BE0"/>
    <w:styleLink w:val="WW8Num50"/>
    <w:lvl w:ilvl="0">
      <w:numFmt w:val="bullet"/>
      <w:lvlText w:val=""/>
      <w:lvlJc w:val="left"/>
      <w:rPr>
        <w:rFonts w:ascii="Symbol" w:hAnsi="Symbol" w:cs="Symbol"/>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2" w15:restartNumberingAfterBreak="0">
    <w:nsid w:val="689D111A"/>
    <w:multiLevelType w:val="multilevel"/>
    <w:tmpl w:val="BF2A4D1A"/>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2"/>
      <w:numFmt w:val="upperRoman"/>
      <w:lvlText w:val="%4."/>
      <w:lvlJc w:val="left"/>
      <w:pPr>
        <w:tabs>
          <w:tab w:val="num" w:pos="3240"/>
        </w:tabs>
        <w:ind w:left="3240" w:hanging="72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6B8B767A"/>
    <w:multiLevelType w:val="multilevel"/>
    <w:tmpl w:val="4B3CC43C"/>
    <w:lvl w:ilvl="0">
      <w:start w:val="2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4" w15:restartNumberingAfterBreak="0">
    <w:nsid w:val="6BE15F7A"/>
    <w:multiLevelType w:val="multilevel"/>
    <w:tmpl w:val="17184C4A"/>
    <w:styleLink w:val="WW8Num33"/>
    <w:lvl w:ilvl="0">
      <w:start w:val="5"/>
      <w:numFmt w:val="decimal"/>
      <w:pStyle w:val="Nagwek71"/>
      <w:lvlText w:val="%1"/>
      <w:lvlJc w:val="left"/>
      <w:rPr>
        <w:rFonts w:ascii="Garamond" w:eastAsia="Garamond" w:hAnsi="Garamond" w:cs="Garamond"/>
        <w:sz w:val="20"/>
        <w:szCs w:val="20"/>
      </w:rPr>
    </w:lvl>
    <w:lvl w:ilvl="1">
      <w:start w:val="1"/>
      <w:numFmt w:val="decimal"/>
      <w:lvlText w:val="%1.%2"/>
      <w:lvlJc w:val="left"/>
      <w:rPr>
        <w:rFonts w:ascii="Garamond" w:eastAsia="Garamond" w:hAnsi="Garamond" w:cs="Garamond"/>
        <w:sz w:val="20"/>
        <w:szCs w:val="20"/>
      </w:rPr>
    </w:lvl>
    <w:lvl w:ilvl="2">
      <w:start w:val="1"/>
      <w:numFmt w:val="decimal"/>
      <w:lvlText w:val="%1.%2.%3"/>
      <w:lvlJc w:val="left"/>
      <w:rPr>
        <w:rFonts w:ascii="Garamond" w:eastAsia="Garamond" w:hAnsi="Garamond" w:cs="Garamond"/>
        <w:sz w:val="20"/>
        <w:szCs w:val="20"/>
      </w:rPr>
    </w:lvl>
    <w:lvl w:ilvl="3">
      <w:start w:val="1"/>
      <w:numFmt w:val="decimal"/>
      <w:lvlText w:val="%1.%2.%3.%4"/>
      <w:lvlJc w:val="left"/>
      <w:rPr>
        <w:rFonts w:ascii="Garamond" w:eastAsia="Garamond" w:hAnsi="Garamond" w:cs="Garamond"/>
        <w:sz w:val="20"/>
        <w:szCs w:val="20"/>
      </w:rPr>
    </w:lvl>
    <w:lvl w:ilvl="4">
      <w:start w:val="1"/>
      <w:numFmt w:val="decimal"/>
      <w:lvlText w:val="%1.%2.%3.%4.%5"/>
      <w:lvlJc w:val="left"/>
      <w:rPr>
        <w:rFonts w:ascii="Garamond" w:eastAsia="Garamond" w:hAnsi="Garamond" w:cs="Garamond"/>
        <w:sz w:val="20"/>
        <w:szCs w:val="20"/>
      </w:rPr>
    </w:lvl>
    <w:lvl w:ilvl="5">
      <w:start w:val="1"/>
      <w:numFmt w:val="decimal"/>
      <w:lvlText w:val="%1.%2.%3.%4.%5.%6"/>
      <w:lvlJc w:val="left"/>
      <w:rPr>
        <w:rFonts w:ascii="Garamond" w:eastAsia="Garamond" w:hAnsi="Garamond" w:cs="Garamond"/>
        <w:sz w:val="20"/>
        <w:szCs w:val="20"/>
      </w:rPr>
    </w:lvl>
    <w:lvl w:ilvl="6">
      <w:start w:val="1"/>
      <w:numFmt w:val="decimal"/>
      <w:lvlText w:val="%1.%2.%3.%4.%5.%6.%7"/>
      <w:lvlJc w:val="left"/>
      <w:rPr>
        <w:rFonts w:ascii="Garamond" w:eastAsia="Garamond" w:hAnsi="Garamond" w:cs="Garamond"/>
        <w:sz w:val="20"/>
        <w:szCs w:val="20"/>
      </w:rPr>
    </w:lvl>
    <w:lvl w:ilvl="7">
      <w:start w:val="1"/>
      <w:numFmt w:val="decimal"/>
      <w:lvlText w:val="%1.%2.%3.%4.%5.%6.%7.%8"/>
      <w:lvlJc w:val="left"/>
      <w:rPr>
        <w:rFonts w:ascii="Garamond" w:eastAsia="Garamond" w:hAnsi="Garamond" w:cs="Garamond"/>
        <w:sz w:val="20"/>
        <w:szCs w:val="20"/>
      </w:rPr>
    </w:lvl>
    <w:lvl w:ilvl="8">
      <w:start w:val="1"/>
      <w:numFmt w:val="decimal"/>
      <w:lvlText w:val="%1.%2.%3.%4.%5.%6.%7.%8.%9"/>
      <w:lvlJc w:val="left"/>
      <w:rPr>
        <w:rFonts w:ascii="Garamond" w:eastAsia="Garamond" w:hAnsi="Garamond" w:cs="Garamond"/>
        <w:sz w:val="20"/>
        <w:szCs w:val="20"/>
      </w:rPr>
    </w:lvl>
  </w:abstractNum>
  <w:abstractNum w:abstractNumId="155" w15:restartNumberingAfterBreak="0">
    <w:nsid w:val="6BE1633F"/>
    <w:multiLevelType w:val="multilevel"/>
    <w:tmpl w:val="8D406F2C"/>
    <w:lvl w:ilvl="0">
      <w:start w:val="2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6" w15:restartNumberingAfterBreak="0">
    <w:nsid w:val="6CFC3DBE"/>
    <w:multiLevelType w:val="multilevel"/>
    <w:tmpl w:val="BDA26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6DFC315E"/>
    <w:multiLevelType w:val="hybridMultilevel"/>
    <w:tmpl w:val="62249B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6ECC56CC"/>
    <w:multiLevelType w:val="multilevel"/>
    <w:tmpl w:val="1D5218F0"/>
    <w:styleLink w:val="WW8Num62"/>
    <w:lvl w:ilvl="0">
      <w:numFmt w:val="bullet"/>
      <w:lvlText w:val=""/>
      <w:lvlJc w:val="left"/>
      <w:rPr>
        <w:rFonts w:ascii="Symbol" w:hAnsi="Symbol" w:cs="Symbol"/>
        <w:sz w:val="20"/>
        <w:szCs w:val="20"/>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sz w:val="20"/>
        <w:szCs w:val="20"/>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sz w:val="20"/>
        <w:szCs w:val="20"/>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59" w15:restartNumberingAfterBreak="0">
    <w:nsid w:val="6F4A2F1B"/>
    <w:multiLevelType w:val="multilevel"/>
    <w:tmpl w:val="AD9CD692"/>
    <w:styleLink w:val="WW8Num51"/>
    <w:lvl w:ilvl="0">
      <w:start w:val="21"/>
      <w:numFmt w:val="decimal"/>
      <w:lvlText w:val="%1"/>
      <w:lvlJc w:val="left"/>
    </w:lvl>
    <w:lvl w:ilvl="1">
      <w:start w:val="1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60" w15:restartNumberingAfterBreak="0">
    <w:nsid w:val="752E48F2"/>
    <w:multiLevelType w:val="multilevel"/>
    <w:tmpl w:val="6FEC2950"/>
    <w:styleLink w:val="WW8Num21"/>
    <w:lvl w:ilvl="0">
      <w:start w:val="8"/>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1" w15:restartNumberingAfterBreak="0">
    <w:nsid w:val="75F7487F"/>
    <w:multiLevelType w:val="multilevel"/>
    <w:tmpl w:val="C23ADA2E"/>
    <w:styleLink w:val="WW8Num35"/>
    <w:lvl w:ilvl="0">
      <w:start w:val="1"/>
      <w:numFmt w:val="decimal"/>
      <w:pStyle w:val="Nagwek31"/>
      <w:lvlText w:val="%1)"/>
      <w:lvlJc w:val="left"/>
      <w:rPr>
        <w:rFonts w:cs="Times New Roman"/>
        <w:b/>
        <w:color w:val="000000"/>
      </w:rPr>
    </w:lvl>
    <w:lvl w:ilvl="1">
      <w:start w:val="1"/>
      <w:numFmt w:val="decimal"/>
      <w:lvlText w:val="%2."/>
      <w:lvlJc w:val="left"/>
      <w:rPr>
        <w:rFonts w:ascii="Calibri" w:hAnsi="Calibri" w:cs="Times New Roman"/>
        <w:b w:val="0"/>
        <w:bCs w:val="0"/>
        <w:color w:val="000000"/>
      </w:rPr>
    </w:lvl>
    <w:lvl w:ilvl="2">
      <w:start w:val="12"/>
      <w:numFmt w:val="decimal"/>
      <w:lvlText w:val="%3"/>
      <w:lvlJc w:val="left"/>
      <w:rPr>
        <w:rFonts w:cs="Times New Roman"/>
      </w:rPr>
    </w:lvl>
    <w:lvl w:ilvl="3">
      <w:start w:val="1"/>
      <w:numFmt w:val="decimal"/>
      <w:lvlText w:val="%4."/>
      <w:lvlJc w:val="left"/>
      <w:rPr>
        <w:rFonts w:cs="Times New Roman"/>
        <w:b w:val="0"/>
        <w:bCs w:val="0"/>
        <w:i w:val="0"/>
        <w:iCs w:val="0"/>
        <w:sz w:val="20"/>
        <w:szCs w:val="20"/>
      </w:rPr>
    </w:lvl>
    <w:lvl w:ilvl="4">
      <w:start w:val="1"/>
      <w:numFmt w:val="upperLetter"/>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2" w15:restartNumberingAfterBreak="0">
    <w:nsid w:val="77247D4B"/>
    <w:multiLevelType w:val="multilevel"/>
    <w:tmpl w:val="E30E4F16"/>
    <w:styleLink w:val="WWNum8"/>
    <w:lvl w:ilvl="0">
      <w:start w:val="1"/>
      <w:numFmt w:val="decimal"/>
      <w:lvlText w:val="§ %1"/>
      <w:lvlJc w:val="center"/>
      <w:rPr>
        <w:rFonts w:cs="Times New Roman"/>
        <w:color w:val="00000A"/>
      </w:rPr>
    </w:lvl>
    <w:lvl w:ilvl="1">
      <w:start w:val="1"/>
      <w:numFmt w:val="decimal"/>
      <w:lvlText w:val="%2."/>
      <w:lvlJc w:val="left"/>
      <w:rPr>
        <w:rFonts w:cs="Times New Roman"/>
        <w:b w:val="0"/>
        <w:sz w:val="20"/>
        <w:szCs w:val="20"/>
      </w:rPr>
    </w:lvl>
    <w:lvl w:ilvl="2">
      <w:start w:val="1"/>
      <w:numFmt w:val="decimal"/>
      <w:lvlText w:val="%1.%2.%3)"/>
      <w:lvlJc w:val="left"/>
      <w:rPr>
        <w:rFonts w:cs="Times New Roman"/>
      </w:rPr>
    </w:lvl>
    <w:lvl w:ilvl="3">
      <w:start w:val="1"/>
      <w:numFmt w:val="lowerLetter"/>
      <w:lvlText w:val="%1.%2.%3.%4)"/>
      <w:lvlJc w:val="left"/>
      <w:rPr>
        <w:rFonts w:cs="Times New Roman"/>
      </w:rPr>
    </w:lvl>
    <w:lvl w:ilvl="4">
      <w:numFmt w:val="bullet"/>
      <w:lvlText w:val="-"/>
      <w:lvlJc w:val="left"/>
      <w:rPr>
        <w:rFonts w:ascii="Times New Roman" w:hAnsi="Times New Roman" w:cs="Times New Roman"/>
        <w:color w:val="00000A"/>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63" w15:restartNumberingAfterBreak="0">
    <w:nsid w:val="77F7038A"/>
    <w:multiLevelType w:val="multilevel"/>
    <w:tmpl w:val="0ACEF434"/>
    <w:styleLink w:val="WW8Num57"/>
    <w:lvl w:ilvl="0">
      <w:start w:val="26"/>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164" w15:restartNumberingAfterBreak="0">
    <w:nsid w:val="79F21D70"/>
    <w:multiLevelType w:val="multilevel"/>
    <w:tmpl w:val="1ADCDB2C"/>
    <w:styleLink w:val="WW8Num67"/>
    <w:lvl w:ilvl="0">
      <w:start w:val="23"/>
      <w:numFmt w:val="decimal"/>
      <w:lvlText w:val="%1"/>
      <w:lvlJc w:val="left"/>
      <w:rPr>
        <w:rFonts w:ascii="Garamond" w:hAnsi="Garamond" w:cs="Garamond"/>
        <w:b/>
        <w:bCs/>
        <w:sz w:val="20"/>
        <w:szCs w:val="20"/>
      </w:rPr>
    </w:lvl>
    <w:lvl w:ilvl="1">
      <w:start w:val="1"/>
      <w:numFmt w:val="decimal"/>
      <w:lvlText w:val="%1.%2"/>
      <w:lvlJc w:val="left"/>
      <w:rPr>
        <w:rFonts w:ascii="Garamond" w:hAnsi="Garamond" w:cs="Garamond"/>
        <w:b/>
        <w:bCs/>
        <w:sz w:val="20"/>
        <w:szCs w:val="20"/>
      </w:rPr>
    </w:lvl>
    <w:lvl w:ilvl="2">
      <w:start w:val="1"/>
      <w:numFmt w:val="decimal"/>
      <w:lvlText w:val="%1.%2.%3"/>
      <w:lvlJc w:val="left"/>
      <w:rPr>
        <w:rFonts w:ascii="Garamond" w:hAnsi="Garamond" w:cs="Garamond"/>
        <w:b/>
        <w:bCs/>
        <w:sz w:val="20"/>
        <w:szCs w:val="20"/>
      </w:rPr>
    </w:lvl>
    <w:lvl w:ilvl="3">
      <w:start w:val="1"/>
      <w:numFmt w:val="decimal"/>
      <w:lvlText w:val="%1.%2.%3.%4"/>
      <w:lvlJc w:val="left"/>
      <w:rPr>
        <w:rFonts w:ascii="Garamond" w:hAnsi="Garamond" w:cs="Garamond"/>
        <w:b/>
        <w:bCs/>
        <w:sz w:val="20"/>
        <w:szCs w:val="20"/>
      </w:rPr>
    </w:lvl>
    <w:lvl w:ilvl="4">
      <w:start w:val="1"/>
      <w:numFmt w:val="decimal"/>
      <w:lvlText w:val="%1.%2.%3.%4.%5"/>
      <w:lvlJc w:val="left"/>
      <w:rPr>
        <w:rFonts w:ascii="Garamond" w:hAnsi="Garamond" w:cs="Garamond"/>
        <w:b/>
        <w:bCs/>
        <w:sz w:val="20"/>
        <w:szCs w:val="20"/>
      </w:rPr>
    </w:lvl>
    <w:lvl w:ilvl="5">
      <w:start w:val="1"/>
      <w:numFmt w:val="decimal"/>
      <w:lvlText w:val="%1.%2.%3.%4.%5.%6"/>
      <w:lvlJc w:val="left"/>
      <w:rPr>
        <w:rFonts w:ascii="Garamond" w:hAnsi="Garamond" w:cs="Garamond"/>
        <w:b/>
        <w:bCs/>
        <w:sz w:val="20"/>
        <w:szCs w:val="20"/>
      </w:rPr>
    </w:lvl>
    <w:lvl w:ilvl="6">
      <w:start w:val="1"/>
      <w:numFmt w:val="decimal"/>
      <w:lvlText w:val="%1.%2.%3.%4.%5.%6.%7"/>
      <w:lvlJc w:val="left"/>
      <w:rPr>
        <w:rFonts w:ascii="Garamond" w:hAnsi="Garamond" w:cs="Garamond"/>
        <w:b/>
        <w:bCs/>
        <w:sz w:val="20"/>
        <w:szCs w:val="20"/>
      </w:rPr>
    </w:lvl>
    <w:lvl w:ilvl="7">
      <w:start w:val="1"/>
      <w:numFmt w:val="decimal"/>
      <w:lvlText w:val="%1.%2.%3.%4.%5.%6.%7.%8"/>
      <w:lvlJc w:val="left"/>
      <w:rPr>
        <w:rFonts w:ascii="Garamond" w:hAnsi="Garamond" w:cs="Garamond"/>
        <w:b/>
        <w:bCs/>
        <w:sz w:val="20"/>
        <w:szCs w:val="20"/>
      </w:rPr>
    </w:lvl>
    <w:lvl w:ilvl="8">
      <w:start w:val="1"/>
      <w:numFmt w:val="decimal"/>
      <w:lvlText w:val="%1.%2.%3.%4.%5.%6.%7.%8.%9"/>
      <w:lvlJc w:val="left"/>
      <w:rPr>
        <w:rFonts w:ascii="Garamond" w:hAnsi="Garamond" w:cs="Garamond"/>
        <w:b/>
        <w:bCs/>
        <w:sz w:val="20"/>
        <w:szCs w:val="20"/>
      </w:rPr>
    </w:lvl>
  </w:abstractNum>
  <w:abstractNum w:abstractNumId="165" w15:restartNumberingAfterBreak="0">
    <w:nsid w:val="7A81693A"/>
    <w:multiLevelType w:val="multilevel"/>
    <w:tmpl w:val="39A8501E"/>
    <w:styleLink w:val="WW8Num4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6" w15:restartNumberingAfterBreak="0">
    <w:nsid w:val="7B8A1D35"/>
    <w:multiLevelType w:val="multilevel"/>
    <w:tmpl w:val="68982412"/>
    <w:styleLink w:val="WW8Num30"/>
    <w:lvl w:ilvl="0">
      <w:start w:val="1"/>
      <w:numFmt w:val="decimal"/>
      <w:lvlText w:val="%1)"/>
      <w:lvlJc w:val="left"/>
      <w:rPr>
        <w:rFonts w:ascii="Garamond" w:hAnsi="Garamond" w:cs="Garamond"/>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7" w15:restartNumberingAfterBreak="0">
    <w:nsid w:val="7C3300FF"/>
    <w:multiLevelType w:val="multilevel"/>
    <w:tmpl w:val="ED7EA0DC"/>
    <w:lvl w:ilvl="0">
      <w:start w:val="1"/>
      <w:numFmt w:val="decimal"/>
      <w:lvlText w:val="%1."/>
      <w:lvlJc w:val="left"/>
      <w:pPr>
        <w:tabs>
          <w:tab w:val="num" w:pos="0"/>
        </w:tabs>
        <w:ind w:left="785" w:hanging="360"/>
      </w:pPr>
    </w:lvl>
    <w:lvl w:ilvl="1">
      <w:numFmt w:val="bullet"/>
      <w:lvlText w:val="·"/>
      <w:lvlJc w:val="left"/>
      <w:pPr>
        <w:tabs>
          <w:tab w:val="num" w:pos="0"/>
        </w:tabs>
        <w:ind w:left="1800" w:hanging="720"/>
      </w:pPr>
      <w:rPr>
        <w:rFonts w:ascii="Times New Roman" w:hAnsi="Times New Roman" w:cs="Times New Roman"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8" w15:restartNumberingAfterBreak="0">
    <w:nsid w:val="7C4701F4"/>
    <w:multiLevelType w:val="multilevel"/>
    <w:tmpl w:val="4FACE8B6"/>
    <w:styleLink w:val="WWNum12"/>
    <w:lvl w:ilvl="0">
      <w:start w:val="1"/>
      <w:numFmt w:val="decimal"/>
      <w:lvlText w:val="§ %1"/>
      <w:lvlJc w:val="center"/>
      <w:rPr>
        <w:rFonts w:cs="Times New Roman"/>
      </w:rPr>
    </w:lvl>
    <w:lvl w:ilvl="1">
      <w:start w:val="1"/>
      <w:numFmt w:val="decimal"/>
      <w:lvlText w:val="%2."/>
      <w:lvlJc w:val="left"/>
      <w:rPr>
        <w:rFonts w:cs="Times New Roman"/>
        <w:b w:val="0"/>
      </w:rPr>
    </w:lvl>
    <w:lvl w:ilvl="2">
      <w:start w:val="1"/>
      <w:numFmt w:val="decimal"/>
      <w:lvlText w:val="%1.%2.%3)"/>
      <w:lvlJc w:val="left"/>
      <w:rPr>
        <w:rFonts w:cs="Times New Roman"/>
      </w:rPr>
    </w:lvl>
    <w:lvl w:ilvl="3">
      <w:start w:val="1"/>
      <w:numFmt w:val="lowerLetter"/>
      <w:lvlText w:val="%1.%2.%3.%4)"/>
      <w:lvlJc w:val="left"/>
      <w:rPr>
        <w:rFonts w:cs="Times New Roman"/>
      </w:rPr>
    </w:lvl>
    <w:lvl w:ilvl="4">
      <w:numFmt w:val="bullet"/>
      <w:lvlText w:val="-"/>
      <w:lvlJc w:val="left"/>
      <w:rPr>
        <w:rFonts w:ascii="Times New Roman" w:hAnsi="Times New Roman" w:cs="Times New Roman"/>
        <w:color w:val="00000A"/>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169" w15:restartNumberingAfterBreak="0">
    <w:nsid w:val="7C860394"/>
    <w:multiLevelType w:val="multilevel"/>
    <w:tmpl w:val="C2105554"/>
    <w:styleLink w:val="WW8Num49"/>
    <w:lvl w:ilvl="0">
      <w:start w:val="1"/>
      <w:numFmt w:val="upperRoman"/>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0" w15:restartNumberingAfterBreak="0">
    <w:nsid w:val="7D3A748C"/>
    <w:multiLevelType w:val="multilevel"/>
    <w:tmpl w:val="D84EA0EC"/>
    <w:styleLink w:val="WW8Num13"/>
    <w:lvl w:ilvl="0">
      <w:start w:val="1"/>
      <w:numFmt w:val="decimal"/>
      <w:lvlText w:val="%1"/>
      <w:lvlJc w:val="left"/>
      <w:rPr>
        <w:b/>
      </w:rPr>
    </w:lvl>
    <w:lvl w:ilvl="1">
      <w:start w:val="1"/>
      <w:numFmt w:val="decimal"/>
      <w:lvlText w:val="%1.%2"/>
      <w:lvlJc w:val="left"/>
      <w:rPr>
        <w:b/>
      </w:rPr>
    </w:lvl>
    <w:lvl w:ilvl="2">
      <w:start w:val="1"/>
      <w:numFmt w:val="decimal"/>
      <w:lvlText w:val="%1.%2.%3"/>
      <w:lvlJc w:val="left"/>
      <w:rPr>
        <w:b/>
      </w:rPr>
    </w:lvl>
    <w:lvl w:ilvl="3">
      <w:start w:val="1"/>
      <w:numFmt w:val="decimal"/>
      <w:lvlText w:val="%1.%2.%3.%4"/>
      <w:lvlJc w:val="left"/>
      <w:rPr>
        <w:b/>
      </w:rPr>
    </w:lvl>
    <w:lvl w:ilvl="4">
      <w:start w:val="1"/>
      <w:numFmt w:val="decimal"/>
      <w:lvlText w:val="%1.%2.%3.%4.%5"/>
      <w:lvlJc w:val="left"/>
      <w:rPr>
        <w:b/>
      </w:rPr>
    </w:lvl>
    <w:lvl w:ilvl="5">
      <w:start w:val="1"/>
      <w:numFmt w:val="decimal"/>
      <w:lvlText w:val="%1.%2.%3.%4.%5.%6"/>
      <w:lvlJc w:val="left"/>
      <w:rPr>
        <w:b/>
      </w:rPr>
    </w:lvl>
    <w:lvl w:ilvl="6">
      <w:start w:val="1"/>
      <w:numFmt w:val="decimal"/>
      <w:lvlText w:val="%1.%2.%3.%4.%5.%6.%7"/>
      <w:lvlJc w:val="left"/>
      <w:rPr>
        <w:b/>
      </w:rPr>
    </w:lvl>
    <w:lvl w:ilvl="7">
      <w:start w:val="1"/>
      <w:numFmt w:val="decimal"/>
      <w:lvlText w:val="%1.%2.%3.%4.%5.%6.%7.%8"/>
      <w:lvlJc w:val="left"/>
      <w:rPr>
        <w:b/>
      </w:rPr>
    </w:lvl>
    <w:lvl w:ilvl="8">
      <w:start w:val="1"/>
      <w:numFmt w:val="decimal"/>
      <w:lvlText w:val="%1.%2.%3.%4.%5.%6.%7.%8.%9"/>
      <w:lvlJc w:val="left"/>
      <w:rPr>
        <w:b/>
      </w:rPr>
    </w:lvl>
  </w:abstractNum>
  <w:abstractNum w:abstractNumId="171" w15:restartNumberingAfterBreak="0">
    <w:nsid w:val="7D8A65B1"/>
    <w:multiLevelType w:val="multilevel"/>
    <w:tmpl w:val="29A866AA"/>
    <w:styleLink w:val="WW8Num53"/>
    <w:lvl w:ilvl="0">
      <w:numFmt w:val="bullet"/>
      <w:lvlText w:val="*"/>
      <w:lvlJc w:val="left"/>
      <w:rPr>
        <w:rFonts w:ascii="Times New Roman" w:hAnsi="Times New Roman"/>
      </w:rPr>
    </w:lvl>
    <w:lvl w:ilvl="1">
      <w:numFmt w:val="decimal"/>
      <w:lvlText w:val="%2"/>
      <w:lvlJc w:val="left"/>
    </w:lvl>
    <w:lvl w:ilvl="2">
      <w:numFmt w:val="decimal"/>
      <w:lvlText w:val="%3"/>
      <w:lvlJc w:val="left"/>
    </w:lvl>
    <w:lvl w:ilvl="3">
      <w:numFmt w:val="decimal"/>
      <w:lvlText w:val="%4"/>
      <w:lvlJc w:val="left"/>
    </w:lvl>
    <w:lvl w:ilvl="4">
      <w:numFmt w:val="decimal"/>
      <w:lvlText w:val="%5"/>
      <w:lvlJc w:val="left"/>
    </w:lvl>
    <w:lvl w:ilvl="5">
      <w:numFmt w:val="decimal"/>
      <w:lvlText w:val="%6"/>
      <w:lvlJc w:val="left"/>
    </w:lvl>
    <w:lvl w:ilvl="6">
      <w:numFmt w:val="decimal"/>
      <w:lvlText w:val="%7"/>
      <w:lvlJc w:val="left"/>
    </w:lvl>
    <w:lvl w:ilvl="7">
      <w:numFmt w:val="decimal"/>
      <w:lvlText w:val="%8"/>
      <w:lvlJc w:val="left"/>
    </w:lvl>
    <w:lvl w:ilvl="8">
      <w:numFmt w:val="decimal"/>
      <w:lvlText w:val="%9"/>
      <w:lvlJc w:val="left"/>
    </w:lvl>
  </w:abstractNum>
  <w:abstractNum w:abstractNumId="172" w15:restartNumberingAfterBreak="0">
    <w:nsid w:val="7E1C45A2"/>
    <w:multiLevelType w:val="multilevel"/>
    <w:tmpl w:val="104691F8"/>
    <w:styleLink w:val="WW8Num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3" w15:restartNumberingAfterBreak="0">
    <w:nsid w:val="7E3044E0"/>
    <w:multiLevelType w:val="multilevel"/>
    <w:tmpl w:val="1736DD0A"/>
    <w:styleLink w:val="WWNum6"/>
    <w:lvl w:ilvl="0">
      <w:start w:val="1"/>
      <w:numFmt w:val="decimal"/>
      <w:lvlText w:val="%1."/>
      <w:lvlJc w:val="left"/>
      <w:rPr>
        <w:rFonts w:cs="Times New Roman"/>
        <w:b w:val="0"/>
        <w:bCs/>
        <w:iCs/>
        <w:color w:val="000000"/>
        <w:sz w:val="20"/>
        <w:szCs w:val="2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4" w15:restartNumberingAfterBreak="0">
    <w:nsid w:val="7F6529A7"/>
    <w:multiLevelType w:val="multilevel"/>
    <w:tmpl w:val="55643370"/>
    <w:styleLink w:val="WW8Num72"/>
    <w:lvl w:ilvl="0">
      <w:start w:val="11"/>
      <w:numFmt w:val="decimal"/>
      <w:lvlText w:val="%1"/>
      <w:lvlJc w:val="left"/>
      <w:rPr>
        <w:rFonts w:ascii="Garamond" w:hAnsi="Garamond" w:cs="Tahoma"/>
        <w:b/>
        <w:sz w:val="20"/>
        <w:szCs w:val="20"/>
      </w:rPr>
    </w:lvl>
    <w:lvl w:ilvl="1">
      <w:start w:val="1"/>
      <w:numFmt w:val="decimal"/>
      <w:lvlText w:val="%1.%2"/>
      <w:lvlJc w:val="left"/>
      <w:rPr>
        <w:rFonts w:ascii="Garamond" w:hAnsi="Garamond" w:cs="Tahoma"/>
        <w:b/>
        <w:sz w:val="20"/>
        <w:szCs w:val="20"/>
      </w:rPr>
    </w:lvl>
    <w:lvl w:ilvl="2">
      <w:start w:val="1"/>
      <w:numFmt w:val="decimal"/>
      <w:lvlText w:val="%1.%2.%3"/>
      <w:lvlJc w:val="left"/>
      <w:rPr>
        <w:rFonts w:ascii="Garamond" w:hAnsi="Garamond" w:cs="Tahoma"/>
        <w:b/>
        <w:sz w:val="20"/>
        <w:szCs w:val="20"/>
      </w:rPr>
    </w:lvl>
    <w:lvl w:ilvl="3">
      <w:start w:val="1"/>
      <w:numFmt w:val="decimal"/>
      <w:lvlText w:val="%1.%2.%3.%4"/>
      <w:lvlJc w:val="left"/>
      <w:rPr>
        <w:rFonts w:ascii="Garamond" w:hAnsi="Garamond" w:cs="Tahoma"/>
        <w:b/>
        <w:sz w:val="20"/>
        <w:szCs w:val="20"/>
      </w:rPr>
    </w:lvl>
    <w:lvl w:ilvl="4">
      <w:start w:val="1"/>
      <w:numFmt w:val="decimal"/>
      <w:lvlText w:val="%1.%2.%3.%4.%5"/>
      <w:lvlJc w:val="left"/>
      <w:rPr>
        <w:rFonts w:ascii="Garamond" w:hAnsi="Garamond" w:cs="Tahoma"/>
        <w:b/>
        <w:sz w:val="20"/>
        <w:szCs w:val="20"/>
      </w:rPr>
    </w:lvl>
    <w:lvl w:ilvl="5">
      <w:start w:val="1"/>
      <w:numFmt w:val="decimal"/>
      <w:lvlText w:val="%1.%2.%3.%4.%5.%6"/>
      <w:lvlJc w:val="left"/>
      <w:rPr>
        <w:rFonts w:ascii="Garamond" w:hAnsi="Garamond" w:cs="Tahoma"/>
        <w:b/>
        <w:sz w:val="20"/>
        <w:szCs w:val="20"/>
      </w:rPr>
    </w:lvl>
    <w:lvl w:ilvl="6">
      <w:start w:val="1"/>
      <w:numFmt w:val="decimal"/>
      <w:lvlText w:val="%1.%2.%3.%4.%5.%6.%7"/>
      <w:lvlJc w:val="left"/>
      <w:rPr>
        <w:rFonts w:ascii="Garamond" w:hAnsi="Garamond" w:cs="Tahoma"/>
        <w:b/>
        <w:sz w:val="20"/>
        <w:szCs w:val="20"/>
      </w:rPr>
    </w:lvl>
    <w:lvl w:ilvl="7">
      <w:start w:val="1"/>
      <w:numFmt w:val="decimal"/>
      <w:lvlText w:val="%1.%2.%3.%4.%5.%6.%7.%8"/>
      <w:lvlJc w:val="left"/>
      <w:rPr>
        <w:rFonts w:ascii="Garamond" w:hAnsi="Garamond" w:cs="Tahoma"/>
        <w:b/>
        <w:sz w:val="20"/>
        <w:szCs w:val="20"/>
      </w:rPr>
    </w:lvl>
    <w:lvl w:ilvl="8">
      <w:start w:val="1"/>
      <w:numFmt w:val="decimal"/>
      <w:lvlText w:val="%1.%2.%3.%4.%5.%6.%7.%8.%9"/>
      <w:lvlJc w:val="left"/>
      <w:rPr>
        <w:rFonts w:ascii="Garamond" w:hAnsi="Garamond" w:cs="Tahoma"/>
        <w:b/>
        <w:sz w:val="20"/>
        <w:szCs w:val="20"/>
      </w:rPr>
    </w:lvl>
  </w:abstractNum>
  <w:num w:numId="1" w16cid:durableId="2128771256">
    <w:abstractNumId w:val="127"/>
  </w:num>
  <w:num w:numId="2" w16cid:durableId="1895847255">
    <w:abstractNumId w:val="133"/>
  </w:num>
  <w:num w:numId="3" w16cid:durableId="878202517">
    <w:abstractNumId w:val="132"/>
  </w:num>
  <w:num w:numId="4" w16cid:durableId="1866404075">
    <w:abstractNumId w:val="103"/>
  </w:num>
  <w:num w:numId="5" w16cid:durableId="1137726047">
    <w:abstractNumId w:val="101"/>
  </w:num>
  <w:num w:numId="6" w16cid:durableId="1162352218">
    <w:abstractNumId w:val="121"/>
  </w:num>
  <w:num w:numId="7" w16cid:durableId="953943434">
    <w:abstractNumId w:val="149"/>
  </w:num>
  <w:num w:numId="8" w16cid:durableId="726074170">
    <w:abstractNumId w:val="81"/>
  </w:num>
  <w:num w:numId="9" w16cid:durableId="2129742289">
    <w:abstractNumId w:val="108"/>
  </w:num>
  <w:num w:numId="10" w16cid:durableId="530651828">
    <w:abstractNumId w:val="137"/>
  </w:num>
  <w:num w:numId="11" w16cid:durableId="358049751">
    <w:abstractNumId w:val="102"/>
  </w:num>
  <w:num w:numId="12" w16cid:durableId="2090886144">
    <w:abstractNumId w:val="100"/>
  </w:num>
  <w:num w:numId="13" w16cid:durableId="834880210">
    <w:abstractNumId w:val="170"/>
  </w:num>
  <w:num w:numId="14" w16cid:durableId="570232317">
    <w:abstractNumId w:val="73"/>
  </w:num>
  <w:num w:numId="15" w16cid:durableId="1174957376">
    <w:abstractNumId w:val="126"/>
  </w:num>
  <w:num w:numId="16" w16cid:durableId="1899590615">
    <w:abstractNumId w:val="92"/>
  </w:num>
  <w:num w:numId="17" w16cid:durableId="1064642609">
    <w:abstractNumId w:val="140"/>
  </w:num>
  <w:num w:numId="18" w16cid:durableId="441650327">
    <w:abstractNumId w:val="172"/>
  </w:num>
  <w:num w:numId="19" w16cid:durableId="1013262206">
    <w:abstractNumId w:val="87"/>
  </w:num>
  <w:num w:numId="20" w16cid:durableId="1232544286">
    <w:abstractNumId w:val="79"/>
  </w:num>
  <w:num w:numId="21" w16cid:durableId="569386261">
    <w:abstractNumId w:val="160"/>
  </w:num>
  <w:num w:numId="22" w16cid:durableId="1549150886">
    <w:abstractNumId w:val="99"/>
  </w:num>
  <w:num w:numId="23" w16cid:durableId="1816753841">
    <w:abstractNumId w:val="134"/>
  </w:num>
  <w:num w:numId="24" w16cid:durableId="960914319">
    <w:abstractNumId w:val="105"/>
  </w:num>
  <w:num w:numId="25" w16cid:durableId="843789103">
    <w:abstractNumId w:val="115"/>
  </w:num>
  <w:num w:numId="26" w16cid:durableId="1464076472">
    <w:abstractNumId w:val="106"/>
  </w:num>
  <w:num w:numId="27" w16cid:durableId="799955735">
    <w:abstractNumId w:val="88"/>
  </w:num>
  <w:num w:numId="28" w16cid:durableId="1461609115">
    <w:abstractNumId w:val="110"/>
  </w:num>
  <w:num w:numId="29" w16cid:durableId="347682040">
    <w:abstractNumId w:val="118"/>
  </w:num>
  <w:num w:numId="30" w16cid:durableId="1366558294">
    <w:abstractNumId w:val="166"/>
  </w:num>
  <w:num w:numId="31" w16cid:durableId="1017194352">
    <w:abstractNumId w:val="85"/>
  </w:num>
  <w:num w:numId="32" w16cid:durableId="530610623">
    <w:abstractNumId w:val="60"/>
  </w:num>
  <w:num w:numId="33" w16cid:durableId="1921793742">
    <w:abstractNumId w:val="154"/>
  </w:num>
  <w:num w:numId="34" w16cid:durableId="679352671">
    <w:abstractNumId w:val="76"/>
  </w:num>
  <w:num w:numId="35" w16cid:durableId="2121946947">
    <w:abstractNumId w:val="161"/>
  </w:num>
  <w:num w:numId="36" w16cid:durableId="1970697570">
    <w:abstractNumId w:val="135"/>
  </w:num>
  <w:num w:numId="37" w16cid:durableId="2125034412">
    <w:abstractNumId w:val="64"/>
  </w:num>
  <w:num w:numId="38" w16cid:durableId="1466199458">
    <w:abstractNumId w:val="125"/>
  </w:num>
  <w:num w:numId="39" w16cid:durableId="643855253">
    <w:abstractNumId w:val="66"/>
  </w:num>
  <w:num w:numId="40" w16cid:durableId="2100982514">
    <w:abstractNumId w:val="145"/>
  </w:num>
  <w:num w:numId="41" w16cid:durableId="76754329">
    <w:abstractNumId w:val="119"/>
  </w:num>
  <w:num w:numId="42" w16cid:durableId="1884634816">
    <w:abstractNumId w:val="95"/>
  </w:num>
  <w:num w:numId="43" w16cid:durableId="124929550">
    <w:abstractNumId w:val="165"/>
  </w:num>
  <w:num w:numId="44" w16cid:durableId="1372921921">
    <w:abstractNumId w:val="75"/>
  </w:num>
  <w:num w:numId="45" w16cid:durableId="644890725">
    <w:abstractNumId w:val="56"/>
  </w:num>
  <w:num w:numId="46" w16cid:durableId="921178061">
    <w:abstractNumId w:val="117"/>
  </w:num>
  <w:num w:numId="47" w16cid:durableId="1869445383">
    <w:abstractNumId w:val="129"/>
  </w:num>
  <w:num w:numId="48" w16cid:durableId="1486357253">
    <w:abstractNumId w:val="91"/>
  </w:num>
  <w:num w:numId="49" w16cid:durableId="79300800">
    <w:abstractNumId w:val="169"/>
  </w:num>
  <w:num w:numId="50" w16cid:durableId="1515414234">
    <w:abstractNumId w:val="151"/>
  </w:num>
  <w:num w:numId="51" w16cid:durableId="268204268">
    <w:abstractNumId w:val="159"/>
  </w:num>
  <w:num w:numId="52" w16cid:durableId="1459107667">
    <w:abstractNumId w:val="94"/>
  </w:num>
  <w:num w:numId="53" w16cid:durableId="382682466">
    <w:abstractNumId w:val="171"/>
  </w:num>
  <w:num w:numId="54" w16cid:durableId="208222432">
    <w:abstractNumId w:val="71"/>
  </w:num>
  <w:num w:numId="55" w16cid:durableId="626860925">
    <w:abstractNumId w:val="74"/>
  </w:num>
  <w:num w:numId="56" w16cid:durableId="458378543">
    <w:abstractNumId w:val="57"/>
  </w:num>
  <w:num w:numId="57" w16cid:durableId="1497912970">
    <w:abstractNumId w:val="163"/>
  </w:num>
  <w:num w:numId="58" w16cid:durableId="985940449">
    <w:abstractNumId w:val="55"/>
  </w:num>
  <w:num w:numId="59" w16cid:durableId="247421509">
    <w:abstractNumId w:val="122"/>
  </w:num>
  <w:num w:numId="60" w16cid:durableId="1109547711">
    <w:abstractNumId w:val="148"/>
  </w:num>
  <w:num w:numId="61" w16cid:durableId="250820205">
    <w:abstractNumId w:val="146"/>
  </w:num>
  <w:num w:numId="62" w16cid:durableId="792790329">
    <w:abstractNumId w:val="158"/>
  </w:num>
  <w:num w:numId="63" w16cid:durableId="459567363">
    <w:abstractNumId w:val="58"/>
  </w:num>
  <w:num w:numId="64" w16cid:durableId="1662155999">
    <w:abstractNumId w:val="82"/>
  </w:num>
  <w:num w:numId="65" w16cid:durableId="1254123049">
    <w:abstractNumId w:val="147"/>
  </w:num>
  <w:num w:numId="66" w16cid:durableId="1953440126">
    <w:abstractNumId w:val="59"/>
  </w:num>
  <w:num w:numId="67" w16cid:durableId="296222908">
    <w:abstractNumId w:val="164"/>
  </w:num>
  <w:num w:numId="68" w16cid:durableId="1545216661">
    <w:abstractNumId w:val="150"/>
  </w:num>
  <w:num w:numId="69" w16cid:durableId="1527862964">
    <w:abstractNumId w:val="68"/>
  </w:num>
  <w:num w:numId="70" w16cid:durableId="1990668777">
    <w:abstractNumId w:val="144"/>
  </w:num>
  <w:num w:numId="71" w16cid:durableId="46338851">
    <w:abstractNumId w:val="141"/>
  </w:num>
  <w:num w:numId="72" w16cid:durableId="1411192936">
    <w:abstractNumId w:val="174"/>
  </w:num>
  <w:num w:numId="73" w16cid:durableId="1835992938">
    <w:abstractNumId w:val="97"/>
  </w:num>
  <w:num w:numId="74" w16cid:durableId="380793245">
    <w:abstractNumId w:val="152"/>
  </w:num>
  <w:num w:numId="75" w16cid:durableId="1512837741">
    <w:abstractNumId w:val="1"/>
  </w:num>
  <w:num w:numId="76" w16cid:durableId="1747409929">
    <w:abstractNumId w:val="62"/>
  </w:num>
  <w:num w:numId="77" w16cid:durableId="2119835135">
    <w:abstractNumId w:val="72"/>
  </w:num>
  <w:num w:numId="78" w16cid:durableId="1775781189">
    <w:abstractNumId w:val="143"/>
  </w:num>
  <w:num w:numId="79" w16cid:durableId="539826265">
    <w:abstractNumId w:val="111"/>
  </w:num>
  <w:num w:numId="80" w16cid:durableId="1830169258">
    <w:abstractNumId w:val="131"/>
  </w:num>
  <w:num w:numId="81" w16cid:durableId="1900942650">
    <w:abstractNumId w:val="107"/>
  </w:num>
  <w:num w:numId="82" w16cid:durableId="2119904707">
    <w:abstractNumId w:val="77"/>
  </w:num>
  <w:num w:numId="83" w16cid:durableId="1491560796">
    <w:abstractNumId w:val="139"/>
  </w:num>
  <w:num w:numId="84" w16cid:durableId="986856040">
    <w:abstractNumId w:val="155"/>
  </w:num>
  <w:num w:numId="85" w16cid:durableId="902643520">
    <w:abstractNumId w:val="109"/>
  </w:num>
  <w:num w:numId="86" w16cid:durableId="1842427720">
    <w:abstractNumId w:val="130"/>
    <w:lvlOverride w:ilvl="0">
      <w:lvl w:ilvl="0">
        <w:start w:val="1"/>
        <w:numFmt w:val="decimal"/>
        <w:lvlText w:val="%1."/>
        <w:lvlJc w:val="left"/>
        <w:rPr>
          <w:rFonts w:ascii="Garamond" w:eastAsia="Garamond" w:hAnsi="Garamond" w:cs="Garamond"/>
          <w:b/>
          <w:bCs/>
          <w:sz w:val="20"/>
          <w:szCs w:val="20"/>
        </w:rPr>
      </w:lvl>
    </w:lvlOverride>
    <w:lvlOverride w:ilvl="1">
      <w:lvl w:ilvl="1">
        <w:start w:val="1"/>
        <w:numFmt w:val="decimal"/>
        <w:lvlText w:val="%1.%2."/>
        <w:lvlJc w:val="left"/>
        <w:rPr>
          <w:rFonts w:ascii="Garamond" w:hAnsi="Garamond" w:cs="Garamond"/>
          <w:b/>
          <w:bCs/>
          <w:color w:val="auto"/>
          <w:sz w:val="20"/>
          <w:szCs w:val="20"/>
          <w:lang w:val="en-US"/>
        </w:rPr>
      </w:lvl>
    </w:lvlOverride>
    <w:lvlOverride w:ilvl="2">
      <w:lvl w:ilvl="2">
        <w:start w:val="1"/>
        <w:numFmt w:val="decimal"/>
        <w:lvlText w:val="%1.%2.%3."/>
        <w:lvlJc w:val="left"/>
        <w:rPr>
          <w:rFonts w:ascii="Garamond" w:hAnsi="Garamond" w:cs="Garamond"/>
          <w:b/>
          <w:bCs/>
          <w:i w:val="0"/>
          <w:sz w:val="20"/>
          <w:szCs w:val="20"/>
          <w:lang w:val="en-US"/>
        </w:rPr>
      </w:lvl>
    </w:lvlOverride>
    <w:lvlOverride w:ilvl="3">
      <w:lvl w:ilvl="3">
        <w:start w:val="1"/>
        <w:numFmt w:val="decimal"/>
        <w:lvlText w:val="%1.%2.%3.%4."/>
        <w:lvlJc w:val="left"/>
        <w:rPr>
          <w:rFonts w:ascii="Garamond" w:hAnsi="Garamond" w:cs="Garamond"/>
          <w:b/>
          <w:bCs/>
          <w:sz w:val="20"/>
          <w:szCs w:val="20"/>
          <w:lang w:val="en-US"/>
        </w:rPr>
      </w:lvl>
    </w:lvlOverride>
    <w:lvlOverride w:ilvl="4">
      <w:lvl w:ilvl="4">
        <w:start w:val="1"/>
        <w:numFmt w:val="decimal"/>
        <w:lvlText w:val="%1.%2.%3.%4.%5."/>
        <w:lvlJc w:val="left"/>
        <w:rPr>
          <w:rFonts w:ascii="Garamond" w:hAnsi="Garamond" w:cs="Garamond"/>
          <w:b/>
          <w:bCs/>
          <w:sz w:val="20"/>
          <w:szCs w:val="20"/>
          <w:lang w:val="en-US"/>
        </w:rPr>
      </w:lvl>
    </w:lvlOverride>
    <w:lvlOverride w:ilvl="5">
      <w:lvl w:ilvl="5">
        <w:start w:val="1"/>
        <w:numFmt w:val="decimal"/>
        <w:lvlText w:val="%1.%2.%3.%4.%5.%6."/>
        <w:lvlJc w:val="left"/>
        <w:rPr>
          <w:rFonts w:ascii="Garamond" w:hAnsi="Garamond" w:cs="Garamond"/>
          <w:b/>
          <w:bCs/>
          <w:sz w:val="20"/>
          <w:szCs w:val="20"/>
          <w:lang w:val="en-US"/>
        </w:rPr>
      </w:lvl>
    </w:lvlOverride>
    <w:lvlOverride w:ilvl="6">
      <w:lvl w:ilvl="6">
        <w:start w:val="1"/>
        <w:numFmt w:val="decimal"/>
        <w:lvlText w:val="%1.%2.%3.%4.%5.%6.%7."/>
        <w:lvlJc w:val="left"/>
        <w:rPr>
          <w:rFonts w:ascii="Garamond" w:hAnsi="Garamond" w:cs="Garamond"/>
          <w:b/>
          <w:bCs/>
          <w:sz w:val="20"/>
          <w:szCs w:val="20"/>
          <w:lang w:val="en-US"/>
        </w:rPr>
      </w:lvl>
    </w:lvlOverride>
    <w:lvlOverride w:ilvl="7">
      <w:lvl w:ilvl="7">
        <w:start w:val="1"/>
        <w:numFmt w:val="decimal"/>
        <w:lvlText w:val="%1.%2.%3.%4.%5.%6.%7.%8."/>
        <w:lvlJc w:val="left"/>
        <w:rPr>
          <w:rFonts w:ascii="Garamond" w:hAnsi="Garamond" w:cs="Garamond"/>
          <w:b/>
          <w:bCs/>
          <w:sz w:val="20"/>
          <w:szCs w:val="20"/>
          <w:lang w:val="en-US"/>
        </w:rPr>
      </w:lvl>
    </w:lvlOverride>
    <w:lvlOverride w:ilvl="8">
      <w:lvl w:ilvl="8">
        <w:start w:val="1"/>
        <w:numFmt w:val="decimal"/>
        <w:lvlText w:val="%1.%2.%3.%4.%5.%6.%7.%8.%9."/>
        <w:lvlJc w:val="left"/>
        <w:rPr>
          <w:rFonts w:ascii="Garamond" w:hAnsi="Garamond" w:cs="Garamond"/>
          <w:b/>
          <w:bCs/>
          <w:sz w:val="20"/>
          <w:szCs w:val="20"/>
          <w:lang w:val="en-US"/>
        </w:rPr>
      </w:lvl>
    </w:lvlOverride>
  </w:num>
  <w:num w:numId="87" w16cid:durableId="294721047">
    <w:abstractNumId w:val="65"/>
  </w:num>
  <w:num w:numId="88" w16cid:durableId="554856732">
    <w:abstractNumId w:val="153"/>
  </w:num>
  <w:num w:numId="89" w16cid:durableId="498691334">
    <w:abstractNumId w:val="96"/>
  </w:num>
  <w:num w:numId="90" w16cid:durableId="1537114079">
    <w:abstractNumId w:val="173"/>
  </w:num>
  <w:num w:numId="91" w16cid:durableId="1644001704">
    <w:abstractNumId w:val="112"/>
  </w:num>
  <w:num w:numId="92" w16cid:durableId="37515267">
    <w:abstractNumId w:val="162"/>
  </w:num>
  <w:num w:numId="93" w16cid:durableId="1770467332">
    <w:abstractNumId w:val="93"/>
  </w:num>
  <w:num w:numId="94" w16cid:durableId="1459950788">
    <w:abstractNumId w:val="120"/>
  </w:num>
  <w:num w:numId="95" w16cid:durableId="1383094075">
    <w:abstractNumId w:val="61"/>
  </w:num>
  <w:num w:numId="96" w16cid:durableId="968360836">
    <w:abstractNumId w:val="138"/>
  </w:num>
  <w:num w:numId="97" w16cid:durableId="124127961">
    <w:abstractNumId w:val="67"/>
  </w:num>
  <w:num w:numId="98" w16cid:durableId="1782140731">
    <w:abstractNumId w:val="83"/>
  </w:num>
  <w:num w:numId="99" w16cid:durableId="1502965207">
    <w:abstractNumId w:val="168"/>
  </w:num>
  <w:num w:numId="100" w16cid:durableId="802231852">
    <w:abstractNumId w:val="63"/>
  </w:num>
  <w:num w:numId="101" w16cid:durableId="1481847490">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814255044">
    <w:abstractNumId w:val="116"/>
  </w:num>
  <w:num w:numId="103" w16cid:durableId="192501825">
    <w:abstractNumId w:val="78"/>
  </w:num>
  <w:num w:numId="104" w16cid:durableId="347144249">
    <w:abstractNumId w:val="42"/>
  </w:num>
  <w:num w:numId="105" w16cid:durableId="723140299">
    <w:abstractNumId w:val="44"/>
  </w:num>
  <w:num w:numId="106" w16cid:durableId="1018115081">
    <w:abstractNumId w:val="84"/>
  </w:num>
  <w:num w:numId="107" w16cid:durableId="139663586">
    <w:abstractNumId w:val="130"/>
  </w:num>
  <w:num w:numId="108" w16cid:durableId="986668797">
    <w:abstractNumId w:val="24"/>
  </w:num>
  <w:num w:numId="109" w16cid:durableId="1573928299">
    <w:abstractNumId w:val="28"/>
  </w:num>
  <w:num w:numId="110" w16cid:durableId="2026058648">
    <w:abstractNumId w:val="29"/>
  </w:num>
  <w:num w:numId="111" w16cid:durableId="2034069168">
    <w:abstractNumId w:val="30"/>
  </w:num>
  <w:num w:numId="112" w16cid:durableId="786196440">
    <w:abstractNumId w:val="31"/>
  </w:num>
  <w:num w:numId="113" w16cid:durableId="1542352932">
    <w:abstractNumId w:val="34"/>
  </w:num>
  <w:num w:numId="114" w16cid:durableId="1437090892">
    <w:abstractNumId w:val="35"/>
  </w:num>
  <w:num w:numId="115" w16cid:durableId="1574776529">
    <w:abstractNumId w:val="36"/>
  </w:num>
  <w:num w:numId="116" w16cid:durableId="1377312197">
    <w:abstractNumId w:val="37"/>
  </w:num>
  <w:num w:numId="117" w16cid:durableId="1401293677">
    <w:abstractNumId w:val="38"/>
  </w:num>
  <w:num w:numId="118" w16cid:durableId="2029986479">
    <w:abstractNumId w:val="114"/>
  </w:num>
  <w:num w:numId="119" w16cid:durableId="701057502">
    <w:abstractNumId w:val="98"/>
  </w:num>
  <w:num w:numId="120" w16cid:durableId="239214075">
    <w:abstractNumId w:val="142"/>
  </w:num>
  <w:num w:numId="121" w16cid:durableId="550724878">
    <w:abstractNumId w:val="130"/>
    <w:lvlOverride w:ilvl="0">
      <w:lvl w:ilvl="0">
        <w:start w:val="1"/>
        <w:numFmt w:val="decimal"/>
        <w:lvlText w:val="%1."/>
        <w:lvlJc w:val="left"/>
      </w:lvl>
    </w:lvlOverride>
    <w:lvlOverride w:ilvl="1">
      <w:lvl w:ilvl="1">
        <w:start w:val="1"/>
        <w:numFmt w:val="decimal"/>
        <w:lvlText w:val="%1.%2."/>
        <w:lvlJc w:val="left"/>
        <w:rPr>
          <w:rFonts w:ascii="Garamond" w:hAnsi="Garamond" w:cs="Garamond"/>
          <w:b/>
          <w:bCs/>
          <w:color w:val="auto"/>
          <w:sz w:val="20"/>
          <w:szCs w:val="20"/>
          <w:lang w:val="en-US"/>
        </w:rPr>
      </w:lvl>
    </w:lvlOverride>
    <w:lvlOverride w:ilvl="2">
      <w:lvl w:ilvl="2">
        <w:start w:val="1"/>
        <w:numFmt w:val="decimal"/>
        <w:lvlText w:val="%1.%2.%3."/>
        <w:lvlJc w:val="left"/>
        <w:rPr>
          <w:rFonts w:ascii="Garamond" w:hAnsi="Garamond" w:cs="Garamond"/>
          <w:b/>
          <w:bCs/>
          <w:i w:val="0"/>
          <w:sz w:val="20"/>
          <w:szCs w:val="20"/>
          <w:lang w:val="en-US"/>
        </w:rPr>
      </w:lvl>
    </w:lvlOverride>
    <w:lvlOverride w:ilvl="3">
      <w:lvl w:ilvl="3">
        <w:start w:val="1"/>
        <w:numFmt w:val="decimal"/>
        <w:lvlText w:val="%1.%2.%3.%4."/>
        <w:lvlJc w:val="left"/>
        <w:rPr>
          <w:rFonts w:ascii="Garamond" w:hAnsi="Garamond" w:cs="Garamond"/>
          <w:b/>
          <w:bCs/>
          <w:sz w:val="20"/>
          <w:szCs w:val="20"/>
          <w:lang w:val="en-US"/>
        </w:rPr>
      </w:lvl>
    </w:lvlOverride>
    <w:lvlOverride w:ilvl="4">
      <w:lvl w:ilvl="4">
        <w:start w:val="1"/>
        <w:numFmt w:val="decimal"/>
        <w:lvlText w:val="%1.%2.%3.%4.%5."/>
        <w:lvlJc w:val="left"/>
        <w:rPr>
          <w:rFonts w:ascii="Garamond" w:hAnsi="Garamond" w:cs="Garamond"/>
          <w:b/>
          <w:bCs/>
          <w:sz w:val="20"/>
          <w:szCs w:val="20"/>
          <w:lang w:val="en-US"/>
        </w:rPr>
      </w:lvl>
    </w:lvlOverride>
    <w:lvlOverride w:ilvl="5">
      <w:lvl w:ilvl="5">
        <w:start w:val="1"/>
        <w:numFmt w:val="decimal"/>
        <w:lvlText w:val="%1.%2.%3.%4.%5.%6."/>
        <w:lvlJc w:val="left"/>
        <w:rPr>
          <w:rFonts w:ascii="Garamond" w:hAnsi="Garamond" w:cs="Garamond"/>
          <w:b/>
          <w:bCs/>
          <w:sz w:val="20"/>
          <w:szCs w:val="20"/>
          <w:lang w:val="en-US"/>
        </w:rPr>
      </w:lvl>
    </w:lvlOverride>
    <w:lvlOverride w:ilvl="6">
      <w:lvl w:ilvl="6">
        <w:start w:val="1"/>
        <w:numFmt w:val="decimal"/>
        <w:lvlText w:val="%1.%2.%3.%4.%5.%6.%7."/>
        <w:lvlJc w:val="left"/>
        <w:rPr>
          <w:rFonts w:ascii="Garamond" w:hAnsi="Garamond" w:cs="Garamond"/>
          <w:b/>
          <w:bCs/>
          <w:sz w:val="20"/>
          <w:szCs w:val="20"/>
          <w:lang w:val="en-US"/>
        </w:rPr>
      </w:lvl>
    </w:lvlOverride>
    <w:lvlOverride w:ilvl="7">
      <w:lvl w:ilvl="7">
        <w:start w:val="1"/>
        <w:numFmt w:val="decimal"/>
        <w:lvlText w:val="%1.%2.%3.%4.%5.%6.%7.%8."/>
        <w:lvlJc w:val="left"/>
        <w:rPr>
          <w:rFonts w:ascii="Garamond" w:hAnsi="Garamond" w:cs="Garamond"/>
          <w:b/>
          <w:bCs/>
          <w:sz w:val="20"/>
          <w:szCs w:val="20"/>
          <w:lang w:val="en-US"/>
        </w:rPr>
      </w:lvl>
    </w:lvlOverride>
    <w:lvlOverride w:ilvl="8">
      <w:lvl w:ilvl="8">
        <w:start w:val="1"/>
        <w:numFmt w:val="decimal"/>
        <w:lvlText w:val="%1.%2.%3.%4.%5.%6.%7.%8.%9."/>
        <w:lvlJc w:val="left"/>
        <w:rPr>
          <w:rFonts w:ascii="Garamond" w:hAnsi="Garamond" w:cs="Garamond"/>
          <w:b/>
          <w:bCs/>
          <w:sz w:val="20"/>
          <w:szCs w:val="20"/>
          <w:lang w:val="en-US"/>
        </w:rPr>
      </w:lvl>
    </w:lvlOverride>
  </w:num>
  <w:num w:numId="122" w16cid:durableId="1170605399">
    <w:abstractNumId w:val="69"/>
  </w:num>
  <w:num w:numId="123" w16cid:durableId="827671544">
    <w:abstractNumId w:val="80"/>
  </w:num>
  <w:num w:numId="124" w16cid:durableId="736902989">
    <w:abstractNumId w:val="90"/>
  </w:num>
  <w:num w:numId="125" w16cid:durableId="773598486">
    <w:abstractNumId w:val="113"/>
  </w:num>
  <w:num w:numId="126" w16cid:durableId="1185557911">
    <w:abstractNumId w:val="0"/>
    <w:lvlOverride w:ilvl="0">
      <w:startOverride w:val="2"/>
    </w:lvlOverride>
  </w:num>
  <w:num w:numId="127" w16cid:durableId="506873203">
    <w:abstractNumId w:val="167"/>
  </w:num>
  <w:num w:numId="128" w16cid:durableId="1891844861">
    <w:abstractNumId w:val="70"/>
  </w:num>
  <w:num w:numId="129" w16cid:durableId="580598823">
    <w:abstractNumId w:val="128"/>
  </w:num>
  <w:num w:numId="130" w16cid:durableId="942566564">
    <w:abstractNumId w:val="156"/>
  </w:num>
  <w:num w:numId="131" w16cid:durableId="1011882633">
    <w:abstractNumId w:val="123"/>
  </w:num>
  <w:num w:numId="132" w16cid:durableId="1242182617">
    <w:abstractNumId w:val="33"/>
  </w:num>
  <w:num w:numId="133" w16cid:durableId="783234563">
    <w:abstractNumId w:val="89"/>
  </w:num>
  <w:num w:numId="134" w16cid:durableId="1107580878">
    <w:abstractNumId w:val="86"/>
  </w:num>
  <w:num w:numId="135" w16cid:durableId="393743929">
    <w:abstractNumId w:val="157"/>
  </w:num>
  <w:num w:numId="136" w16cid:durableId="1669289875">
    <w:abstractNumId w:val="104"/>
  </w:num>
  <w:num w:numId="137" w16cid:durableId="1189415184">
    <w:abstractNumId w:val="136"/>
  </w:num>
  <w:numIdMacAtCleanup w:val="1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cin Brańka">
    <w15:presenceInfo w15:providerId="Windows Live" w15:userId="996911c6006dd77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hyphenationZone w:val="425"/>
  <w:doNotShadeFormData/>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E5A"/>
    <w:rsid w:val="00000858"/>
    <w:rsid w:val="00003048"/>
    <w:rsid w:val="00005751"/>
    <w:rsid w:val="0000764E"/>
    <w:rsid w:val="00010249"/>
    <w:rsid w:val="00010C76"/>
    <w:rsid w:val="000126D8"/>
    <w:rsid w:val="0001485F"/>
    <w:rsid w:val="00017AAA"/>
    <w:rsid w:val="000204C6"/>
    <w:rsid w:val="00021808"/>
    <w:rsid w:val="00021971"/>
    <w:rsid w:val="00022A67"/>
    <w:rsid w:val="0002497E"/>
    <w:rsid w:val="000250B6"/>
    <w:rsid w:val="00025B1B"/>
    <w:rsid w:val="0002708F"/>
    <w:rsid w:val="00027403"/>
    <w:rsid w:val="00030C80"/>
    <w:rsid w:val="000328FB"/>
    <w:rsid w:val="00037B7A"/>
    <w:rsid w:val="000411A4"/>
    <w:rsid w:val="00042209"/>
    <w:rsid w:val="00042CD7"/>
    <w:rsid w:val="00043AB2"/>
    <w:rsid w:val="00044003"/>
    <w:rsid w:val="000476E2"/>
    <w:rsid w:val="0005093A"/>
    <w:rsid w:val="0005177A"/>
    <w:rsid w:val="00051EE3"/>
    <w:rsid w:val="00053F12"/>
    <w:rsid w:val="00053FD3"/>
    <w:rsid w:val="0005441F"/>
    <w:rsid w:val="00054CC4"/>
    <w:rsid w:val="00054E16"/>
    <w:rsid w:val="00054EDE"/>
    <w:rsid w:val="00055DD0"/>
    <w:rsid w:val="00057C9C"/>
    <w:rsid w:val="00057DB2"/>
    <w:rsid w:val="0006088F"/>
    <w:rsid w:val="0006133D"/>
    <w:rsid w:val="0006180C"/>
    <w:rsid w:val="0006310D"/>
    <w:rsid w:val="00063DE6"/>
    <w:rsid w:val="00065654"/>
    <w:rsid w:val="0006589D"/>
    <w:rsid w:val="0007009F"/>
    <w:rsid w:val="00071201"/>
    <w:rsid w:val="00071590"/>
    <w:rsid w:val="00072E2A"/>
    <w:rsid w:val="00075399"/>
    <w:rsid w:val="00076A0C"/>
    <w:rsid w:val="00076DDD"/>
    <w:rsid w:val="00077518"/>
    <w:rsid w:val="00077874"/>
    <w:rsid w:val="00077D1A"/>
    <w:rsid w:val="0008133F"/>
    <w:rsid w:val="000821B9"/>
    <w:rsid w:val="0008277E"/>
    <w:rsid w:val="00086721"/>
    <w:rsid w:val="00090220"/>
    <w:rsid w:val="00090882"/>
    <w:rsid w:val="00090FE2"/>
    <w:rsid w:val="00092FFD"/>
    <w:rsid w:val="000935F4"/>
    <w:rsid w:val="00094030"/>
    <w:rsid w:val="00094EBB"/>
    <w:rsid w:val="0009526B"/>
    <w:rsid w:val="0009577A"/>
    <w:rsid w:val="00096355"/>
    <w:rsid w:val="00097594"/>
    <w:rsid w:val="000978F6"/>
    <w:rsid w:val="000A1845"/>
    <w:rsid w:val="000A1BF9"/>
    <w:rsid w:val="000A1CC8"/>
    <w:rsid w:val="000A3290"/>
    <w:rsid w:val="000A3659"/>
    <w:rsid w:val="000A3D21"/>
    <w:rsid w:val="000A54D6"/>
    <w:rsid w:val="000A636C"/>
    <w:rsid w:val="000A690D"/>
    <w:rsid w:val="000A6C1F"/>
    <w:rsid w:val="000B016F"/>
    <w:rsid w:val="000B10DD"/>
    <w:rsid w:val="000B18AF"/>
    <w:rsid w:val="000B18DD"/>
    <w:rsid w:val="000B3376"/>
    <w:rsid w:val="000B364B"/>
    <w:rsid w:val="000B60E8"/>
    <w:rsid w:val="000B7BD6"/>
    <w:rsid w:val="000C1A91"/>
    <w:rsid w:val="000C24E7"/>
    <w:rsid w:val="000C2BD3"/>
    <w:rsid w:val="000C3339"/>
    <w:rsid w:val="000C55A0"/>
    <w:rsid w:val="000C712F"/>
    <w:rsid w:val="000C7C9A"/>
    <w:rsid w:val="000D0B85"/>
    <w:rsid w:val="000D1239"/>
    <w:rsid w:val="000D2291"/>
    <w:rsid w:val="000D288B"/>
    <w:rsid w:val="000D30C1"/>
    <w:rsid w:val="000D3C70"/>
    <w:rsid w:val="000D443E"/>
    <w:rsid w:val="000D646E"/>
    <w:rsid w:val="000D6EB2"/>
    <w:rsid w:val="000E1BE3"/>
    <w:rsid w:val="000E262F"/>
    <w:rsid w:val="000E27AE"/>
    <w:rsid w:val="000E2E33"/>
    <w:rsid w:val="000E3280"/>
    <w:rsid w:val="000E35EF"/>
    <w:rsid w:val="000E3944"/>
    <w:rsid w:val="000E3B20"/>
    <w:rsid w:val="000E4525"/>
    <w:rsid w:val="000E45A9"/>
    <w:rsid w:val="000E5011"/>
    <w:rsid w:val="000E52DC"/>
    <w:rsid w:val="000E5793"/>
    <w:rsid w:val="000E6876"/>
    <w:rsid w:val="000E7667"/>
    <w:rsid w:val="000F08F8"/>
    <w:rsid w:val="000F24A9"/>
    <w:rsid w:val="000F615B"/>
    <w:rsid w:val="000F6692"/>
    <w:rsid w:val="000F6D37"/>
    <w:rsid w:val="000F7C09"/>
    <w:rsid w:val="00104573"/>
    <w:rsid w:val="00104E78"/>
    <w:rsid w:val="0011066F"/>
    <w:rsid w:val="00110E88"/>
    <w:rsid w:val="0011173B"/>
    <w:rsid w:val="001135A4"/>
    <w:rsid w:val="001144ED"/>
    <w:rsid w:val="001149D7"/>
    <w:rsid w:val="0011554C"/>
    <w:rsid w:val="00116414"/>
    <w:rsid w:val="00117F03"/>
    <w:rsid w:val="00120164"/>
    <w:rsid w:val="0012023D"/>
    <w:rsid w:val="001206B8"/>
    <w:rsid w:val="001206EC"/>
    <w:rsid w:val="00122124"/>
    <w:rsid w:val="001228B9"/>
    <w:rsid w:val="0012439C"/>
    <w:rsid w:val="00124D20"/>
    <w:rsid w:val="00125459"/>
    <w:rsid w:val="0012554D"/>
    <w:rsid w:val="0012569D"/>
    <w:rsid w:val="0012612C"/>
    <w:rsid w:val="00126E7F"/>
    <w:rsid w:val="00131A0F"/>
    <w:rsid w:val="00133B28"/>
    <w:rsid w:val="00134EA6"/>
    <w:rsid w:val="0014015E"/>
    <w:rsid w:val="00142A17"/>
    <w:rsid w:val="001433F5"/>
    <w:rsid w:val="00143B35"/>
    <w:rsid w:val="00144B33"/>
    <w:rsid w:val="00144FFA"/>
    <w:rsid w:val="001460EB"/>
    <w:rsid w:val="00147E37"/>
    <w:rsid w:val="00150AF4"/>
    <w:rsid w:val="00150BA3"/>
    <w:rsid w:val="00151C90"/>
    <w:rsid w:val="0015218C"/>
    <w:rsid w:val="00153E03"/>
    <w:rsid w:val="00154114"/>
    <w:rsid w:val="00154A2B"/>
    <w:rsid w:val="00154E42"/>
    <w:rsid w:val="00155254"/>
    <w:rsid w:val="00156C1F"/>
    <w:rsid w:val="001579F3"/>
    <w:rsid w:val="00160727"/>
    <w:rsid w:val="00161B75"/>
    <w:rsid w:val="0016202A"/>
    <w:rsid w:val="001631D3"/>
    <w:rsid w:val="00163916"/>
    <w:rsid w:val="00163A22"/>
    <w:rsid w:val="001648BB"/>
    <w:rsid w:val="00165974"/>
    <w:rsid w:val="00165FC1"/>
    <w:rsid w:val="001671E3"/>
    <w:rsid w:val="00167249"/>
    <w:rsid w:val="001673FB"/>
    <w:rsid w:val="001718B5"/>
    <w:rsid w:val="00171B5D"/>
    <w:rsid w:val="00173DEE"/>
    <w:rsid w:val="00181D7D"/>
    <w:rsid w:val="00183E20"/>
    <w:rsid w:val="0018481C"/>
    <w:rsid w:val="00184AE2"/>
    <w:rsid w:val="00184EBB"/>
    <w:rsid w:val="00186BC1"/>
    <w:rsid w:val="00191BAC"/>
    <w:rsid w:val="00195819"/>
    <w:rsid w:val="00197452"/>
    <w:rsid w:val="001A1499"/>
    <w:rsid w:val="001A1A04"/>
    <w:rsid w:val="001A3E29"/>
    <w:rsid w:val="001A5C60"/>
    <w:rsid w:val="001B1382"/>
    <w:rsid w:val="001B30E8"/>
    <w:rsid w:val="001B4DC9"/>
    <w:rsid w:val="001B59AF"/>
    <w:rsid w:val="001B70EC"/>
    <w:rsid w:val="001B7197"/>
    <w:rsid w:val="001C05A9"/>
    <w:rsid w:val="001C1AB1"/>
    <w:rsid w:val="001C4087"/>
    <w:rsid w:val="001C5BA8"/>
    <w:rsid w:val="001C6A75"/>
    <w:rsid w:val="001D161D"/>
    <w:rsid w:val="001E06B5"/>
    <w:rsid w:val="001E1121"/>
    <w:rsid w:val="001E1C48"/>
    <w:rsid w:val="001E23BE"/>
    <w:rsid w:val="001E29BA"/>
    <w:rsid w:val="001E4322"/>
    <w:rsid w:val="001E524A"/>
    <w:rsid w:val="001E585A"/>
    <w:rsid w:val="001F190D"/>
    <w:rsid w:val="001F366A"/>
    <w:rsid w:val="001F367E"/>
    <w:rsid w:val="001F7E3A"/>
    <w:rsid w:val="00200F10"/>
    <w:rsid w:val="002020EF"/>
    <w:rsid w:val="0020286E"/>
    <w:rsid w:val="0020293E"/>
    <w:rsid w:val="00204888"/>
    <w:rsid w:val="00205021"/>
    <w:rsid w:val="00206DF3"/>
    <w:rsid w:val="0021018F"/>
    <w:rsid w:val="0021046D"/>
    <w:rsid w:val="00211142"/>
    <w:rsid w:val="00211164"/>
    <w:rsid w:val="0021349C"/>
    <w:rsid w:val="00213629"/>
    <w:rsid w:val="00215909"/>
    <w:rsid w:val="00215BFA"/>
    <w:rsid w:val="00215E72"/>
    <w:rsid w:val="0021716D"/>
    <w:rsid w:val="002209B5"/>
    <w:rsid w:val="0022330B"/>
    <w:rsid w:val="0022417A"/>
    <w:rsid w:val="00226FFA"/>
    <w:rsid w:val="00227141"/>
    <w:rsid w:val="00227B21"/>
    <w:rsid w:val="00227BE0"/>
    <w:rsid w:val="00234450"/>
    <w:rsid w:val="00240F99"/>
    <w:rsid w:val="002428B2"/>
    <w:rsid w:val="002441E9"/>
    <w:rsid w:val="002471E5"/>
    <w:rsid w:val="00251D87"/>
    <w:rsid w:val="0025217D"/>
    <w:rsid w:val="00254256"/>
    <w:rsid w:val="002562DB"/>
    <w:rsid w:val="00256B02"/>
    <w:rsid w:val="002579C8"/>
    <w:rsid w:val="0026245F"/>
    <w:rsid w:val="0026407B"/>
    <w:rsid w:val="0026659D"/>
    <w:rsid w:val="00266EA4"/>
    <w:rsid w:val="002678C3"/>
    <w:rsid w:val="00270395"/>
    <w:rsid w:val="0027138E"/>
    <w:rsid w:val="00272B40"/>
    <w:rsid w:val="00272C0F"/>
    <w:rsid w:val="00273267"/>
    <w:rsid w:val="00274062"/>
    <w:rsid w:val="00275406"/>
    <w:rsid w:val="00275B3A"/>
    <w:rsid w:val="002763EC"/>
    <w:rsid w:val="00276FB8"/>
    <w:rsid w:val="0028130E"/>
    <w:rsid w:val="00282436"/>
    <w:rsid w:val="00282709"/>
    <w:rsid w:val="00282B3D"/>
    <w:rsid w:val="002845BA"/>
    <w:rsid w:val="002866D0"/>
    <w:rsid w:val="0029016A"/>
    <w:rsid w:val="002909F4"/>
    <w:rsid w:val="00291201"/>
    <w:rsid w:val="002917C5"/>
    <w:rsid w:val="00293A12"/>
    <w:rsid w:val="00295B70"/>
    <w:rsid w:val="00296833"/>
    <w:rsid w:val="002A0664"/>
    <w:rsid w:val="002A0E61"/>
    <w:rsid w:val="002A256A"/>
    <w:rsid w:val="002A28B6"/>
    <w:rsid w:val="002A33A1"/>
    <w:rsid w:val="002A469F"/>
    <w:rsid w:val="002A5B55"/>
    <w:rsid w:val="002A5D92"/>
    <w:rsid w:val="002A6D8E"/>
    <w:rsid w:val="002B06B0"/>
    <w:rsid w:val="002B1DB2"/>
    <w:rsid w:val="002B4CAD"/>
    <w:rsid w:val="002B55D7"/>
    <w:rsid w:val="002B56B7"/>
    <w:rsid w:val="002B6A21"/>
    <w:rsid w:val="002B71C9"/>
    <w:rsid w:val="002C02B0"/>
    <w:rsid w:val="002C0A29"/>
    <w:rsid w:val="002C2198"/>
    <w:rsid w:val="002C31E5"/>
    <w:rsid w:val="002C4674"/>
    <w:rsid w:val="002C4A24"/>
    <w:rsid w:val="002C5994"/>
    <w:rsid w:val="002C6E58"/>
    <w:rsid w:val="002D02AB"/>
    <w:rsid w:val="002D1C33"/>
    <w:rsid w:val="002D30F6"/>
    <w:rsid w:val="002D3B17"/>
    <w:rsid w:val="002D40CD"/>
    <w:rsid w:val="002D55A7"/>
    <w:rsid w:val="002D5808"/>
    <w:rsid w:val="002D5E10"/>
    <w:rsid w:val="002D6B54"/>
    <w:rsid w:val="002D7745"/>
    <w:rsid w:val="002E01A5"/>
    <w:rsid w:val="002E0DEF"/>
    <w:rsid w:val="002E1F7E"/>
    <w:rsid w:val="002E2012"/>
    <w:rsid w:val="002E3185"/>
    <w:rsid w:val="002E3359"/>
    <w:rsid w:val="002E3F9A"/>
    <w:rsid w:val="002E4609"/>
    <w:rsid w:val="002E48F7"/>
    <w:rsid w:val="002E5204"/>
    <w:rsid w:val="002E6671"/>
    <w:rsid w:val="002E748B"/>
    <w:rsid w:val="002F05E9"/>
    <w:rsid w:val="002F096B"/>
    <w:rsid w:val="00300DCB"/>
    <w:rsid w:val="00300F86"/>
    <w:rsid w:val="00301559"/>
    <w:rsid w:val="00303449"/>
    <w:rsid w:val="00303890"/>
    <w:rsid w:val="003047A7"/>
    <w:rsid w:val="00304DFB"/>
    <w:rsid w:val="003051E8"/>
    <w:rsid w:val="00305360"/>
    <w:rsid w:val="003057B3"/>
    <w:rsid w:val="00306EE4"/>
    <w:rsid w:val="003105E7"/>
    <w:rsid w:val="00310F8A"/>
    <w:rsid w:val="0031102A"/>
    <w:rsid w:val="00311180"/>
    <w:rsid w:val="00311A50"/>
    <w:rsid w:val="003149BA"/>
    <w:rsid w:val="00317D09"/>
    <w:rsid w:val="00320911"/>
    <w:rsid w:val="00321825"/>
    <w:rsid w:val="003228F5"/>
    <w:rsid w:val="00326750"/>
    <w:rsid w:val="00326D12"/>
    <w:rsid w:val="00327725"/>
    <w:rsid w:val="00327EBE"/>
    <w:rsid w:val="00330D60"/>
    <w:rsid w:val="00331209"/>
    <w:rsid w:val="00331CC0"/>
    <w:rsid w:val="0033207F"/>
    <w:rsid w:val="00332ADC"/>
    <w:rsid w:val="00333ACD"/>
    <w:rsid w:val="00333C73"/>
    <w:rsid w:val="00333D1B"/>
    <w:rsid w:val="00333D34"/>
    <w:rsid w:val="00334D2B"/>
    <w:rsid w:val="0033550B"/>
    <w:rsid w:val="00336C29"/>
    <w:rsid w:val="003404D6"/>
    <w:rsid w:val="00341F8D"/>
    <w:rsid w:val="003421C8"/>
    <w:rsid w:val="00342360"/>
    <w:rsid w:val="00345259"/>
    <w:rsid w:val="003459BC"/>
    <w:rsid w:val="00345C63"/>
    <w:rsid w:val="00347C5B"/>
    <w:rsid w:val="00351C7C"/>
    <w:rsid w:val="00351C96"/>
    <w:rsid w:val="0035459E"/>
    <w:rsid w:val="00357258"/>
    <w:rsid w:val="0035725C"/>
    <w:rsid w:val="00357EC1"/>
    <w:rsid w:val="00360C2F"/>
    <w:rsid w:val="00361340"/>
    <w:rsid w:val="00361FAD"/>
    <w:rsid w:val="00364AD0"/>
    <w:rsid w:val="00366E80"/>
    <w:rsid w:val="00367199"/>
    <w:rsid w:val="0036774D"/>
    <w:rsid w:val="003678EA"/>
    <w:rsid w:val="00371326"/>
    <w:rsid w:val="00371CEE"/>
    <w:rsid w:val="00374116"/>
    <w:rsid w:val="00375B44"/>
    <w:rsid w:val="00377487"/>
    <w:rsid w:val="00382DDD"/>
    <w:rsid w:val="00384AEA"/>
    <w:rsid w:val="00385B20"/>
    <w:rsid w:val="00386A53"/>
    <w:rsid w:val="00387337"/>
    <w:rsid w:val="00390B59"/>
    <w:rsid w:val="0039232E"/>
    <w:rsid w:val="00392CD6"/>
    <w:rsid w:val="00396931"/>
    <w:rsid w:val="00397C45"/>
    <w:rsid w:val="003A0638"/>
    <w:rsid w:val="003A1052"/>
    <w:rsid w:val="003A118E"/>
    <w:rsid w:val="003A1B89"/>
    <w:rsid w:val="003A1FE6"/>
    <w:rsid w:val="003A3D89"/>
    <w:rsid w:val="003A5A65"/>
    <w:rsid w:val="003A6676"/>
    <w:rsid w:val="003A67C2"/>
    <w:rsid w:val="003B09C5"/>
    <w:rsid w:val="003B09F8"/>
    <w:rsid w:val="003B10A8"/>
    <w:rsid w:val="003B1C9E"/>
    <w:rsid w:val="003B33F1"/>
    <w:rsid w:val="003B363E"/>
    <w:rsid w:val="003B605A"/>
    <w:rsid w:val="003B6224"/>
    <w:rsid w:val="003B7998"/>
    <w:rsid w:val="003B7C16"/>
    <w:rsid w:val="003B7C39"/>
    <w:rsid w:val="003C059E"/>
    <w:rsid w:val="003C404B"/>
    <w:rsid w:val="003C4300"/>
    <w:rsid w:val="003C45B6"/>
    <w:rsid w:val="003C5D6F"/>
    <w:rsid w:val="003C7BA4"/>
    <w:rsid w:val="003D2C68"/>
    <w:rsid w:val="003D4CB1"/>
    <w:rsid w:val="003D55E6"/>
    <w:rsid w:val="003D6308"/>
    <w:rsid w:val="003D6314"/>
    <w:rsid w:val="003D774C"/>
    <w:rsid w:val="003E0C9E"/>
    <w:rsid w:val="003E1659"/>
    <w:rsid w:val="003E1A04"/>
    <w:rsid w:val="003E1F67"/>
    <w:rsid w:val="003E304A"/>
    <w:rsid w:val="003E3169"/>
    <w:rsid w:val="003E3775"/>
    <w:rsid w:val="003E4BCD"/>
    <w:rsid w:val="003E6732"/>
    <w:rsid w:val="003F0645"/>
    <w:rsid w:val="003F2B20"/>
    <w:rsid w:val="003F4156"/>
    <w:rsid w:val="003F429A"/>
    <w:rsid w:val="003F4384"/>
    <w:rsid w:val="003F62E8"/>
    <w:rsid w:val="003F77FD"/>
    <w:rsid w:val="00401537"/>
    <w:rsid w:val="00405B4A"/>
    <w:rsid w:val="004071C9"/>
    <w:rsid w:val="0041032F"/>
    <w:rsid w:val="004113BC"/>
    <w:rsid w:val="00411982"/>
    <w:rsid w:val="0041310A"/>
    <w:rsid w:val="00413ECB"/>
    <w:rsid w:val="0041578F"/>
    <w:rsid w:val="00415EFB"/>
    <w:rsid w:val="00416E18"/>
    <w:rsid w:val="0041756C"/>
    <w:rsid w:val="0042197B"/>
    <w:rsid w:val="00427521"/>
    <w:rsid w:val="00432768"/>
    <w:rsid w:val="00432B75"/>
    <w:rsid w:val="00432F3D"/>
    <w:rsid w:val="00435279"/>
    <w:rsid w:val="0043569D"/>
    <w:rsid w:val="004357A2"/>
    <w:rsid w:val="00436242"/>
    <w:rsid w:val="00436AC5"/>
    <w:rsid w:val="00440786"/>
    <w:rsid w:val="00442794"/>
    <w:rsid w:val="00442E59"/>
    <w:rsid w:val="004440C3"/>
    <w:rsid w:val="004448A2"/>
    <w:rsid w:val="00444955"/>
    <w:rsid w:val="00445323"/>
    <w:rsid w:val="00445742"/>
    <w:rsid w:val="00446164"/>
    <w:rsid w:val="00446393"/>
    <w:rsid w:val="00447806"/>
    <w:rsid w:val="00451D57"/>
    <w:rsid w:val="00452688"/>
    <w:rsid w:val="004534E9"/>
    <w:rsid w:val="00453D40"/>
    <w:rsid w:val="0045424B"/>
    <w:rsid w:val="0045490B"/>
    <w:rsid w:val="004555DA"/>
    <w:rsid w:val="004566A7"/>
    <w:rsid w:val="004611C3"/>
    <w:rsid w:val="00463BC1"/>
    <w:rsid w:val="004662EA"/>
    <w:rsid w:val="004663BD"/>
    <w:rsid w:val="00467AE3"/>
    <w:rsid w:val="004705DA"/>
    <w:rsid w:val="004707A0"/>
    <w:rsid w:val="00471E29"/>
    <w:rsid w:val="00472E85"/>
    <w:rsid w:val="0047739A"/>
    <w:rsid w:val="00477E25"/>
    <w:rsid w:val="004819FC"/>
    <w:rsid w:val="0048266A"/>
    <w:rsid w:val="00483FC3"/>
    <w:rsid w:val="00484EC4"/>
    <w:rsid w:val="00484FC2"/>
    <w:rsid w:val="00487A55"/>
    <w:rsid w:val="00487E26"/>
    <w:rsid w:val="00490914"/>
    <w:rsid w:val="00491D47"/>
    <w:rsid w:val="004950B6"/>
    <w:rsid w:val="004963CB"/>
    <w:rsid w:val="00497C90"/>
    <w:rsid w:val="004A1C0B"/>
    <w:rsid w:val="004A214D"/>
    <w:rsid w:val="004A3295"/>
    <w:rsid w:val="004A36FC"/>
    <w:rsid w:val="004A5330"/>
    <w:rsid w:val="004A7848"/>
    <w:rsid w:val="004B2C85"/>
    <w:rsid w:val="004B487A"/>
    <w:rsid w:val="004B4E49"/>
    <w:rsid w:val="004B6852"/>
    <w:rsid w:val="004B7335"/>
    <w:rsid w:val="004B7BEE"/>
    <w:rsid w:val="004C47D8"/>
    <w:rsid w:val="004C56C3"/>
    <w:rsid w:val="004C5ADB"/>
    <w:rsid w:val="004C75F4"/>
    <w:rsid w:val="004C77D5"/>
    <w:rsid w:val="004D02DC"/>
    <w:rsid w:val="004D1713"/>
    <w:rsid w:val="004D1776"/>
    <w:rsid w:val="004D2436"/>
    <w:rsid w:val="004D306F"/>
    <w:rsid w:val="004D3076"/>
    <w:rsid w:val="004D376A"/>
    <w:rsid w:val="004D51C6"/>
    <w:rsid w:val="004D62F8"/>
    <w:rsid w:val="004D7699"/>
    <w:rsid w:val="004E0E16"/>
    <w:rsid w:val="004E26B1"/>
    <w:rsid w:val="004E2D66"/>
    <w:rsid w:val="004E36F9"/>
    <w:rsid w:val="004E3B37"/>
    <w:rsid w:val="004E40CE"/>
    <w:rsid w:val="004E62DB"/>
    <w:rsid w:val="004E77CC"/>
    <w:rsid w:val="004F024E"/>
    <w:rsid w:val="004F1207"/>
    <w:rsid w:val="004F171E"/>
    <w:rsid w:val="004F2837"/>
    <w:rsid w:val="004F3043"/>
    <w:rsid w:val="004F31D9"/>
    <w:rsid w:val="004F33ED"/>
    <w:rsid w:val="004F3D26"/>
    <w:rsid w:val="004F4A06"/>
    <w:rsid w:val="004F7937"/>
    <w:rsid w:val="004F7F61"/>
    <w:rsid w:val="00500BA7"/>
    <w:rsid w:val="005017BC"/>
    <w:rsid w:val="00503D57"/>
    <w:rsid w:val="0050477C"/>
    <w:rsid w:val="0050596C"/>
    <w:rsid w:val="00511476"/>
    <w:rsid w:val="0051207F"/>
    <w:rsid w:val="00512ABF"/>
    <w:rsid w:val="00515922"/>
    <w:rsid w:val="00523CB0"/>
    <w:rsid w:val="005246D7"/>
    <w:rsid w:val="0052776C"/>
    <w:rsid w:val="005300B0"/>
    <w:rsid w:val="00530755"/>
    <w:rsid w:val="005309F4"/>
    <w:rsid w:val="00532812"/>
    <w:rsid w:val="005328F3"/>
    <w:rsid w:val="00533059"/>
    <w:rsid w:val="005359B8"/>
    <w:rsid w:val="005366AD"/>
    <w:rsid w:val="00537DF7"/>
    <w:rsid w:val="00541471"/>
    <w:rsid w:val="005414CD"/>
    <w:rsid w:val="00543703"/>
    <w:rsid w:val="00545064"/>
    <w:rsid w:val="0054524E"/>
    <w:rsid w:val="005452B3"/>
    <w:rsid w:val="00545A8A"/>
    <w:rsid w:val="00546314"/>
    <w:rsid w:val="00551054"/>
    <w:rsid w:val="00551E1E"/>
    <w:rsid w:val="0055248A"/>
    <w:rsid w:val="00552C28"/>
    <w:rsid w:val="00552C7C"/>
    <w:rsid w:val="00552F5D"/>
    <w:rsid w:val="00554A3F"/>
    <w:rsid w:val="00554A82"/>
    <w:rsid w:val="00554F7D"/>
    <w:rsid w:val="00555351"/>
    <w:rsid w:val="00555EE7"/>
    <w:rsid w:val="00556986"/>
    <w:rsid w:val="00557D8D"/>
    <w:rsid w:val="00560062"/>
    <w:rsid w:val="00560617"/>
    <w:rsid w:val="005609BE"/>
    <w:rsid w:val="00562098"/>
    <w:rsid w:val="0056294A"/>
    <w:rsid w:val="00562E3F"/>
    <w:rsid w:val="00563D7D"/>
    <w:rsid w:val="005660DC"/>
    <w:rsid w:val="00567F60"/>
    <w:rsid w:val="00573F0F"/>
    <w:rsid w:val="005770E5"/>
    <w:rsid w:val="00577354"/>
    <w:rsid w:val="00577653"/>
    <w:rsid w:val="005804B5"/>
    <w:rsid w:val="0058099F"/>
    <w:rsid w:val="00581BF1"/>
    <w:rsid w:val="00583AB6"/>
    <w:rsid w:val="00584039"/>
    <w:rsid w:val="0058454D"/>
    <w:rsid w:val="005852CC"/>
    <w:rsid w:val="00585FF6"/>
    <w:rsid w:val="005863C6"/>
    <w:rsid w:val="00586677"/>
    <w:rsid w:val="00587CAC"/>
    <w:rsid w:val="00590752"/>
    <w:rsid w:val="0059159C"/>
    <w:rsid w:val="00593BC3"/>
    <w:rsid w:val="0059484E"/>
    <w:rsid w:val="005948E3"/>
    <w:rsid w:val="005978B2"/>
    <w:rsid w:val="005A14BC"/>
    <w:rsid w:val="005A194F"/>
    <w:rsid w:val="005A1DB3"/>
    <w:rsid w:val="005A1F60"/>
    <w:rsid w:val="005A2646"/>
    <w:rsid w:val="005A498C"/>
    <w:rsid w:val="005A542B"/>
    <w:rsid w:val="005A588D"/>
    <w:rsid w:val="005A7165"/>
    <w:rsid w:val="005A79BC"/>
    <w:rsid w:val="005B0D80"/>
    <w:rsid w:val="005B0E3A"/>
    <w:rsid w:val="005B10E3"/>
    <w:rsid w:val="005B1807"/>
    <w:rsid w:val="005B1C7F"/>
    <w:rsid w:val="005B3BAE"/>
    <w:rsid w:val="005B505B"/>
    <w:rsid w:val="005B5C34"/>
    <w:rsid w:val="005B66D7"/>
    <w:rsid w:val="005B7BD1"/>
    <w:rsid w:val="005C3129"/>
    <w:rsid w:val="005C32DF"/>
    <w:rsid w:val="005C3D01"/>
    <w:rsid w:val="005C6682"/>
    <w:rsid w:val="005C7324"/>
    <w:rsid w:val="005C7C47"/>
    <w:rsid w:val="005C7D85"/>
    <w:rsid w:val="005D09B7"/>
    <w:rsid w:val="005D18CE"/>
    <w:rsid w:val="005D491C"/>
    <w:rsid w:val="005D5E98"/>
    <w:rsid w:val="005D6A97"/>
    <w:rsid w:val="005E00D1"/>
    <w:rsid w:val="005E042F"/>
    <w:rsid w:val="005E39AB"/>
    <w:rsid w:val="005E498D"/>
    <w:rsid w:val="005E4ABF"/>
    <w:rsid w:val="005E4B59"/>
    <w:rsid w:val="005E70EE"/>
    <w:rsid w:val="005F1735"/>
    <w:rsid w:val="005F5006"/>
    <w:rsid w:val="005F5ECD"/>
    <w:rsid w:val="005F6091"/>
    <w:rsid w:val="005F7F7D"/>
    <w:rsid w:val="006011E1"/>
    <w:rsid w:val="006019D4"/>
    <w:rsid w:val="00602B26"/>
    <w:rsid w:val="006039B8"/>
    <w:rsid w:val="00605824"/>
    <w:rsid w:val="00605BA7"/>
    <w:rsid w:val="00606DD9"/>
    <w:rsid w:val="006071C8"/>
    <w:rsid w:val="00607B09"/>
    <w:rsid w:val="00612049"/>
    <w:rsid w:val="0061355F"/>
    <w:rsid w:val="00614E75"/>
    <w:rsid w:val="0061506C"/>
    <w:rsid w:val="00622392"/>
    <w:rsid w:val="00630A70"/>
    <w:rsid w:val="00632F17"/>
    <w:rsid w:val="00633F1F"/>
    <w:rsid w:val="00634611"/>
    <w:rsid w:val="00635ED5"/>
    <w:rsid w:val="0063715E"/>
    <w:rsid w:val="006372E3"/>
    <w:rsid w:val="00640C2D"/>
    <w:rsid w:val="006413CA"/>
    <w:rsid w:val="00641436"/>
    <w:rsid w:val="006416D4"/>
    <w:rsid w:val="00642791"/>
    <w:rsid w:val="00643899"/>
    <w:rsid w:val="00643E09"/>
    <w:rsid w:val="006451BA"/>
    <w:rsid w:val="006465EB"/>
    <w:rsid w:val="00646D3D"/>
    <w:rsid w:val="00646E55"/>
    <w:rsid w:val="00647116"/>
    <w:rsid w:val="00647C5A"/>
    <w:rsid w:val="00650C98"/>
    <w:rsid w:val="00652CAC"/>
    <w:rsid w:val="006553EB"/>
    <w:rsid w:val="006577C1"/>
    <w:rsid w:val="00657E52"/>
    <w:rsid w:val="00660504"/>
    <w:rsid w:val="00662714"/>
    <w:rsid w:val="00663034"/>
    <w:rsid w:val="00664798"/>
    <w:rsid w:val="00664FE7"/>
    <w:rsid w:val="00665E03"/>
    <w:rsid w:val="00665E6F"/>
    <w:rsid w:val="00665FCF"/>
    <w:rsid w:val="00671993"/>
    <w:rsid w:val="0067226B"/>
    <w:rsid w:val="00675EB8"/>
    <w:rsid w:val="006767B2"/>
    <w:rsid w:val="00677427"/>
    <w:rsid w:val="0068021A"/>
    <w:rsid w:val="006807E4"/>
    <w:rsid w:val="00680E83"/>
    <w:rsid w:val="00681367"/>
    <w:rsid w:val="00682779"/>
    <w:rsid w:val="006829CB"/>
    <w:rsid w:val="0068336F"/>
    <w:rsid w:val="006923EA"/>
    <w:rsid w:val="00694750"/>
    <w:rsid w:val="0069506A"/>
    <w:rsid w:val="006A078A"/>
    <w:rsid w:val="006A2124"/>
    <w:rsid w:val="006A33A7"/>
    <w:rsid w:val="006A3582"/>
    <w:rsid w:val="006A4964"/>
    <w:rsid w:val="006A4E36"/>
    <w:rsid w:val="006A5322"/>
    <w:rsid w:val="006A5A1A"/>
    <w:rsid w:val="006A694D"/>
    <w:rsid w:val="006B07D0"/>
    <w:rsid w:val="006B1BE9"/>
    <w:rsid w:val="006B27B0"/>
    <w:rsid w:val="006B2B81"/>
    <w:rsid w:val="006B4512"/>
    <w:rsid w:val="006B4CB9"/>
    <w:rsid w:val="006B5AFD"/>
    <w:rsid w:val="006B6260"/>
    <w:rsid w:val="006B743F"/>
    <w:rsid w:val="006C1487"/>
    <w:rsid w:val="006C1B9D"/>
    <w:rsid w:val="006C3F9F"/>
    <w:rsid w:val="006C4E82"/>
    <w:rsid w:val="006C52A2"/>
    <w:rsid w:val="006C5F78"/>
    <w:rsid w:val="006C6800"/>
    <w:rsid w:val="006C686B"/>
    <w:rsid w:val="006C79DE"/>
    <w:rsid w:val="006C7A32"/>
    <w:rsid w:val="006D06C8"/>
    <w:rsid w:val="006D13B7"/>
    <w:rsid w:val="006D19BE"/>
    <w:rsid w:val="006D417B"/>
    <w:rsid w:val="006D5585"/>
    <w:rsid w:val="006D55EA"/>
    <w:rsid w:val="006D6100"/>
    <w:rsid w:val="006D6221"/>
    <w:rsid w:val="006E03E9"/>
    <w:rsid w:val="006E38E6"/>
    <w:rsid w:val="006E51AB"/>
    <w:rsid w:val="006E77BB"/>
    <w:rsid w:val="006F02EE"/>
    <w:rsid w:val="006F0864"/>
    <w:rsid w:val="006F0CA2"/>
    <w:rsid w:val="006F1007"/>
    <w:rsid w:val="006F1285"/>
    <w:rsid w:val="006F6A2A"/>
    <w:rsid w:val="006F705B"/>
    <w:rsid w:val="0070023D"/>
    <w:rsid w:val="00701194"/>
    <w:rsid w:val="00704A97"/>
    <w:rsid w:val="00705F63"/>
    <w:rsid w:val="007064F4"/>
    <w:rsid w:val="00706696"/>
    <w:rsid w:val="0070733F"/>
    <w:rsid w:val="00710FCB"/>
    <w:rsid w:val="007119BC"/>
    <w:rsid w:val="00712CEC"/>
    <w:rsid w:val="007132C8"/>
    <w:rsid w:val="00713682"/>
    <w:rsid w:val="00713E1B"/>
    <w:rsid w:val="00714670"/>
    <w:rsid w:val="007203D3"/>
    <w:rsid w:val="00720620"/>
    <w:rsid w:val="00721EA9"/>
    <w:rsid w:val="007220FC"/>
    <w:rsid w:val="00722C48"/>
    <w:rsid w:val="00725E3B"/>
    <w:rsid w:val="00725FAF"/>
    <w:rsid w:val="00726638"/>
    <w:rsid w:val="0072692D"/>
    <w:rsid w:val="00726A1C"/>
    <w:rsid w:val="007276B4"/>
    <w:rsid w:val="00731945"/>
    <w:rsid w:val="007321A1"/>
    <w:rsid w:val="007359A3"/>
    <w:rsid w:val="00736036"/>
    <w:rsid w:val="00736BDE"/>
    <w:rsid w:val="00736BE1"/>
    <w:rsid w:val="007370C1"/>
    <w:rsid w:val="007376BA"/>
    <w:rsid w:val="00737AA2"/>
    <w:rsid w:val="00737BD9"/>
    <w:rsid w:val="00737FBE"/>
    <w:rsid w:val="007420AF"/>
    <w:rsid w:val="0074235A"/>
    <w:rsid w:val="0074311E"/>
    <w:rsid w:val="00743EFF"/>
    <w:rsid w:val="00745E84"/>
    <w:rsid w:val="007522A4"/>
    <w:rsid w:val="007533A0"/>
    <w:rsid w:val="0075579B"/>
    <w:rsid w:val="00755CFC"/>
    <w:rsid w:val="00756EE0"/>
    <w:rsid w:val="007576FA"/>
    <w:rsid w:val="0076021D"/>
    <w:rsid w:val="00760CC9"/>
    <w:rsid w:val="007627E0"/>
    <w:rsid w:val="007634B3"/>
    <w:rsid w:val="007635E4"/>
    <w:rsid w:val="00763707"/>
    <w:rsid w:val="00764C91"/>
    <w:rsid w:val="00765157"/>
    <w:rsid w:val="00766FCD"/>
    <w:rsid w:val="007679D6"/>
    <w:rsid w:val="007702DF"/>
    <w:rsid w:val="007704B8"/>
    <w:rsid w:val="0077119E"/>
    <w:rsid w:val="0077165A"/>
    <w:rsid w:val="00775443"/>
    <w:rsid w:val="00776415"/>
    <w:rsid w:val="00776972"/>
    <w:rsid w:val="00776FBA"/>
    <w:rsid w:val="0078062E"/>
    <w:rsid w:val="00782D50"/>
    <w:rsid w:val="007866ED"/>
    <w:rsid w:val="007868FF"/>
    <w:rsid w:val="007907D2"/>
    <w:rsid w:val="00791501"/>
    <w:rsid w:val="00791959"/>
    <w:rsid w:val="00792029"/>
    <w:rsid w:val="00793975"/>
    <w:rsid w:val="00794693"/>
    <w:rsid w:val="00794E39"/>
    <w:rsid w:val="00796D80"/>
    <w:rsid w:val="007974B4"/>
    <w:rsid w:val="007A00CF"/>
    <w:rsid w:val="007A07BF"/>
    <w:rsid w:val="007A22DD"/>
    <w:rsid w:val="007A2571"/>
    <w:rsid w:val="007A26C1"/>
    <w:rsid w:val="007A3130"/>
    <w:rsid w:val="007A3C5E"/>
    <w:rsid w:val="007A3DD1"/>
    <w:rsid w:val="007A78D8"/>
    <w:rsid w:val="007B0979"/>
    <w:rsid w:val="007B14F3"/>
    <w:rsid w:val="007B1D5F"/>
    <w:rsid w:val="007B20AC"/>
    <w:rsid w:val="007B282C"/>
    <w:rsid w:val="007B2B7B"/>
    <w:rsid w:val="007C0D87"/>
    <w:rsid w:val="007C0D9A"/>
    <w:rsid w:val="007C3657"/>
    <w:rsid w:val="007C779B"/>
    <w:rsid w:val="007C7E80"/>
    <w:rsid w:val="007D1184"/>
    <w:rsid w:val="007D1610"/>
    <w:rsid w:val="007D1784"/>
    <w:rsid w:val="007D1A0D"/>
    <w:rsid w:val="007D4D85"/>
    <w:rsid w:val="007D4E14"/>
    <w:rsid w:val="007D5C72"/>
    <w:rsid w:val="007D5ECE"/>
    <w:rsid w:val="007E0504"/>
    <w:rsid w:val="007E0812"/>
    <w:rsid w:val="007E0D54"/>
    <w:rsid w:val="007E3A2D"/>
    <w:rsid w:val="007E580C"/>
    <w:rsid w:val="007E5D54"/>
    <w:rsid w:val="007E72B8"/>
    <w:rsid w:val="007F47C5"/>
    <w:rsid w:val="007F76AF"/>
    <w:rsid w:val="007F786F"/>
    <w:rsid w:val="007F788E"/>
    <w:rsid w:val="007F7D46"/>
    <w:rsid w:val="00800A2C"/>
    <w:rsid w:val="00801B9B"/>
    <w:rsid w:val="008034B9"/>
    <w:rsid w:val="00803B8F"/>
    <w:rsid w:val="008063E1"/>
    <w:rsid w:val="00807A09"/>
    <w:rsid w:val="00810A8A"/>
    <w:rsid w:val="00810C06"/>
    <w:rsid w:val="00811FA1"/>
    <w:rsid w:val="00812A72"/>
    <w:rsid w:val="00812D74"/>
    <w:rsid w:val="00813735"/>
    <w:rsid w:val="008138C3"/>
    <w:rsid w:val="00814E85"/>
    <w:rsid w:val="00815932"/>
    <w:rsid w:val="00815957"/>
    <w:rsid w:val="00816437"/>
    <w:rsid w:val="00817C6F"/>
    <w:rsid w:val="00817E9C"/>
    <w:rsid w:val="0082023B"/>
    <w:rsid w:val="008207F7"/>
    <w:rsid w:val="00821971"/>
    <w:rsid w:val="008219F8"/>
    <w:rsid w:val="00821EBD"/>
    <w:rsid w:val="008220BA"/>
    <w:rsid w:val="00822543"/>
    <w:rsid w:val="008232BC"/>
    <w:rsid w:val="00824B4B"/>
    <w:rsid w:val="00827F61"/>
    <w:rsid w:val="008305B3"/>
    <w:rsid w:val="008324AD"/>
    <w:rsid w:val="00832F36"/>
    <w:rsid w:val="00834E1A"/>
    <w:rsid w:val="008359CF"/>
    <w:rsid w:val="00842F30"/>
    <w:rsid w:val="008435C3"/>
    <w:rsid w:val="0084399E"/>
    <w:rsid w:val="00843CB8"/>
    <w:rsid w:val="008441F0"/>
    <w:rsid w:val="00844F6D"/>
    <w:rsid w:val="008478DF"/>
    <w:rsid w:val="00847A95"/>
    <w:rsid w:val="00847B11"/>
    <w:rsid w:val="00847DCB"/>
    <w:rsid w:val="00851144"/>
    <w:rsid w:val="00851727"/>
    <w:rsid w:val="008555A5"/>
    <w:rsid w:val="00855AFA"/>
    <w:rsid w:val="00855C74"/>
    <w:rsid w:val="00862186"/>
    <w:rsid w:val="008622F9"/>
    <w:rsid w:val="008630ED"/>
    <w:rsid w:val="00863306"/>
    <w:rsid w:val="00864EA2"/>
    <w:rsid w:val="0086520A"/>
    <w:rsid w:val="00867FB4"/>
    <w:rsid w:val="00870992"/>
    <w:rsid w:val="00871C45"/>
    <w:rsid w:val="00872B17"/>
    <w:rsid w:val="008730AA"/>
    <w:rsid w:val="00874E12"/>
    <w:rsid w:val="0088131F"/>
    <w:rsid w:val="00881706"/>
    <w:rsid w:val="0088586B"/>
    <w:rsid w:val="0088608F"/>
    <w:rsid w:val="008860A5"/>
    <w:rsid w:val="00886470"/>
    <w:rsid w:val="00890624"/>
    <w:rsid w:val="00890E53"/>
    <w:rsid w:val="0089190F"/>
    <w:rsid w:val="00891B40"/>
    <w:rsid w:val="00892816"/>
    <w:rsid w:val="00893A5B"/>
    <w:rsid w:val="00893C47"/>
    <w:rsid w:val="00895709"/>
    <w:rsid w:val="0089655E"/>
    <w:rsid w:val="008978C9"/>
    <w:rsid w:val="008A02A8"/>
    <w:rsid w:val="008A1B9E"/>
    <w:rsid w:val="008A2ECD"/>
    <w:rsid w:val="008A3CFB"/>
    <w:rsid w:val="008A509F"/>
    <w:rsid w:val="008A6AE3"/>
    <w:rsid w:val="008A7CBD"/>
    <w:rsid w:val="008B2C4C"/>
    <w:rsid w:val="008B2DEE"/>
    <w:rsid w:val="008B6362"/>
    <w:rsid w:val="008B6912"/>
    <w:rsid w:val="008B7B73"/>
    <w:rsid w:val="008C3038"/>
    <w:rsid w:val="008C3061"/>
    <w:rsid w:val="008C4DBF"/>
    <w:rsid w:val="008D2EC0"/>
    <w:rsid w:val="008D317D"/>
    <w:rsid w:val="008D5382"/>
    <w:rsid w:val="008D55B3"/>
    <w:rsid w:val="008D571F"/>
    <w:rsid w:val="008E0740"/>
    <w:rsid w:val="008E2297"/>
    <w:rsid w:val="008E37E2"/>
    <w:rsid w:val="008E3A0C"/>
    <w:rsid w:val="008E3FA3"/>
    <w:rsid w:val="008E5864"/>
    <w:rsid w:val="008F029A"/>
    <w:rsid w:val="008F1284"/>
    <w:rsid w:val="008F18E4"/>
    <w:rsid w:val="008F2220"/>
    <w:rsid w:val="008F256F"/>
    <w:rsid w:val="008F4B4D"/>
    <w:rsid w:val="008F50B5"/>
    <w:rsid w:val="009015F2"/>
    <w:rsid w:val="009018C4"/>
    <w:rsid w:val="00902AAF"/>
    <w:rsid w:val="00903F7F"/>
    <w:rsid w:val="009046AB"/>
    <w:rsid w:val="009065F9"/>
    <w:rsid w:val="0090684D"/>
    <w:rsid w:val="00910040"/>
    <w:rsid w:val="009109F7"/>
    <w:rsid w:val="009115AA"/>
    <w:rsid w:val="00911931"/>
    <w:rsid w:val="0091210F"/>
    <w:rsid w:val="0091419F"/>
    <w:rsid w:val="00915B7C"/>
    <w:rsid w:val="00915F20"/>
    <w:rsid w:val="00916CF9"/>
    <w:rsid w:val="00917074"/>
    <w:rsid w:val="009223D7"/>
    <w:rsid w:val="00922B17"/>
    <w:rsid w:val="00923447"/>
    <w:rsid w:val="00924075"/>
    <w:rsid w:val="00926342"/>
    <w:rsid w:val="00926A75"/>
    <w:rsid w:val="009276DF"/>
    <w:rsid w:val="00931396"/>
    <w:rsid w:val="00931AF6"/>
    <w:rsid w:val="009320BF"/>
    <w:rsid w:val="0093235F"/>
    <w:rsid w:val="00933540"/>
    <w:rsid w:val="00933572"/>
    <w:rsid w:val="0093483C"/>
    <w:rsid w:val="009353CB"/>
    <w:rsid w:val="00936FC1"/>
    <w:rsid w:val="009372A6"/>
    <w:rsid w:val="00937983"/>
    <w:rsid w:val="009404E3"/>
    <w:rsid w:val="00940DFF"/>
    <w:rsid w:val="00940EBC"/>
    <w:rsid w:val="00941C04"/>
    <w:rsid w:val="00944E84"/>
    <w:rsid w:val="00945242"/>
    <w:rsid w:val="00946146"/>
    <w:rsid w:val="00946EED"/>
    <w:rsid w:val="00947732"/>
    <w:rsid w:val="00950CD0"/>
    <w:rsid w:val="009511A8"/>
    <w:rsid w:val="00951B8C"/>
    <w:rsid w:val="00952C32"/>
    <w:rsid w:val="00952D48"/>
    <w:rsid w:val="00953045"/>
    <w:rsid w:val="0095373F"/>
    <w:rsid w:val="0095580B"/>
    <w:rsid w:val="00955F68"/>
    <w:rsid w:val="00956687"/>
    <w:rsid w:val="00957A81"/>
    <w:rsid w:val="00961AA5"/>
    <w:rsid w:val="00962016"/>
    <w:rsid w:val="00963E5A"/>
    <w:rsid w:val="0096475D"/>
    <w:rsid w:val="009656FA"/>
    <w:rsid w:val="0096614D"/>
    <w:rsid w:val="00967616"/>
    <w:rsid w:val="00970818"/>
    <w:rsid w:val="009730DC"/>
    <w:rsid w:val="009738BA"/>
    <w:rsid w:val="00981A36"/>
    <w:rsid w:val="00982192"/>
    <w:rsid w:val="00982298"/>
    <w:rsid w:val="0098380E"/>
    <w:rsid w:val="0098389C"/>
    <w:rsid w:val="00983B33"/>
    <w:rsid w:val="00983E07"/>
    <w:rsid w:val="00984340"/>
    <w:rsid w:val="00987279"/>
    <w:rsid w:val="00991861"/>
    <w:rsid w:val="00991D2D"/>
    <w:rsid w:val="00991EDC"/>
    <w:rsid w:val="00992F72"/>
    <w:rsid w:val="009930F7"/>
    <w:rsid w:val="009935B5"/>
    <w:rsid w:val="00994E7F"/>
    <w:rsid w:val="009975ED"/>
    <w:rsid w:val="009A08F8"/>
    <w:rsid w:val="009A0F09"/>
    <w:rsid w:val="009A13E1"/>
    <w:rsid w:val="009A16DF"/>
    <w:rsid w:val="009A24DA"/>
    <w:rsid w:val="009A31CD"/>
    <w:rsid w:val="009A546C"/>
    <w:rsid w:val="009A5D98"/>
    <w:rsid w:val="009A62D5"/>
    <w:rsid w:val="009A6DBA"/>
    <w:rsid w:val="009B017E"/>
    <w:rsid w:val="009B0384"/>
    <w:rsid w:val="009B3913"/>
    <w:rsid w:val="009B3F25"/>
    <w:rsid w:val="009B4115"/>
    <w:rsid w:val="009B5018"/>
    <w:rsid w:val="009B57A2"/>
    <w:rsid w:val="009B6101"/>
    <w:rsid w:val="009B711C"/>
    <w:rsid w:val="009B748B"/>
    <w:rsid w:val="009C2A1C"/>
    <w:rsid w:val="009C3D73"/>
    <w:rsid w:val="009C4302"/>
    <w:rsid w:val="009C4911"/>
    <w:rsid w:val="009C670A"/>
    <w:rsid w:val="009D0375"/>
    <w:rsid w:val="009D043D"/>
    <w:rsid w:val="009D09AC"/>
    <w:rsid w:val="009D0BF9"/>
    <w:rsid w:val="009D11FB"/>
    <w:rsid w:val="009D3360"/>
    <w:rsid w:val="009D56AE"/>
    <w:rsid w:val="009D5979"/>
    <w:rsid w:val="009E00DA"/>
    <w:rsid w:val="009E28D7"/>
    <w:rsid w:val="009E32E3"/>
    <w:rsid w:val="009E3496"/>
    <w:rsid w:val="009E36FD"/>
    <w:rsid w:val="009E5B5D"/>
    <w:rsid w:val="009F0F6B"/>
    <w:rsid w:val="009F4D58"/>
    <w:rsid w:val="009F5D79"/>
    <w:rsid w:val="009F60C1"/>
    <w:rsid w:val="009F6CC4"/>
    <w:rsid w:val="00A00A15"/>
    <w:rsid w:val="00A00E9F"/>
    <w:rsid w:val="00A012AB"/>
    <w:rsid w:val="00A034CA"/>
    <w:rsid w:val="00A04276"/>
    <w:rsid w:val="00A06B42"/>
    <w:rsid w:val="00A0720F"/>
    <w:rsid w:val="00A103FB"/>
    <w:rsid w:val="00A10AA7"/>
    <w:rsid w:val="00A10B16"/>
    <w:rsid w:val="00A133B1"/>
    <w:rsid w:val="00A149A8"/>
    <w:rsid w:val="00A16EAB"/>
    <w:rsid w:val="00A174CD"/>
    <w:rsid w:val="00A20035"/>
    <w:rsid w:val="00A20095"/>
    <w:rsid w:val="00A21531"/>
    <w:rsid w:val="00A22655"/>
    <w:rsid w:val="00A22E6F"/>
    <w:rsid w:val="00A2523E"/>
    <w:rsid w:val="00A25AAD"/>
    <w:rsid w:val="00A25D19"/>
    <w:rsid w:val="00A26026"/>
    <w:rsid w:val="00A31C8C"/>
    <w:rsid w:val="00A31CD0"/>
    <w:rsid w:val="00A32A11"/>
    <w:rsid w:val="00A34DB8"/>
    <w:rsid w:val="00A355CF"/>
    <w:rsid w:val="00A40CBA"/>
    <w:rsid w:val="00A413F4"/>
    <w:rsid w:val="00A44162"/>
    <w:rsid w:val="00A44CA6"/>
    <w:rsid w:val="00A46422"/>
    <w:rsid w:val="00A465E5"/>
    <w:rsid w:val="00A47669"/>
    <w:rsid w:val="00A519EE"/>
    <w:rsid w:val="00A52637"/>
    <w:rsid w:val="00A555EC"/>
    <w:rsid w:val="00A5584D"/>
    <w:rsid w:val="00A5607C"/>
    <w:rsid w:val="00A60E66"/>
    <w:rsid w:val="00A626B0"/>
    <w:rsid w:val="00A657BA"/>
    <w:rsid w:val="00A662EE"/>
    <w:rsid w:val="00A6660F"/>
    <w:rsid w:val="00A711EA"/>
    <w:rsid w:val="00A71C3D"/>
    <w:rsid w:val="00A721B4"/>
    <w:rsid w:val="00A7276F"/>
    <w:rsid w:val="00A73BF5"/>
    <w:rsid w:val="00A75839"/>
    <w:rsid w:val="00A7616E"/>
    <w:rsid w:val="00A769EC"/>
    <w:rsid w:val="00A77A8D"/>
    <w:rsid w:val="00A80562"/>
    <w:rsid w:val="00A81B19"/>
    <w:rsid w:val="00A82C24"/>
    <w:rsid w:val="00A83AF5"/>
    <w:rsid w:val="00A868B6"/>
    <w:rsid w:val="00A877ED"/>
    <w:rsid w:val="00A87DEB"/>
    <w:rsid w:val="00A909D0"/>
    <w:rsid w:val="00A95C53"/>
    <w:rsid w:val="00A968BF"/>
    <w:rsid w:val="00A96E6D"/>
    <w:rsid w:val="00AA1333"/>
    <w:rsid w:val="00AA308B"/>
    <w:rsid w:val="00AA31F1"/>
    <w:rsid w:val="00AA6151"/>
    <w:rsid w:val="00AA6DAA"/>
    <w:rsid w:val="00AA78E7"/>
    <w:rsid w:val="00AB038C"/>
    <w:rsid w:val="00AB0E7B"/>
    <w:rsid w:val="00AB0F8A"/>
    <w:rsid w:val="00AB1BBA"/>
    <w:rsid w:val="00AB1E83"/>
    <w:rsid w:val="00AB2CA0"/>
    <w:rsid w:val="00AB2D8E"/>
    <w:rsid w:val="00AB2E00"/>
    <w:rsid w:val="00AB36DC"/>
    <w:rsid w:val="00AB429A"/>
    <w:rsid w:val="00AB7C63"/>
    <w:rsid w:val="00AC1D5F"/>
    <w:rsid w:val="00AC31CC"/>
    <w:rsid w:val="00AC3308"/>
    <w:rsid w:val="00AC4E4F"/>
    <w:rsid w:val="00AC65C4"/>
    <w:rsid w:val="00AC7F3A"/>
    <w:rsid w:val="00AD1322"/>
    <w:rsid w:val="00AD1AC2"/>
    <w:rsid w:val="00AD2028"/>
    <w:rsid w:val="00AD3BAD"/>
    <w:rsid w:val="00AD4F01"/>
    <w:rsid w:val="00AD7A51"/>
    <w:rsid w:val="00AE1479"/>
    <w:rsid w:val="00AE1FDC"/>
    <w:rsid w:val="00AE2759"/>
    <w:rsid w:val="00AE27E7"/>
    <w:rsid w:val="00AE28AC"/>
    <w:rsid w:val="00AE2F47"/>
    <w:rsid w:val="00AE39F6"/>
    <w:rsid w:val="00AE5D13"/>
    <w:rsid w:val="00AF43CE"/>
    <w:rsid w:val="00AF63B0"/>
    <w:rsid w:val="00B034DA"/>
    <w:rsid w:val="00B043CA"/>
    <w:rsid w:val="00B0459B"/>
    <w:rsid w:val="00B05929"/>
    <w:rsid w:val="00B07AD0"/>
    <w:rsid w:val="00B14285"/>
    <w:rsid w:val="00B14AFF"/>
    <w:rsid w:val="00B16939"/>
    <w:rsid w:val="00B20352"/>
    <w:rsid w:val="00B2210F"/>
    <w:rsid w:val="00B23EA3"/>
    <w:rsid w:val="00B24C7C"/>
    <w:rsid w:val="00B25101"/>
    <w:rsid w:val="00B32D2D"/>
    <w:rsid w:val="00B32E6A"/>
    <w:rsid w:val="00B33113"/>
    <w:rsid w:val="00B33300"/>
    <w:rsid w:val="00B34DEA"/>
    <w:rsid w:val="00B35E19"/>
    <w:rsid w:val="00B35EE0"/>
    <w:rsid w:val="00B36554"/>
    <w:rsid w:val="00B36690"/>
    <w:rsid w:val="00B3780A"/>
    <w:rsid w:val="00B41693"/>
    <w:rsid w:val="00B41C54"/>
    <w:rsid w:val="00B41E19"/>
    <w:rsid w:val="00B42968"/>
    <w:rsid w:val="00B43791"/>
    <w:rsid w:val="00B47A84"/>
    <w:rsid w:val="00B50296"/>
    <w:rsid w:val="00B50711"/>
    <w:rsid w:val="00B527F7"/>
    <w:rsid w:val="00B52E67"/>
    <w:rsid w:val="00B536D7"/>
    <w:rsid w:val="00B552B0"/>
    <w:rsid w:val="00B55A0A"/>
    <w:rsid w:val="00B57221"/>
    <w:rsid w:val="00B57505"/>
    <w:rsid w:val="00B61DED"/>
    <w:rsid w:val="00B62840"/>
    <w:rsid w:val="00B6296E"/>
    <w:rsid w:val="00B643D5"/>
    <w:rsid w:val="00B66B71"/>
    <w:rsid w:val="00B70C42"/>
    <w:rsid w:val="00B711B1"/>
    <w:rsid w:val="00B73200"/>
    <w:rsid w:val="00B734D1"/>
    <w:rsid w:val="00B738C9"/>
    <w:rsid w:val="00B7392C"/>
    <w:rsid w:val="00B73D33"/>
    <w:rsid w:val="00B73EC5"/>
    <w:rsid w:val="00B75F6B"/>
    <w:rsid w:val="00B76CC4"/>
    <w:rsid w:val="00B800CD"/>
    <w:rsid w:val="00B81606"/>
    <w:rsid w:val="00B81808"/>
    <w:rsid w:val="00B82017"/>
    <w:rsid w:val="00B825F0"/>
    <w:rsid w:val="00B828DE"/>
    <w:rsid w:val="00B82FB4"/>
    <w:rsid w:val="00B83CFF"/>
    <w:rsid w:val="00B844B2"/>
    <w:rsid w:val="00B8687C"/>
    <w:rsid w:val="00B91B43"/>
    <w:rsid w:val="00B95054"/>
    <w:rsid w:val="00B95EA0"/>
    <w:rsid w:val="00B96359"/>
    <w:rsid w:val="00B96A90"/>
    <w:rsid w:val="00BA01AF"/>
    <w:rsid w:val="00BA0250"/>
    <w:rsid w:val="00BA3B50"/>
    <w:rsid w:val="00BA3C92"/>
    <w:rsid w:val="00BA4B0B"/>
    <w:rsid w:val="00BA4E0B"/>
    <w:rsid w:val="00BA4FFA"/>
    <w:rsid w:val="00BA6431"/>
    <w:rsid w:val="00BB1117"/>
    <w:rsid w:val="00BB1240"/>
    <w:rsid w:val="00BB6A0E"/>
    <w:rsid w:val="00BC0872"/>
    <w:rsid w:val="00BC2F22"/>
    <w:rsid w:val="00BC564F"/>
    <w:rsid w:val="00BC642D"/>
    <w:rsid w:val="00BC74F6"/>
    <w:rsid w:val="00BC7729"/>
    <w:rsid w:val="00BC7DF0"/>
    <w:rsid w:val="00BD0A74"/>
    <w:rsid w:val="00BD314A"/>
    <w:rsid w:val="00BD3F15"/>
    <w:rsid w:val="00BD45AC"/>
    <w:rsid w:val="00BD6D6D"/>
    <w:rsid w:val="00BE1362"/>
    <w:rsid w:val="00BE2B2D"/>
    <w:rsid w:val="00BE2E6D"/>
    <w:rsid w:val="00BE3D32"/>
    <w:rsid w:val="00BE4688"/>
    <w:rsid w:val="00BE4F96"/>
    <w:rsid w:val="00BE5AEA"/>
    <w:rsid w:val="00BE6896"/>
    <w:rsid w:val="00BE70A1"/>
    <w:rsid w:val="00BE7374"/>
    <w:rsid w:val="00BF02D4"/>
    <w:rsid w:val="00BF0E7D"/>
    <w:rsid w:val="00BF1D27"/>
    <w:rsid w:val="00BF2A57"/>
    <w:rsid w:val="00BF4D22"/>
    <w:rsid w:val="00BF59EB"/>
    <w:rsid w:val="00BF755A"/>
    <w:rsid w:val="00C00292"/>
    <w:rsid w:val="00C00BBF"/>
    <w:rsid w:val="00C0255B"/>
    <w:rsid w:val="00C04414"/>
    <w:rsid w:val="00C07C40"/>
    <w:rsid w:val="00C10FAD"/>
    <w:rsid w:val="00C1268C"/>
    <w:rsid w:val="00C12CCD"/>
    <w:rsid w:val="00C1382B"/>
    <w:rsid w:val="00C13A51"/>
    <w:rsid w:val="00C1401D"/>
    <w:rsid w:val="00C160E3"/>
    <w:rsid w:val="00C215A5"/>
    <w:rsid w:val="00C21F83"/>
    <w:rsid w:val="00C2531D"/>
    <w:rsid w:val="00C255C3"/>
    <w:rsid w:val="00C2658C"/>
    <w:rsid w:val="00C27A90"/>
    <w:rsid w:val="00C308E2"/>
    <w:rsid w:val="00C33FCC"/>
    <w:rsid w:val="00C34762"/>
    <w:rsid w:val="00C35DFE"/>
    <w:rsid w:val="00C378F7"/>
    <w:rsid w:val="00C41A7D"/>
    <w:rsid w:val="00C41ED6"/>
    <w:rsid w:val="00C4291A"/>
    <w:rsid w:val="00C431DC"/>
    <w:rsid w:val="00C43C4B"/>
    <w:rsid w:val="00C45CB0"/>
    <w:rsid w:val="00C468D4"/>
    <w:rsid w:val="00C46F09"/>
    <w:rsid w:val="00C50574"/>
    <w:rsid w:val="00C521CD"/>
    <w:rsid w:val="00C5225D"/>
    <w:rsid w:val="00C52DCB"/>
    <w:rsid w:val="00C54E43"/>
    <w:rsid w:val="00C553D6"/>
    <w:rsid w:val="00C55478"/>
    <w:rsid w:val="00C55990"/>
    <w:rsid w:val="00C57BB3"/>
    <w:rsid w:val="00C57C12"/>
    <w:rsid w:val="00C57D64"/>
    <w:rsid w:val="00C60A6F"/>
    <w:rsid w:val="00C63C78"/>
    <w:rsid w:val="00C6439E"/>
    <w:rsid w:val="00C65EF2"/>
    <w:rsid w:val="00C66F28"/>
    <w:rsid w:val="00C67E91"/>
    <w:rsid w:val="00C711C8"/>
    <w:rsid w:val="00C71A05"/>
    <w:rsid w:val="00C7333E"/>
    <w:rsid w:val="00C73666"/>
    <w:rsid w:val="00C73B33"/>
    <w:rsid w:val="00C75223"/>
    <w:rsid w:val="00C753B3"/>
    <w:rsid w:val="00C75592"/>
    <w:rsid w:val="00C755D9"/>
    <w:rsid w:val="00C75948"/>
    <w:rsid w:val="00C80E1A"/>
    <w:rsid w:val="00C8419A"/>
    <w:rsid w:val="00C879BD"/>
    <w:rsid w:val="00C90B91"/>
    <w:rsid w:val="00C91B29"/>
    <w:rsid w:val="00C92D1C"/>
    <w:rsid w:val="00C96B89"/>
    <w:rsid w:val="00C973D0"/>
    <w:rsid w:val="00CA0C8F"/>
    <w:rsid w:val="00CA0EDE"/>
    <w:rsid w:val="00CA23AA"/>
    <w:rsid w:val="00CA26B0"/>
    <w:rsid w:val="00CA3261"/>
    <w:rsid w:val="00CA3421"/>
    <w:rsid w:val="00CA3ABE"/>
    <w:rsid w:val="00CA5ECD"/>
    <w:rsid w:val="00CA7A22"/>
    <w:rsid w:val="00CA7CDB"/>
    <w:rsid w:val="00CB2169"/>
    <w:rsid w:val="00CB2F22"/>
    <w:rsid w:val="00CB4287"/>
    <w:rsid w:val="00CB6577"/>
    <w:rsid w:val="00CB6F6A"/>
    <w:rsid w:val="00CC0A5C"/>
    <w:rsid w:val="00CC1281"/>
    <w:rsid w:val="00CC2630"/>
    <w:rsid w:val="00CC5501"/>
    <w:rsid w:val="00CC6EDD"/>
    <w:rsid w:val="00CC70F3"/>
    <w:rsid w:val="00CD3229"/>
    <w:rsid w:val="00CD44DB"/>
    <w:rsid w:val="00CD6B2B"/>
    <w:rsid w:val="00CE11AE"/>
    <w:rsid w:val="00CE14A9"/>
    <w:rsid w:val="00CE1D60"/>
    <w:rsid w:val="00CE305A"/>
    <w:rsid w:val="00CE4957"/>
    <w:rsid w:val="00CE6F34"/>
    <w:rsid w:val="00CF0F22"/>
    <w:rsid w:val="00CF0FFC"/>
    <w:rsid w:val="00CF1BF5"/>
    <w:rsid w:val="00CF3151"/>
    <w:rsid w:val="00CF62AC"/>
    <w:rsid w:val="00CF6B3C"/>
    <w:rsid w:val="00D001DE"/>
    <w:rsid w:val="00D0264B"/>
    <w:rsid w:val="00D032EF"/>
    <w:rsid w:val="00D037FC"/>
    <w:rsid w:val="00D068C5"/>
    <w:rsid w:val="00D078C6"/>
    <w:rsid w:val="00D10485"/>
    <w:rsid w:val="00D12702"/>
    <w:rsid w:val="00D12D3A"/>
    <w:rsid w:val="00D15D71"/>
    <w:rsid w:val="00D201A5"/>
    <w:rsid w:val="00D208A3"/>
    <w:rsid w:val="00D20A6F"/>
    <w:rsid w:val="00D2253D"/>
    <w:rsid w:val="00D2266C"/>
    <w:rsid w:val="00D22EC5"/>
    <w:rsid w:val="00D2368D"/>
    <w:rsid w:val="00D24C26"/>
    <w:rsid w:val="00D25DAB"/>
    <w:rsid w:val="00D26D84"/>
    <w:rsid w:val="00D27F97"/>
    <w:rsid w:val="00D3113E"/>
    <w:rsid w:val="00D323F1"/>
    <w:rsid w:val="00D34B72"/>
    <w:rsid w:val="00D35E98"/>
    <w:rsid w:val="00D36487"/>
    <w:rsid w:val="00D3783D"/>
    <w:rsid w:val="00D40CC7"/>
    <w:rsid w:val="00D43E26"/>
    <w:rsid w:val="00D51CC2"/>
    <w:rsid w:val="00D51F3A"/>
    <w:rsid w:val="00D52241"/>
    <w:rsid w:val="00D54C76"/>
    <w:rsid w:val="00D560A0"/>
    <w:rsid w:val="00D60F38"/>
    <w:rsid w:val="00D658A4"/>
    <w:rsid w:val="00D65F4E"/>
    <w:rsid w:val="00D7072B"/>
    <w:rsid w:val="00D7136D"/>
    <w:rsid w:val="00D7141E"/>
    <w:rsid w:val="00D73835"/>
    <w:rsid w:val="00D73ED3"/>
    <w:rsid w:val="00D74816"/>
    <w:rsid w:val="00D7508D"/>
    <w:rsid w:val="00D753F1"/>
    <w:rsid w:val="00D756E1"/>
    <w:rsid w:val="00D75AAE"/>
    <w:rsid w:val="00D76BCC"/>
    <w:rsid w:val="00D771AB"/>
    <w:rsid w:val="00D806CA"/>
    <w:rsid w:val="00D80B3F"/>
    <w:rsid w:val="00D81BFF"/>
    <w:rsid w:val="00D82F26"/>
    <w:rsid w:val="00D839F8"/>
    <w:rsid w:val="00D8712B"/>
    <w:rsid w:val="00D874B6"/>
    <w:rsid w:val="00D917F3"/>
    <w:rsid w:val="00D93392"/>
    <w:rsid w:val="00D94507"/>
    <w:rsid w:val="00D95217"/>
    <w:rsid w:val="00D95A67"/>
    <w:rsid w:val="00D9615D"/>
    <w:rsid w:val="00D96ABB"/>
    <w:rsid w:val="00DA31A6"/>
    <w:rsid w:val="00DA37D6"/>
    <w:rsid w:val="00DA3DE3"/>
    <w:rsid w:val="00DA7076"/>
    <w:rsid w:val="00DB11EB"/>
    <w:rsid w:val="00DB3353"/>
    <w:rsid w:val="00DB4367"/>
    <w:rsid w:val="00DB48E8"/>
    <w:rsid w:val="00DB7113"/>
    <w:rsid w:val="00DB7272"/>
    <w:rsid w:val="00DB74E4"/>
    <w:rsid w:val="00DC0698"/>
    <w:rsid w:val="00DC1279"/>
    <w:rsid w:val="00DC20FC"/>
    <w:rsid w:val="00DC257A"/>
    <w:rsid w:val="00DC2AC7"/>
    <w:rsid w:val="00DC3A16"/>
    <w:rsid w:val="00DC4850"/>
    <w:rsid w:val="00DC4BBC"/>
    <w:rsid w:val="00DC55E6"/>
    <w:rsid w:val="00DC6E90"/>
    <w:rsid w:val="00DD1AC6"/>
    <w:rsid w:val="00DD23AD"/>
    <w:rsid w:val="00DD2EBF"/>
    <w:rsid w:val="00DD5873"/>
    <w:rsid w:val="00DD7BD5"/>
    <w:rsid w:val="00DE0F16"/>
    <w:rsid w:val="00DE27A2"/>
    <w:rsid w:val="00DE2959"/>
    <w:rsid w:val="00DE4AB2"/>
    <w:rsid w:val="00DE4F54"/>
    <w:rsid w:val="00DE5A06"/>
    <w:rsid w:val="00DF0592"/>
    <w:rsid w:val="00DF0DBB"/>
    <w:rsid w:val="00DF320A"/>
    <w:rsid w:val="00DF3373"/>
    <w:rsid w:val="00E00402"/>
    <w:rsid w:val="00E01DF1"/>
    <w:rsid w:val="00E02345"/>
    <w:rsid w:val="00E02746"/>
    <w:rsid w:val="00E04F85"/>
    <w:rsid w:val="00E05B1F"/>
    <w:rsid w:val="00E06D1E"/>
    <w:rsid w:val="00E07394"/>
    <w:rsid w:val="00E1099B"/>
    <w:rsid w:val="00E122F6"/>
    <w:rsid w:val="00E13729"/>
    <w:rsid w:val="00E13A05"/>
    <w:rsid w:val="00E144CF"/>
    <w:rsid w:val="00E152A7"/>
    <w:rsid w:val="00E16D4F"/>
    <w:rsid w:val="00E175D6"/>
    <w:rsid w:val="00E20298"/>
    <w:rsid w:val="00E207F1"/>
    <w:rsid w:val="00E21212"/>
    <w:rsid w:val="00E212EA"/>
    <w:rsid w:val="00E2505E"/>
    <w:rsid w:val="00E25972"/>
    <w:rsid w:val="00E27017"/>
    <w:rsid w:val="00E2793E"/>
    <w:rsid w:val="00E30A58"/>
    <w:rsid w:val="00E30CC7"/>
    <w:rsid w:val="00E31542"/>
    <w:rsid w:val="00E33727"/>
    <w:rsid w:val="00E3549F"/>
    <w:rsid w:val="00E35BC0"/>
    <w:rsid w:val="00E42BC8"/>
    <w:rsid w:val="00E433E0"/>
    <w:rsid w:val="00E4395F"/>
    <w:rsid w:val="00E44E2E"/>
    <w:rsid w:val="00E46C9F"/>
    <w:rsid w:val="00E5043E"/>
    <w:rsid w:val="00E50E55"/>
    <w:rsid w:val="00E52E14"/>
    <w:rsid w:val="00E534C0"/>
    <w:rsid w:val="00E5532A"/>
    <w:rsid w:val="00E55DE8"/>
    <w:rsid w:val="00E566AB"/>
    <w:rsid w:val="00E56802"/>
    <w:rsid w:val="00E61BF8"/>
    <w:rsid w:val="00E62FB1"/>
    <w:rsid w:val="00E660F6"/>
    <w:rsid w:val="00E70CFF"/>
    <w:rsid w:val="00E7197C"/>
    <w:rsid w:val="00E77149"/>
    <w:rsid w:val="00E771BC"/>
    <w:rsid w:val="00E77744"/>
    <w:rsid w:val="00E8229A"/>
    <w:rsid w:val="00E82BA8"/>
    <w:rsid w:val="00E83AE9"/>
    <w:rsid w:val="00E83E90"/>
    <w:rsid w:val="00E850EC"/>
    <w:rsid w:val="00E853FE"/>
    <w:rsid w:val="00E866F3"/>
    <w:rsid w:val="00E8711B"/>
    <w:rsid w:val="00E875DB"/>
    <w:rsid w:val="00E87C07"/>
    <w:rsid w:val="00E90B80"/>
    <w:rsid w:val="00E920FD"/>
    <w:rsid w:val="00E93314"/>
    <w:rsid w:val="00E9432F"/>
    <w:rsid w:val="00E94453"/>
    <w:rsid w:val="00E96E98"/>
    <w:rsid w:val="00E97D89"/>
    <w:rsid w:val="00EA0015"/>
    <w:rsid w:val="00EA10B8"/>
    <w:rsid w:val="00EA2791"/>
    <w:rsid w:val="00EA2A7C"/>
    <w:rsid w:val="00EA5D86"/>
    <w:rsid w:val="00EA605E"/>
    <w:rsid w:val="00EA74C3"/>
    <w:rsid w:val="00EB0EA6"/>
    <w:rsid w:val="00EB2CC2"/>
    <w:rsid w:val="00EB4B28"/>
    <w:rsid w:val="00EB5CD8"/>
    <w:rsid w:val="00EB6140"/>
    <w:rsid w:val="00EB71CE"/>
    <w:rsid w:val="00EB7B43"/>
    <w:rsid w:val="00EC0AA0"/>
    <w:rsid w:val="00EC0CA0"/>
    <w:rsid w:val="00EC1460"/>
    <w:rsid w:val="00EC1642"/>
    <w:rsid w:val="00EC4352"/>
    <w:rsid w:val="00ED0A2C"/>
    <w:rsid w:val="00ED0EB5"/>
    <w:rsid w:val="00ED0EF3"/>
    <w:rsid w:val="00ED1106"/>
    <w:rsid w:val="00ED2C5C"/>
    <w:rsid w:val="00ED2E7F"/>
    <w:rsid w:val="00ED30C3"/>
    <w:rsid w:val="00ED495A"/>
    <w:rsid w:val="00ED4FE3"/>
    <w:rsid w:val="00ED501F"/>
    <w:rsid w:val="00ED515B"/>
    <w:rsid w:val="00ED54EB"/>
    <w:rsid w:val="00ED60E6"/>
    <w:rsid w:val="00ED7482"/>
    <w:rsid w:val="00ED766C"/>
    <w:rsid w:val="00EE1088"/>
    <w:rsid w:val="00EE2458"/>
    <w:rsid w:val="00EE4E35"/>
    <w:rsid w:val="00EE6CCE"/>
    <w:rsid w:val="00EE72C2"/>
    <w:rsid w:val="00EE7322"/>
    <w:rsid w:val="00EF0EE0"/>
    <w:rsid w:val="00EF399F"/>
    <w:rsid w:val="00EF3A96"/>
    <w:rsid w:val="00EF3B08"/>
    <w:rsid w:val="00EF4019"/>
    <w:rsid w:val="00F01872"/>
    <w:rsid w:val="00F01B37"/>
    <w:rsid w:val="00F01CD0"/>
    <w:rsid w:val="00F0371E"/>
    <w:rsid w:val="00F04072"/>
    <w:rsid w:val="00F04195"/>
    <w:rsid w:val="00F04BD6"/>
    <w:rsid w:val="00F05C26"/>
    <w:rsid w:val="00F0693C"/>
    <w:rsid w:val="00F06DD3"/>
    <w:rsid w:val="00F1010F"/>
    <w:rsid w:val="00F101C9"/>
    <w:rsid w:val="00F11D27"/>
    <w:rsid w:val="00F1399A"/>
    <w:rsid w:val="00F14D79"/>
    <w:rsid w:val="00F155CD"/>
    <w:rsid w:val="00F206FB"/>
    <w:rsid w:val="00F21B7D"/>
    <w:rsid w:val="00F242D3"/>
    <w:rsid w:val="00F242FE"/>
    <w:rsid w:val="00F25BB0"/>
    <w:rsid w:val="00F26B7D"/>
    <w:rsid w:val="00F274A5"/>
    <w:rsid w:val="00F27A81"/>
    <w:rsid w:val="00F27BE7"/>
    <w:rsid w:val="00F3111B"/>
    <w:rsid w:val="00F318F3"/>
    <w:rsid w:val="00F328A0"/>
    <w:rsid w:val="00F33100"/>
    <w:rsid w:val="00F3376A"/>
    <w:rsid w:val="00F34235"/>
    <w:rsid w:val="00F3550B"/>
    <w:rsid w:val="00F35FD0"/>
    <w:rsid w:val="00F36147"/>
    <w:rsid w:val="00F36F6F"/>
    <w:rsid w:val="00F40047"/>
    <w:rsid w:val="00F43FC0"/>
    <w:rsid w:val="00F44859"/>
    <w:rsid w:val="00F4637F"/>
    <w:rsid w:val="00F479DB"/>
    <w:rsid w:val="00F5397B"/>
    <w:rsid w:val="00F540D6"/>
    <w:rsid w:val="00F54550"/>
    <w:rsid w:val="00F5585F"/>
    <w:rsid w:val="00F60A00"/>
    <w:rsid w:val="00F60D86"/>
    <w:rsid w:val="00F61612"/>
    <w:rsid w:val="00F61CCE"/>
    <w:rsid w:val="00F6214E"/>
    <w:rsid w:val="00F6220C"/>
    <w:rsid w:val="00F62E27"/>
    <w:rsid w:val="00F63171"/>
    <w:rsid w:val="00F63B85"/>
    <w:rsid w:val="00F63C1A"/>
    <w:rsid w:val="00F6408E"/>
    <w:rsid w:val="00F67304"/>
    <w:rsid w:val="00F6737A"/>
    <w:rsid w:val="00F73C6D"/>
    <w:rsid w:val="00F80873"/>
    <w:rsid w:val="00F80E10"/>
    <w:rsid w:val="00F8232F"/>
    <w:rsid w:val="00F84489"/>
    <w:rsid w:val="00F849DF"/>
    <w:rsid w:val="00F84D8B"/>
    <w:rsid w:val="00F859BE"/>
    <w:rsid w:val="00F879B1"/>
    <w:rsid w:val="00F9081C"/>
    <w:rsid w:val="00F90ECE"/>
    <w:rsid w:val="00F92753"/>
    <w:rsid w:val="00F93BF9"/>
    <w:rsid w:val="00F949CD"/>
    <w:rsid w:val="00F94A88"/>
    <w:rsid w:val="00F94B37"/>
    <w:rsid w:val="00F954F1"/>
    <w:rsid w:val="00F957B7"/>
    <w:rsid w:val="00F964A8"/>
    <w:rsid w:val="00F9655F"/>
    <w:rsid w:val="00FA0895"/>
    <w:rsid w:val="00FA17B9"/>
    <w:rsid w:val="00FA6AF6"/>
    <w:rsid w:val="00FA7C55"/>
    <w:rsid w:val="00FB000A"/>
    <w:rsid w:val="00FB06C2"/>
    <w:rsid w:val="00FB3C13"/>
    <w:rsid w:val="00FB3DA9"/>
    <w:rsid w:val="00FB41DB"/>
    <w:rsid w:val="00FB612F"/>
    <w:rsid w:val="00FC0D76"/>
    <w:rsid w:val="00FC11F8"/>
    <w:rsid w:val="00FC162E"/>
    <w:rsid w:val="00FC20D9"/>
    <w:rsid w:val="00FC2A46"/>
    <w:rsid w:val="00FC49F7"/>
    <w:rsid w:val="00FC516A"/>
    <w:rsid w:val="00FC5488"/>
    <w:rsid w:val="00FC61AB"/>
    <w:rsid w:val="00FC6534"/>
    <w:rsid w:val="00FC6C7B"/>
    <w:rsid w:val="00FC6D3B"/>
    <w:rsid w:val="00FC7068"/>
    <w:rsid w:val="00FC720B"/>
    <w:rsid w:val="00FD26EA"/>
    <w:rsid w:val="00FD2F25"/>
    <w:rsid w:val="00FD3701"/>
    <w:rsid w:val="00FD4100"/>
    <w:rsid w:val="00FD508D"/>
    <w:rsid w:val="00FD5826"/>
    <w:rsid w:val="00FD5FD2"/>
    <w:rsid w:val="00FD7CEF"/>
    <w:rsid w:val="00FE1064"/>
    <w:rsid w:val="00FE295F"/>
    <w:rsid w:val="00FE2BCA"/>
    <w:rsid w:val="00FE3399"/>
    <w:rsid w:val="00FE3D8C"/>
    <w:rsid w:val="00FE47EF"/>
    <w:rsid w:val="00FE4C14"/>
    <w:rsid w:val="00FE76CB"/>
    <w:rsid w:val="00FE7B82"/>
    <w:rsid w:val="00FF145B"/>
    <w:rsid w:val="00FF2213"/>
    <w:rsid w:val="00FF476A"/>
    <w:rsid w:val="00FF5169"/>
    <w:rsid w:val="00FF6F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60E4"/>
  <w15:chartTrackingRefBased/>
  <w15:docId w15:val="{259820EC-69F2-4CC7-9AD7-4732E157B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3E5A"/>
    <w:pPr>
      <w:suppressAutoHyphens/>
      <w:autoSpaceDN w:val="0"/>
      <w:spacing w:line="100" w:lineRule="atLeast"/>
      <w:textAlignment w:val="baseline"/>
    </w:pPr>
    <w:rPr>
      <w:rFonts w:eastAsia="Times New Roman" w:cs="Times New Roman"/>
      <w:kern w:val="3"/>
      <w:sz w:val="24"/>
      <w:szCs w:val="24"/>
      <w:lang w:eastAsia="zh-CN"/>
    </w:rPr>
  </w:style>
  <w:style w:type="paragraph" w:styleId="Nagwek1">
    <w:name w:val="heading 1"/>
    <w:basedOn w:val="Normalny"/>
    <w:next w:val="Normalny"/>
    <w:link w:val="Nagwek1Znak1"/>
    <w:qFormat/>
    <w:rsid w:val="00A103F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1"/>
    <w:qFormat/>
    <w:rsid w:val="00FC0D76"/>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1"/>
    <w:qFormat/>
    <w:rsid w:val="00FC0D76"/>
    <w:pPr>
      <w:keepNext/>
      <w:spacing w:before="240" w:after="60"/>
      <w:outlineLvl w:val="2"/>
    </w:pPr>
    <w:rPr>
      <w:rFonts w:ascii="Cambria" w:hAnsi="Cambria"/>
      <w:b/>
      <w:bCs/>
      <w:sz w:val="26"/>
      <w:szCs w:val="26"/>
    </w:rPr>
  </w:style>
  <w:style w:type="paragraph" w:styleId="Nagwek4">
    <w:name w:val="heading 4"/>
    <w:basedOn w:val="Normalny"/>
    <w:next w:val="Normalny"/>
    <w:link w:val="Nagwek4Znak"/>
    <w:qFormat/>
    <w:rsid w:val="00A103FB"/>
    <w:pPr>
      <w:keepNext/>
      <w:spacing w:before="240" w:after="60"/>
      <w:outlineLvl w:val="3"/>
    </w:pPr>
    <w:rPr>
      <w:rFonts w:ascii="Calibri" w:hAnsi="Calibri"/>
      <w:b/>
      <w:bCs/>
      <w:sz w:val="28"/>
      <w:szCs w:val="28"/>
    </w:rPr>
  </w:style>
  <w:style w:type="paragraph" w:styleId="Nagwek5">
    <w:name w:val="heading 5"/>
    <w:basedOn w:val="Normalny"/>
    <w:next w:val="Normalny"/>
    <w:link w:val="Nagwek5Znak"/>
    <w:qFormat/>
    <w:rsid w:val="00FC0D76"/>
    <w:pPr>
      <w:keepNext/>
      <w:autoSpaceDN/>
      <w:spacing w:line="240" w:lineRule="auto"/>
      <w:ind w:left="708"/>
      <w:jc w:val="both"/>
      <w:textAlignment w:val="auto"/>
      <w:outlineLvl w:val="4"/>
    </w:pPr>
    <w:rPr>
      <w:rFonts w:ascii="Tahoma" w:hAnsi="Tahoma" w:cs="Tahoma"/>
      <w:b/>
      <w:i/>
      <w:kern w:val="0"/>
      <w:szCs w:val="20"/>
      <w:u w:val="single"/>
      <w:lang w:eastAsia="ar-SA"/>
    </w:rPr>
  </w:style>
  <w:style w:type="paragraph" w:styleId="Nagwek6">
    <w:name w:val="heading 6"/>
    <w:basedOn w:val="Normalny"/>
    <w:next w:val="Normalny"/>
    <w:link w:val="Nagwek6Znak"/>
    <w:qFormat/>
    <w:rsid w:val="00A103FB"/>
    <w:pPr>
      <w:keepNext/>
      <w:autoSpaceDN/>
      <w:spacing w:line="240" w:lineRule="auto"/>
      <w:jc w:val="both"/>
      <w:textAlignment w:val="auto"/>
      <w:outlineLvl w:val="5"/>
    </w:pPr>
    <w:rPr>
      <w:rFonts w:ascii="Tahoma" w:hAnsi="Tahoma" w:cs="Tahoma"/>
      <w:b/>
      <w:kern w:val="1"/>
      <w:sz w:val="18"/>
      <w:szCs w:val="20"/>
      <w:lang w:eastAsia="ar-SA"/>
    </w:rPr>
  </w:style>
  <w:style w:type="paragraph" w:styleId="Nagwek7">
    <w:name w:val="heading 7"/>
    <w:basedOn w:val="Normalny"/>
    <w:next w:val="Normalny"/>
    <w:link w:val="Nagwek7Znak"/>
    <w:qFormat/>
    <w:rsid w:val="00A103FB"/>
    <w:pPr>
      <w:keepNext/>
      <w:numPr>
        <w:numId w:val="7"/>
      </w:numPr>
      <w:autoSpaceDN/>
      <w:spacing w:line="240" w:lineRule="auto"/>
      <w:jc w:val="both"/>
      <w:textAlignment w:val="auto"/>
      <w:outlineLvl w:val="6"/>
    </w:pPr>
    <w:rPr>
      <w:rFonts w:ascii="Garamond" w:hAnsi="Garamond" w:cs="Garamond"/>
      <w:kern w:val="1"/>
      <w:szCs w:val="20"/>
      <w:lang w:eastAsia="ar-SA"/>
    </w:rPr>
  </w:style>
  <w:style w:type="paragraph" w:styleId="Nagwek8">
    <w:name w:val="heading 8"/>
    <w:basedOn w:val="Normalny"/>
    <w:next w:val="Normalny"/>
    <w:link w:val="Nagwek8Znak"/>
    <w:qFormat/>
    <w:rsid w:val="00FC0D76"/>
    <w:pPr>
      <w:autoSpaceDN/>
      <w:spacing w:before="240" w:after="60" w:line="240" w:lineRule="auto"/>
      <w:textAlignment w:val="auto"/>
      <w:outlineLvl w:val="7"/>
    </w:pPr>
    <w:rPr>
      <w:i/>
      <w:iCs/>
      <w:kern w:val="0"/>
      <w:lang w:eastAsia="ar-SA"/>
    </w:rPr>
  </w:style>
  <w:style w:type="paragraph" w:styleId="Nagwek9">
    <w:name w:val="heading 9"/>
    <w:basedOn w:val="Normalny"/>
    <w:next w:val="Normalny"/>
    <w:link w:val="Nagwek9Znak1"/>
    <w:qFormat/>
    <w:rsid w:val="00A103FB"/>
    <w:pPr>
      <w:keepNext/>
      <w:autoSpaceDN/>
      <w:spacing w:line="360" w:lineRule="auto"/>
      <w:jc w:val="center"/>
      <w:textAlignment w:val="auto"/>
      <w:outlineLvl w:val="8"/>
    </w:pPr>
    <w:rPr>
      <w:rFonts w:ascii="Garamond" w:hAnsi="Garamond" w:cs="Garamond"/>
      <w:kern w:val="1"/>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963E5A"/>
    <w:pPr>
      <w:suppressAutoHyphens/>
      <w:autoSpaceDN w:val="0"/>
      <w:textAlignment w:val="baseline"/>
    </w:pPr>
    <w:rPr>
      <w:rFonts w:eastAsia="Times New Roman" w:cs="Times New Roman"/>
      <w:kern w:val="3"/>
      <w:sz w:val="22"/>
      <w:szCs w:val="22"/>
      <w:lang w:eastAsia="zh-CN"/>
    </w:rPr>
  </w:style>
  <w:style w:type="paragraph" w:customStyle="1" w:styleId="Heading">
    <w:name w:val="Heading"/>
    <w:basedOn w:val="Standard"/>
    <w:next w:val="Textbody"/>
    <w:rsid w:val="00963E5A"/>
    <w:pPr>
      <w:keepNext/>
      <w:spacing w:before="240" w:after="120"/>
    </w:pPr>
    <w:rPr>
      <w:rFonts w:ascii="Arial" w:eastAsia="Microsoft YaHei" w:hAnsi="Arial" w:cs="Mangal"/>
      <w:sz w:val="28"/>
      <w:szCs w:val="28"/>
    </w:rPr>
  </w:style>
  <w:style w:type="paragraph" w:customStyle="1" w:styleId="Textbody">
    <w:name w:val="Text body"/>
    <w:basedOn w:val="Standard"/>
    <w:rsid w:val="00963E5A"/>
    <w:pPr>
      <w:spacing w:after="120"/>
    </w:pPr>
  </w:style>
  <w:style w:type="paragraph" w:styleId="Lista">
    <w:name w:val="List"/>
    <w:basedOn w:val="Textbody"/>
    <w:rsid w:val="00963E5A"/>
    <w:rPr>
      <w:rFonts w:cs="Mangal"/>
      <w:sz w:val="20"/>
      <w:szCs w:val="20"/>
    </w:rPr>
  </w:style>
  <w:style w:type="paragraph" w:customStyle="1" w:styleId="Legenda1">
    <w:name w:val="Legenda1"/>
    <w:basedOn w:val="Standard"/>
    <w:rsid w:val="00963E5A"/>
    <w:pPr>
      <w:suppressLineNumbers/>
      <w:spacing w:before="120" w:after="120"/>
    </w:pPr>
    <w:rPr>
      <w:rFonts w:cs="Mangal"/>
      <w:i/>
      <w:iCs/>
      <w:sz w:val="24"/>
      <w:szCs w:val="24"/>
    </w:rPr>
  </w:style>
  <w:style w:type="paragraph" w:customStyle="1" w:styleId="Index">
    <w:name w:val="Index"/>
    <w:basedOn w:val="Standard"/>
    <w:rsid w:val="00963E5A"/>
    <w:pPr>
      <w:suppressLineNumbers/>
    </w:pPr>
    <w:rPr>
      <w:rFonts w:cs="Mangal"/>
      <w:sz w:val="20"/>
      <w:szCs w:val="20"/>
    </w:rPr>
  </w:style>
  <w:style w:type="paragraph" w:customStyle="1" w:styleId="Nagwek11">
    <w:name w:val="Nagłówek 11"/>
    <w:basedOn w:val="Standard"/>
    <w:next w:val="Standard"/>
    <w:qFormat/>
    <w:rsid w:val="00963E5A"/>
    <w:pPr>
      <w:keepNext/>
      <w:spacing w:before="240" w:after="60"/>
      <w:outlineLvl w:val="0"/>
    </w:pPr>
    <w:rPr>
      <w:rFonts w:ascii="Cambria" w:hAnsi="Cambria"/>
      <w:b/>
      <w:bCs/>
      <w:sz w:val="32"/>
      <w:szCs w:val="32"/>
    </w:rPr>
  </w:style>
  <w:style w:type="paragraph" w:customStyle="1" w:styleId="Nagwek21">
    <w:name w:val="Nagłówek 21"/>
    <w:basedOn w:val="Standard"/>
    <w:next w:val="Textbody"/>
    <w:rsid w:val="00963E5A"/>
    <w:pPr>
      <w:keepNext/>
      <w:keepLines/>
      <w:spacing w:before="160" w:after="120"/>
      <w:outlineLvl w:val="1"/>
    </w:pPr>
    <w:rPr>
      <w:rFonts w:ascii="Arial" w:hAnsi="Arial" w:cs="Arial"/>
      <w:b/>
      <w:i/>
      <w:sz w:val="28"/>
      <w:szCs w:val="20"/>
    </w:rPr>
  </w:style>
  <w:style w:type="paragraph" w:customStyle="1" w:styleId="Nagwek31">
    <w:name w:val="Nagłówek 31"/>
    <w:basedOn w:val="Standard"/>
    <w:next w:val="Standard"/>
    <w:rsid w:val="00963E5A"/>
    <w:pPr>
      <w:keepNext/>
      <w:numPr>
        <w:numId w:val="35"/>
      </w:numPr>
      <w:tabs>
        <w:tab w:val="left" w:pos="1418"/>
      </w:tabs>
      <w:spacing w:line="360" w:lineRule="auto"/>
      <w:ind w:left="709"/>
      <w:outlineLvl w:val="2"/>
    </w:pPr>
    <w:rPr>
      <w:b/>
      <w:bCs/>
      <w:sz w:val="24"/>
      <w:szCs w:val="24"/>
      <w:lang w:val="en-US"/>
    </w:rPr>
  </w:style>
  <w:style w:type="paragraph" w:customStyle="1" w:styleId="Nagwek41">
    <w:name w:val="Nagłówek 41"/>
    <w:basedOn w:val="Standard"/>
    <w:next w:val="Standard"/>
    <w:rsid w:val="00963E5A"/>
    <w:pPr>
      <w:keepNext/>
      <w:spacing w:line="360" w:lineRule="auto"/>
      <w:jc w:val="center"/>
      <w:outlineLvl w:val="3"/>
    </w:pPr>
    <w:rPr>
      <w:rFonts w:ascii="Tahoma" w:hAnsi="Tahoma" w:cs="Tahoma"/>
      <w:b/>
      <w:spacing w:val="-3"/>
      <w:sz w:val="20"/>
      <w:szCs w:val="20"/>
    </w:rPr>
  </w:style>
  <w:style w:type="paragraph" w:customStyle="1" w:styleId="Nagwek51">
    <w:name w:val="Nagłówek 51"/>
    <w:basedOn w:val="Standard"/>
    <w:next w:val="Standard"/>
    <w:rsid w:val="00963E5A"/>
    <w:pPr>
      <w:spacing w:before="240" w:after="60"/>
      <w:outlineLvl w:val="4"/>
    </w:pPr>
    <w:rPr>
      <w:rFonts w:ascii="Calibri" w:hAnsi="Calibri"/>
      <w:b/>
      <w:bCs/>
      <w:i/>
      <w:iCs/>
      <w:sz w:val="26"/>
      <w:szCs w:val="26"/>
    </w:rPr>
  </w:style>
  <w:style w:type="paragraph" w:customStyle="1" w:styleId="Nagwek61">
    <w:name w:val="Nagłówek 61"/>
    <w:basedOn w:val="Standard"/>
    <w:next w:val="Standard"/>
    <w:rsid w:val="00963E5A"/>
    <w:pPr>
      <w:keepNext/>
      <w:jc w:val="both"/>
      <w:outlineLvl w:val="5"/>
    </w:pPr>
    <w:rPr>
      <w:rFonts w:ascii="Tahoma" w:hAnsi="Tahoma" w:cs="Tahoma"/>
      <w:b/>
      <w:sz w:val="18"/>
      <w:szCs w:val="20"/>
    </w:rPr>
  </w:style>
  <w:style w:type="paragraph" w:customStyle="1" w:styleId="Nagwek71">
    <w:name w:val="Nagłówek 71"/>
    <w:basedOn w:val="Standard"/>
    <w:next w:val="Standard"/>
    <w:rsid w:val="00963E5A"/>
    <w:pPr>
      <w:keepNext/>
      <w:numPr>
        <w:numId w:val="33"/>
      </w:numPr>
      <w:jc w:val="both"/>
      <w:outlineLvl w:val="6"/>
    </w:pPr>
    <w:rPr>
      <w:rFonts w:ascii="Garamond" w:hAnsi="Garamond" w:cs="Garamond"/>
      <w:sz w:val="24"/>
      <w:szCs w:val="20"/>
    </w:rPr>
  </w:style>
  <w:style w:type="paragraph" w:customStyle="1" w:styleId="Nagwek81">
    <w:name w:val="Nagłówek 81"/>
    <w:basedOn w:val="Standard"/>
    <w:next w:val="Standard"/>
    <w:rsid w:val="00963E5A"/>
    <w:pPr>
      <w:spacing w:before="240" w:after="60"/>
      <w:outlineLvl w:val="7"/>
    </w:pPr>
    <w:rPr>
      <w:i/>
      <w:iCs/>
      <w:sz w:val="24"/>
      <w:szCs w:val="24"/>
    </w:rPr>
  </w:style>
  <w:style w:type="paragraph" w:customStyle="1" w:styleId="Nagwek91">
    <w:name w:val="Nagłówek 91"/>
    <w:basedOn w:val="Standard"/>
    <w:next w:val="Standard"/>
    <w:rsid w:val="00963E5A"/>
    <w:pPr>
      <w:spacing w:before="240" w:after="60"/>
      <w:outlineLvl w:val="8"/>
    </w:pPr>
    <w:rPr>
      <w:rFonts w:ascii="Cambria" w:hAnsi="Cambria"/>
    </w:rPr>
  </w:style>
  <w:style w:type="paragraph" w:styleId="Akapitzlist">
    <w:name w:val="List Paragraph"/>
    <w:aliases w:val="L1,Akapit z listą5,T_SZ_List Paragraph,Podsis rysunku,maz_wyliczenie,opis dzialania,K-P_odwolanie,A_wyliczenie,Akapit z listą5CxSpLast,Tekst punktowanie,Akapit z listą 1,ISCG Numerowanie,lp1,Wypunktowanie,Normal2,2 heading,Preamb,lp11"/>
    <w:basedOn w:val="Standard"/>
    <w:qFormat/>
    <w:rsid w:val="00963E5A"/>
    <w:pPr>
      <w:spacing w:after="200" w:line="276" w:lineRule="auto"/>
      <w:ind w:left="720"/>
    </w:pPr>
    <w:rPr>
      <w:rFonts w:ascii="Calibri" w:hAnsi="Calibri" w:cs="Calibri"/>
    </w:rPr>
  </w:style>
  <w:style w:type="paragraph" w:styleId="Tekstpodstawowy3">
    <w:name w:val="Body Text 3"/>
    <w:basedOn w:val="Standard"/>
    <w:rsid w:val="00963E5A"/>
    <w:pPr>
      <w:jc w:val="both"/>
    </w:pPr>
    <w:rPr>
      <w:sz w:val="24"/>
    </w:rPr>
  </w:style>
  <w:style w:type="paragraph" w:styleId="Tekstpodstawowy2">
    <w:name w:val="Body Text 2"/>
    <w:basedOn w:val="Standard"/>
    <w:rsid w:val="00963E5A"/>
    <w:pPr>
      <w:spacing w:after="120" w:line="480" w:lineRule="auto"/>
    </w:pPr>
    <w:rPr>
      <w:rFonts w:ascii="Calibri" w:hAnsi="Calibri" w:cs="Calibri"/>
    </w:rPr>
  </w:style>
  <w:style w:type="paragraph" w:customStyle="1" w:styleId="Nagwek10">
    <w:name w:val="Nagłówek1"/>
    <w:basedOn w:val="Standard"/>
    <w:rsid w:val="00963E5A"/>
    <w:pPr>
      <w:tabs>
        <w:tab w:val="center" w:pos="4536"/>
        <w:tab w:val="right" w:pos="9072"/>
      </w:tabs>
      <w:spacing w:line="360" w:lineRule="auto"/>
    </w:pPr>
    <w:rPr>
      <w:rFonts w:ascii="Arial" w:eastAsia="Andale Sans UI" w:hAnsi="Arial" w:cs="Arial"/>
      <w:sz w:val="24"/>
      <w:szCs w:val="24"/>
    </w:rPr>
  </w:style>
  <w:style w:type="paragraph" w:customStyle="1" w:styleId="TableContentsuser">
    <w:name w:val="Table Contents (user)"/>
    <w:basedOn w:val="Standard"/>
    <w:rsid w:val="00963E5A"/>
    <w:pPr>
      <w:widowControl w:val="0"/>
      <w:suppressLineNumbers/>
    </w:pPr>
    <w:rPr>
      <w:rFonts w:eastAsia="SimSun, 宋体" w:cs="Mangal"/>
      <w:sz w:val="24"/>
      <w:szCs w:val="24"/>
      <w:lang w:bidi="hi-IN"/>
    </w:rPr>
  </w:style>
  <w:style w:type="paragraph" w:styleId="Podtytu">
    <w:name w:val="Subtitle"/>
    <w:basedOn w:val="Standard"/>
    <w:next w:val="Textbody"/>
    <w:qFormat/>
    <w:rsid w:val="00963E5A"/>
    <w:pPr>
      <w:jc w:val="center"/>
    </w:pPr>
    <w:rPr>
      <w:b/>
      <w:bCs/>
      <w:sz w:val="28"/>
      <w:szCs w:val="24"/>
    </w:rPr>
  </w:style>
  <w:style w:type="paragraph" w:styleId="Tekstblokowy">
    <w:name w:val="Block Text"/>
    <w:basedOn w:val="Standard"/>
    <w:rsid w:val="00963E5A"/>
    <w:pPr>
      <w:tabs>
        <w:tab w:val="left" w:pos="2250"/>
      </w:tabs>
      <w:overflowPunct w:val="0"/>
      <w:autoSpaceDE w:val="0"/>
      <w:ind w:left="1125" w:right="-157" w:hanging="420"/>
      <w:jc w:val="both"/>
    </w:pPr>
    <w:rPr>
      <w:szCs w:val="20"/>
    </w:rPr>
  </w:style>
  <w:style w:type="paragraph" w:styleId="Tytu">
    <w:name w:val="Title"/>
    <w:basedOn w:val="Standard"/>
    <w:next w:val="Podtytu"/>
    <w:qFormat/>
    <w:rsid w:val="00963E5A"/>
    <w:pPr>
      <w:jc w:val="center"/>
    </w:pPr>
    <w:rPr>
      <w:b/>
      <w:sz w:val="28"/>
    </w:rPr>
  </w:style>
  <w:style w:type="paragraph" w:customStyle="1" w:styleId="Footnote">
    <w:name w:val="Footnote"/>
    <w:basedOn w:val="Standard"/>
    <w:rsid w:val="00963E5A"/>
    <w:pPr>
      <w:widowControl w:val="0"/>
    </w:pPr>
    <w:rPr>
      <w:rFonts w:eastAsia="Andale Sans UI"/>
      <w:sz w:val="20"/>
      <w:szCs w:val="20"/>
    </w:rPr>
  </w:style>
  <w:style w:type="paragraph" w:customStyle="1" w:styleId="Stopka1">
    <w:name w:val="Stopka1"/>
    <w:basedOn w:val="Standard"/>
    <w:rsid w:val="00963E5A"/>
    <w:pPr>
      <w:tabs>
        <w:tab w:val="center" w:pos="4536"/>
        <w:tab w:val="right" w:pos="9072"/>
      </w:tabs>
    </w:pPr>
  </w:style>
  <w:style w:type="paragraph" w:styleId="Tekstdymka">
    <w:name w:val="Balloon Text"/>
    <w:basedOn w:val="Standard"/>
    <w:rsid w:val="00963E5A"/>
    <w:rPr>
      <w:rFonts w:ascii="Tahoma" w:hAnsi="Tahoma" w:cs="Tahoma"/>
      <w:sz w:val="16"/>
      <w:szCs w:val="16"/>
    </w:rPr>
  </w:style>
  <w:style w:type="paragraph" w:customStyle="1" w:styleId="ZnakZnak1Znak">
    <w:name w:val="Znak Znak1 Znak"/>
    <w:basedOn w:val="Standard"/>
    <w:rsid w:val="00963E5A"/>
    <w:rPr>
      <w:rFonts w:ascii="Arial" w:hAnsi="Arial" w:cs="Arial"/>
      <w:sz w:val="24"/>
      <w:szCs w:val="24"/>
    </w:rPr>
  </w:style>
  <w:style w:type="paragraph" w:customStyle="1" w:styleId="pkt">
    <w:name w:val="pkt"/>
    <w:basedOn w:val="Standard"/>
    <w:next w:val="Standard"/>
    <w:rsid w:val="00963E5A"/>
    <w:pPr>
      <w:autoSpaceDE w:val="0"/>
    </w:pPr>
    <w:rPr>
      <w:sz w:val="24"/>
      <w:szCs w:val="24"/>
    </w:rPr>
  </w:style>
  <w:style w:type="paragraph" w:customStyle="1" w:styleId="ZnakZnak1ZnakZnakZnakZnakZnakZnakZnakZnak">
    <w:name w:val="Znak Znak1 Znak Znak Znak Znak Znak Znak Znak Znak"/>
    <w:basedOn w:val="Standard"/>
    <w:rsid w:val="00963E5A"/>
    <w:rPr>
      <w:rFonts w:ascii="Arial" w:hAnsi="Arial" w:cs="Arial"/>
      <w:sz w:val="24"/>
      <w:szCs w:val="24"/>
    </w:rPr>
  </w:style>
  <w:style w:type="paragraph" w:customStyle="1" w:styleId="Textbodyindent">
    <w:name w:val="Text body indent"/>
    <w:basedOn w:val="Standard"/>
    <w:rsid w:val="00963E5A"/>
    <w:pPr>
      <w:spacing w:after="120"/>
      <w:ind w:left="283"/>
    </w:pPr>
  </w:style>
  <w:style w:type="paragraph" w:customStyle="1" w:styleId="par">
    <w:name w:val="par"/>
    <w:basedOn w:val="Standard"/>
    <w:rsid w:val="00963E5A"/>
    <w:pPr>
      <w:spacing w:line="260" w:lineRule="atLeast"/>
      <w:jc w:val="center"/>
    </w:pPr>
    <w:rPr>
      <w:sz w:val="20"/>
      <w:szCs w:val="20"/>
    </w:rPr>
  </w:style>
  <w:style w:type="paragraph" w:customStyle="1" w:styleId="ust">
    <w:name w:val="ust"/>
    <w:basedOn w:val="Standard"/>
    <w:rsid w:val="00963E5A"/>
    <w:pPr>
      <w:ind w:left="502"/>
      <w:jc w:val="both"/>
    </w:pPr>
    <w:rPr>
      <w:b/>
      <w:color w:val="000000"/>
      <w:sz w:val="20"/>
      <w:szCs w:val="20"/>
    </w:rPr>
  </w:style>
  <w:style w:type="paragraph" w:styleId="NormalnyWeb">
    <w:name w:val="Normal (Web)"/>
    <w:basedOn w:val="Standard"/>
    <w:uiPriority w:val="99"/>
    <w:rsid w:val="00963E5A"/>
    <w:pPr>
      <w:widowControl w:val="0"/>
      <w:spacing w:before="280" w:after="280"/>
    </w:pPr>
    <w:rPr>
      <w:rFonts w:eastAsia="Lucida Sans Unicode"/>
      <w:sz w:val="24"/>
      <w:szCs w:val="24"/>
    </w:rPr>
  </w:style>
  <w:style w:type="paragraph" w:styleId="Bezodstpw">
    <w:name w:val="No Spacing"/>
    <w:qFormat/>
    <w:rsid w:val="00963E5A"/>
    <w:pPr>
      <w:suppressAutoHyphens/>
      <w:autoSpaceDN w:val="0"/>
      <w:textAlignment w:val="baseline"/>
    </w:pPr>
    <w:rPr>
      <w:rFonts w:ascii="Arial" w:eastAsia="Calibri" w:hAnsi="Arial" w:cs="Arial"/>
      <w:kern w:val="3"/>
      <w:sz w:val="24"/>
      <w:szCs w:val="24"/>
      <w:lang w:eastAsia="zh-CN" w:bidi="hi-IN"/>
    </w:rPr>
  </w:style>
  <w:style w:type="paragraph" w:customStyle="1" w:styleId="DomylneA">
    <w:name w:val="Domyślne A"/>
    <w:rsid w:val="00963E5A"/>
    <w:pPr>
      <w:suppressAutoHyphens/>
      <w:autoSpaceDN w:val="0"/>
      <w:spacing w:after="200" w:line="276" w:lineRule="auto"/>
      <w:textAlignment w:val="baseline"/>
    </w:pPr>
    <w:rPr>
      <w:rFonts w:ascii="Helvetica" w:eastAsia="Arial Unicode MS" w:hAnsi="Helvetica" w:cs="Arial Unicode MS"/>
      <w:color w:val="000000"/>
      <w:kern w:val="3"/>
      <w:sz w:val="24"/>
      <w:szCs w:val="24"/>
      <w:lang w:eastAsia="zh-CN" w:bidi="hi-IN"/>
    </w:rPr>
  </w:style>
  <w:style w:type="paragraph" w:customStyle="1" w:styleId="Style3">
    <w:name w:val="Style3"/>
    <w:basedOn w:val="Standard"/>
    <w:rsid w:val="00963E5A"/>
    <w:pPr>
      <w:widowControl w:val="0"/>
      <w:autoSpaceDE w:val="0"/>
      <w:spacing w:line="226" w:lineRule="exact"/>
    </w:pPr>
    <w:rPr>
      <w:rFonts w:eastAsia="MS Mincho"/>
      <w:sz w:val="24"/>
      <w:szCs w:val="24"/>
    </w:rPr>
  </w:style>
  <w:style w:type="paragraph" w:customStyle="1" w:styleId="Standarduser">
    <w:name w:val="Standard (user)"/>
    <w:rsid w:val="00963E5A"/>
    <w:pPr>
      <w:suppressAutoHyphens/>
      <w:autoSpaceDN w:val="0"/>
      <w:jc w:val="both"/>
      <w:textAlignment w:val="baseline"/>
    </w:pPr>
    <w:rPr>
      <w:rFonts w:ascii="Arial" w:eastAsia="Times New Roman" w:hAnsi="Arial" w:cs="Arial"/>
      <w:kern w:val="3"/>
      <w:sz w:val="24"/>
      <w:szCs w:val="24"/>
      <w:lang w:eastAsia="zh-CN" w:bidi="hi-IN"/>
    </w:rPr>
  </w:style>
  <w:style w:type="paragraph" w:customStyle="1" w:styleId="Style5">
    <w:name w:val="Style5"/>
    <w:basedOn w:val="Standard"/>
    <w:uiPriority w:val="99"/>
    <w:rsid w:val="00963E5A"/>
    <w:pPr>
      <w:widowControl w:val="0"/>
      <w:autoSpaceDE w:val="0"/>
      <w:spacing w:line="230" w:lineRule="exact"/>
      <w:jc w:val="center"/>
    </w:pPr>
    <w:rPr>
      <w:rFonts w:eastAsia="MS Mincho"/>
      <w:sz w:val="24"/>
      <w:szCs w:val="24"/>
    </w:rPr>
  </w:style>
  <w:style w:type="paragraph" w:customStyle="1" w:styleId="Style4">
    <w:name w:val="Style4"/>
    <w:basedOn w:val="Standard"/>
    <w:rsid w:val="00963E5A"/>
    <w:pPr>
      <w:widowControl w:val="0"/>
      <w:autoSpaceDE w:val="0"/>
    </w:pPr>
    <w:rPr>
      <w:sz w:val="24"/>
      <w:szCs w:val="24"/>
    </w:rPr>
  </w:style>
  <w:style w:type="paragraph" w:customStyle="1" w:styleId="Nagwek12">
    <w:name w:val="Nagłówek1"/>
    <w:basedOn w:val="Standard"/>
    <w:next w:val="Textbody"/>
    <w:rsid w:val="00963E5A"/>
    <w:pPr>
      <w:keepNext/>
      <w:spacing w:before="240" w:after="120"/>
    </w:pPr>
    <w:rPr>
      <w:rFonts w:ascii="Arial" w:eastAsia="Microsoft YaHei" w:hAnsi="Arial" w:cs="Mangal"/>
      <w:sz w:val="28"/>
      <w:szCs w:val="28"/>
    </w:rPr>
  </w:style>
  <w:style w:type="paragraph" w:customStyle="1" w:styleId="Podpis1">
    <w:name w:val="Podpis1"/>
    <w:basedOn w:val="Standard"/>
    <w:rsid w:val="00963E5A"/>
    <w:pPr>
      <w:suppressLineNumbers/>
      <w:spacing w:before="120" w:after="120"/>
    </w:pPr>
    <w:rPr>
      <w:rFonts w:cs="Mangal"/>
      <w:i/>
      <w:iCs/>
      <w:sz w:val="24"/>
      <w:szCs w:val="24"/>
    </w:rPr>
  </w:style>
  <w:style w:type="paragraph" w:customStyle="1" w:styleId="Tekstpodstawowy31">
    <w:name w:val="Tekst podstawowy 31"/>
    <w:basedOn w:val="Standard"/>
    <w:rsid w:val="00963E5A"/>
    <w:pPr>
      <w:jc w:val="both"/>
    </w:pPr>
    <w:rPr>
      <w:rFonts w:ascii="Tahoma" w:hAnsi="Tahoma" w:cs="Tahoma"/>
      <w:sz w:val="24"/>
      <w:szCs w:val="20"/>
    </w:rPr>
  </w:style>
  <w:style w:type="paragraph" w:customStyle="1" w:styleId="Default">
    <w:name w:val="Default"/>
    <w:rsid w:val="00963E5A"/>
    <w:pPr>
      <w:suppressAutoHyphens/>
      <w:autoSpaceDE w:val="0"/>
      <w:autoSpaceDN w:val="0"/>
      <w:textAlignment w:val="baseline"/>
    </w:pPr>
    <w:rPr>
      <w:rFonts w:ascii="Verdana" w:eastAsia="Times New Roman" w:hAnsi="Verdana" w:cs="Verdana"/>
      <w:color w:val="000000"/>
      <w:kern w:val="3"/>
      <w:sz w:val="24"/>
      <w:szCs w:val="24"/>
      <w:lang w:eastAsia="zh-CN"/>
    </w:rPr>
  </w:style>
  <w:style w:type="paragraph" w:customStyle="1" w:styleId="Tekstpodstawowy21">
    <w:name w:val="Tekst podstawowy 21"/>
    <w:basedOn w:val="Standard"/>
    <w:rsid w:val="00963E5A"/>
    <w:rPr>
      <w:b/>
      <w:bCs/>
      <w:color w:val="FF0000"/>
      <w:sz w:val="24"/>
      <w:szCs w:val="24"/>
    </w:rPr>
  </w:style>
  <w:style w:type="paragraph" w:customStyle="1" w:styleId="TableContents">
    <w:name w:val="Table Contents"/>
    <w:basedOn w:val="Standard"/>
    <w:rsid w:val="00963E5A"/>
    <w:pPr>
      <w:suppressLineNumbers/>
    </w:pPr>
    <w:rPr>
      <w:sz w:val="20"/>
      <w:szCs w:val="20"/>
    </w:rPr>
  </w:style>
  <w:style w:type="paragraph" w:customStyle="1" w:styleId="TableHeading">
    <w:name w:val="Table Heading"/>
    <w:basedOn w:val="TableContents"/>
    <w:rsid w:val="00963E5A"/>
    <w:pPr>
      <w:jc w:val="center"/>
    </w:pPr>
    <w:rPr>
      <w:b/>
      <w:bCs/>
    </w:rPr>
  </w:style>
  <w:style w:type="paragraph" w:styleId="Tekstpodstawowy">
    <w:name w:val="Body Text"/>
    <w:basedOn w:val="Normalny"/>
    <w:link w:val="TekstpodstawowyZnak1"/>
    <w:rsid w:val="00963E5A"/>
    <w:pPr>
      <w:spacing w:after="120"/>
    </w:pPr>
    <w:rPr>
      <w:sz w:val="20"/>
      <w:szCs w:val="20"/>
    </w:rPr>
  </w:style>
  <w:style w:type="paragraph" w:customStyle="1" w:styleId="Endnote">
    <w:name w:val="Endnote"/>
    <w:basedOn w:val="Standard"/>
    <w:rsid w:val="00963E5A"/>
    <w:rPr>
      <w:sz w:val="20"/>
      <w:szCs w:val="20"/>
    </w:rPr>
  </w:style>
  <w:style w:type="paragraph" w:customStyle="1" w:styleId="Framecontents">
    <w:name w:val="Frame contents"/>
    <w:basedOn w:val="Textbody"/>
    <w:rsid w:val="00963E5A"/>
  </w:style>
  <w:style w:type="character" w:customStyle="1" w:styleId="WW8Num1z0">
    <w:name w:val="WW8Num1z0"/>
    <w:rsid w:val="00963E5A"/>
    <w:rPr>
      <w:rFonts w:ascii="Symbol" w:hAnsi="Symbol" w:cs="Symbol"/>
      <w:b/>
      <w:sz w:val="24"/>
      <w:szCs w:val="20"/>
    </w:rPr>
  </w:style>
  <w:style w:type="character" w:customStyle="1" w:styleId="WW8Num2z0">
    <w:name w:val="WW8Num2z0"/>
    <w:rsid w:val="00963E5A"/>
    <w:rPr>
      <w:rFonts w:ascii="Symbol" w:hAnsi="Symbol" w:cs="Symbol"/>
    </w:rPr>
  </w:style>
  <w:style w:type="character" w:customStyle="1" w:styleId="WW8Num3z0">
    <w:name w:val="WW8Num3z0"/>
    <w:rsid w:val="00963E5A"/>
    <w:rPr>
      <w:rFonts w:ascii="Symbol" w:hAnsi="Symbol" w:cs="Symbol"/>
      <w:sz w:val="24"/>
      <w:szCs w:val="24"/>
      <w:lang w:val="en-US"/>
    </w:rPr>
  </w:style>
  <w:style w:type="character" w:customStyle="1" w:styleId="WW8Num3z1">
    <w:name w:val="WW8Num3z1"/>
    <w:rsid w:val="00963E5A"/>
  </w:style>
  <w:style w:type="character" w:customStyle="1" w:styleId="WW8Num3z2">
    <w:name w:val="WW8Num3z2"/>
    <w:rsid w:val="00963E5A"/>
  </w:style>
  <w:style w:type="character" w:customStyle="1" w:styleId="WW8Num3z3">
    <w:name w:val="WW8Num3z3"/>
    <w:rsid w:val="00963E5A"/>
  </w:style>
  <w:style w:type="character" w:customStyle="1" w:styleId="WW8Num3z4">
    <w:name w:val="WW8Num3z4"/>
    <w:rsid w:val="00963E5A"/>
  </w:style>
  <w:style w:type="character" w:customStyle="1" w:styleId="WW8Num3z5">
    <w:name w:val="WW8Num3z5"/>
    <w:rsid w:val="00963E5A"/>
  </w:style>
  <w:style w:type="character" w:customStyle="1" w:styleId="WW8Num3z6">
    <w:name w:val="WW8Num3z6"/>
    <w:rsid w:val="00963E5A"/>
  </w:style>
  <w:style w:type="character" w:customStyle="1" w:styleId="WW8Num3z7">
    <w:name w:val="WW8Num3z7"/>
    <w:rsid w:val="00963E5A"/>
  </w:style>
  <w:style w:type="character" w:customStyle="1" w:styleId="WW8Num3z8">
    <w:name w:val="WW8Num3z8"/>
    <w:rsid w:val="00963E5A"/>
  </w:style>
  <w:style w:type="character" w:customStyle="1" w:styleId="WW8Num4z0">
    <w:name w:val="WW8Num4z0"/>
    <w:rsid w:val="00963E5A"/>
    <w:rPr>
      <w:rFonts w:ascii="Times New Roman" w:hAnsi="Times New Roman" w:cs="Times New Roman"/>
      <w:sz w:val="24"/>
      <w:szCs w:val="24"/>
      <w:lang w:val="en-US"/>
    </w:rPr>
  </w:style>
  <w:style w:type="character" w:customStyle="1" w:styleId="WW8Num5z0">
    <w:name w:val="WW8Num5z0"/>
    <w:rsid w:val="00963E5A"/>
  </w:style>
  <w:style w:type="character" w:customStyle="1" w:styleId="WW8Num5z1">
    <w:name w:val="WW8Num5z1"/>
    <w:rsid w:val="00963E5A"/>
    <w:rPr>
      <w:rFonts w:ascii="Courier New" w:hAnsi="Courier New" w:cs="Courier New"/>
    </w:rPr>
  </w:style>
  <w:style w:type="character" w:customStyle="1" w:styleId="WW8Num5z2">
    <w:name w:val="WW8Num5z2"/>
    <w:rsid w:val="00963E5A"/>
  </w:style>
  <w:style w:type="character" w:customStyle="1" w:styleId="WW8Num5z3">
    <w:name w:val="WW8Num5z3"/>
    <w:rsid w:val="00963E5A"/>
  </w:style>
  <w:style w:type="character" w:customStyle="1" w:styleId="WW8Num5z4">
    <w:name w:val="WW8Num5z4"/>
    <w:rsid w:val="00963E5A"/>
  </w:style>
  <w:style w:type="character" w:customStyle="1" w:styleId="WW8Num5z5">
    <w:name w:val="WW8Num5z5"/>
    <w:rsid w:val="00963E5A"/>
  </w:style>
  <w:style w:type="character" w:customStyle="1" w:styleId="WW8Num5z6">
    <w:name w:val="WW8Num5z6"/>
    <w:rsid w:val="00963E5A"/>
  </w:style>
  <w:style w:type="character" w:customStyle="1" w:styleId="WW8Num5z7">
    <w:name w:val="WW8Num5z7"/>
    <w:rsid w:val="00963E5A"/>
  </w:style>
  <w:style w:type="character" w:customStyle="1" w:styleId="WW8Num5z8">
    <w:name w:val="WW8Num5z8"/>
    <w:rsid w:val="00963E5A"/>
  </w:style>
  <w:style w:type="character" w:customStyle="1" w:styleId="WW8Num6z0">
    <w:name w:val="WW8Num6z0"/>
    <w:rsid w:val="00963E5A"/>
  </w:style>
  <w:style w:type="character" w:customStyle="1" w:styleId="WW8Num7z0">
    <w:name w:val="WW8Num7z0"/>
    <w:rsid w:val="00963E5A"/>
    <w:rPr>
      <w:rFonts w:ascii="Times New Roman" w:hAnsi="Times New Roman" w:cs="Times New Roman"/>
      <w:sz w:val="20"/>
      <w:szCs w:val="20"/>
    </w:rPr>
  </w:style>
  <w:style w:type="character" w:customStyle="1" w:styleId="WW8Num7z1">
    <w:name w:val="WW8Num7z1"/>
    <w:rsid w:val="00963E5A"/>
    <w:rPr>
      <w:rFonts w:ascii="Courier New" w:hAnsi="Courier New" w:cs="Courier New"/>
    </w:rPr>
  </w:style>
  <w:style w:type="character" w:customStyle="1" w:styleId="WW8Num7z2">
    <w:name w:val="WW8Num7z2"/>
    <w:rsid w:val="00963E5A"/>
    <w:rPr>
      <w:rFonts w:ascii="Wingdings" w:hAnsi="Wingdings" w:cs="Wingdings"/>
    </w:rPr>
  </w:style>
  <w:style w:type="character" w:customStyle="1" w:styleId="WW8Num8z0">
    <w:name w:val="WW8Num8z0"/>
    <w:rsid w:val="00963E5A"/>
  </w:style>
  <w:style w:type="character" w:customStyle="1" w:styleId="WW8Num8z1">
    <w:name w:val="WW8Num8z1"/>
    <w:rsid w:val="00963E5A"/>
  </w:style>
  <w:style w:type="character" w:customStyle="1" w:styleId="WW8Num9z0">
    <w:name w:val="WW8Num9z0"/>
    <w:rsid w:val="00963E5A"/>
    <w:rPr>
      <w:rFonts w:ascii="Times New Roman" w:hAnsi="Times New Roman" w:cs="Times New Roman"/>
    </w:rPr>
  </w:style>
  <w:style w:type="character" w:customStyle="1" w:styleId="WW8Num9z2">
    <w:name w:val="WW8Num9z2"/>
    <w:rsid w:val="00963E5A"/>
    <w:rPr>
      <w:rFonts w:ascii="Wingdings" w:hAnsi="Wingdings" w:cs="Wingdings"/>
    </w:rPr>
  </w:style>
  <w:style w:type="character" w:customStyle="1" w:styleId="WW8Num9z3">
    <w:name w:val="WW8Num9z3"/>
    <w:rsid w:val="00963E5A"/>
    <w:rPr>
      <w:rFonts w:ascii="Symbol" w:hAnsi="Symbol" w:cs="Symbol"/>
    </w:rPr>
  </w:style>
  <w:style w:type="character" w:customStyle="1" w:styleId="WW8Num9z4">
    <w:name w:val="WW8Num9z4"/>
    <w:rsid w:val="00963E5A"/>
  </w:style>
  <w:style w:type="character" w:customStyle="1" w:styleId="WW8Num9z5">
    <w:name w:val="WW8Num9z5"/>
    <w:rsid w:val="00963E5A"/>
  </w:style>
  <w:style w:type="character" w:customStyle="1" w:styleId="WW8Num9z6">
    <w:name w:val="WW8Num9z6"/>
    <w:rsid w:val="00963E5A"/>
  </w:style>
  <w:style w:type="character" w:customStyle="1" w:styleId="WW8Num9z7">
    <w:name w:val="WW8Num9z7"/>
    <w:rsid w:val="00963E5A"/>
  </w:style>
  <w:style w:type="character" w:customStyle="1" w:styleId="WW8Num9z8">
    <w:name w:val="WW8Num9z8"/>
    <w:rsid w:val="00963E5A"/>
  </w:style>
  <w:style w:type="character" w:customStyle="1" w:styleId="WW8Num10z0">
    <w:name w:val="WW8Num10z0"/>
    <w:rsid w:val="00963E5A"/>
    <w:rPr>
      <w:rFonts w:ascii="Times New Roman" w:hAnsi="Times New Roman" w:cs="Times New Roman"/>
    </w:rPr>
  </w:style>
  <w:style w:type="character" w:customStyle="1" w:styleId="WW8Num10z1">
    <w:name w:val="WW8Num10z1"/>
    <w:rsid w:val="00963E5A"/>
    <w:rPr>
      <w:rFonts w:ascii="Courier New" w:hAnsi="Courier New" w:cs="Courier New"/>
    </w:rPr>
  </w:style>
  <w:style w:type="character" w:customStyle="1" w:styleId="WW8Num11z0">
    <w:name w:val="WW8Num11z0"/>
    <w:rsid w:val="00963E5A"/>
  </w:style>
  <w:style w:type="character" w:customStyle="1" w:styleId="WW8Num12z0">
    <w:name w:val="WW8Num12z0"/>
    <w:rsid w:val="00963E5A"/>
    <w:rPr>
      <w:rFonts w:ascii="Times New Roman" w:hAnsi="Times New Roman" w:cs="Times New Roman"/>
    </w:rPr>
  </w:style>
  <w:style w:type="character" w:customStyle="1" w:styleId="WW8Num13z0">
    <w:name w:val="WW8Num13z0"/>
    <w:rsid w:val="00963E5A"/>
    <w:rPr>
      <w:b/>
    </w:rPr>
  </w:style>
  <w:style w:type="character" w:customStyle="1" w:styleId="WW8Num14z0">
    <w:name w:val="WW8Num14z0"/>
    <w:rsid w:val="00963E5A"/>
    <w:rPr>
      <w:rFonts w:ascii="Times New Roman" w:eastAsia="Times New Roman" w:hAnsi="Times New Roman" w:cs="Times New Roman"/>
    </w:rPr>
  </w:style>
  <w:style w:type="character" w:customStyle="1" w:styleId="WW8Num15z0">
    <w:name w:val="WW8Num15z0"/>
    <w:rsid w:val="00963E5A"/>
  </w:style>
  <w:style w:type="character" w:customStyle="1" w:styleId="WW8Num16z0">
    <w:name w:val="WW8Num16z0"/>
    <w:rsid w:val="00963E5A"/>
  </w:style>
  <w:style w:type="character" w:customStyle="1" w:styleId="WW8Num17z0">
    <w:name w:val="WW8Num17z0"/>
    <w:rsid w:val="00963E5A"/>
  </w:style>
  <w:style w:type="character" w:customStyle="1" w:styleId="WW8Num18z0">
    <w:name w:val="WW8Num18z0"/>
    <w:rsid w:val="00963E5A"/>
  </w:style>
  <w:style w:type="character" w:customStyle="1" w:styleId="WW8Num19z0">
    <w:name w:val="WW8Num19z0"/>
    <w:rsid w:val="00963E5A"/>
  </w:style>
  <w:style w:type="character" w:customStyle="1" w:styleId="WW8Num20z0">
    <w:name w:val="WW8Num20z0"/>
    <w:rsid w:val="00963E5A"/>
  </w:style>
  <w:style w:type="character" w:customStyle="1" w:styleId="WW8Num20z2">
    <w:name w:val="WW8Num20z2"/>
    <w:rsid w:val="00963E5A"/>
  </w:style>
  <w:style w:type="character" w:customStyle="1" w:styleId="WW8Num20z3">
    <w:name w:val="WW8Num20z3"/>
    <w:rsid w:val="00963E5A"/>
  </w:style>
  <w:style w:type="character" w:customStyle="1" w:styleId="WW8Num20z4">
    <w:name w:val="WW8Num20z4"/>
    <w:rsid w:val="00963E5A"/>
  </w:style>
  <w:style w:type="character" w:customStyle="1" w:styleId="WW8Num20z5">
    <w:name w:val="WW8Num20z5"/>
    <w:rsid w:val="00963E5A"/>
  </w:style>
  <w:style w:type="character" w:customStyle="1" w:styleId="WW8Num20z6">
    <w:name w:val="WW8Num20z6"/>
    <w:rsid w:val="00963E5A"/>
  </w:style>
  <w:style w:type="character" w:customStyle="1" w:styleId="WW8Num20z7">
    <w:name w:val="WW8Num20z7"/>
    <w:rsid w:val="00963E5A"/>
  </w:style>
  <w:style w:type="character" w:customStyle="1" w:styleId="WW8Num20z8">
    <w:name w:val="WW8Num20z8"/>
    <w:rsid w:val="00963E5A"/>
  </w:style>
  <w:style w:type="character" w:customStyle="1" w:styleId="WW8Num21z0">
    <w:name w:val="WW8Num21z0"/>
    <w:rsid w:val="00963E5A"/>
  </w:style>
  <w:style w:type="character" w:customStyle="1" w:styleId="WW8Num22z0">
    <w:name w:val="WW8Num22z0"/>
    <w:rsid w:val="00963E5A"/>
  </w:style>
  <w:style w:type="character" w:customStyle="1" w:styleId="WW8Num22z2">
    <w:name w:val="WW8Num22z2"/>
    <w:rsid w:val="00963E5A"/>
    <w:rPr>
      <w:rFonts w:ascii="Garamond" w:hAnsi="Garamond" w:cs="Garamond"/>
      <w:bCs/>
      <w:sz w:val="20"/>
      <w:szCs w:val="20"/>
    </w:rPr>
  </w:style>
  <w:style w:type="character" w:customStyle="1" w:styleId="WW8Num23z0">
    <w:name w:val="WW8Num23z0"/>
    <w:rsid w:val="00963E5A"/>
    <w:rPr>
      <w:rFonts w:ascii="Times New Roman" w:hAnsi="Times New Roman" w:cs="Times New Roman"/>
    </w:rPr>
  </w:style>
  <w:style w:type="character" w:customStyle="1" w:styleId="WW8Num24z0">
    <w:name w:val="WW8Num24z0"/>
    <w:rsid w:val="00963E5A"/>
  </w:style>
  <w:style w:type="character" w:customStyle="1" w:styleId="WW8Num24z5">
    <w:name w:val="WW8Num24z5"/>
    <w:rsid w:val="00963E5A"/>
  </w:style>
  <w:style w:type="character" w:customStyle="1" w:styleId="WW8Num25z0">
    <w:name w:val="WW8Num25z0"/>
    <w:rsid w:val="00963E5A"/>
    <w:rPr>
      <w:rFonts w:ascii="Times New Roman" w:hAnsi="Times New Roman" w:cs="Times New Roman"/>
    </w:rPr>
  </w:style>
  <w:style w:type="character" w:customStyle="1" w:styleId="WW8Num25z1">
    <w:name w:val="WW8Num25z1"/>
    <w:rsid w:val="00963E5A"/>
    <w:rPr>
      <w:rFonts w:ascii="Courier New" w:hAnsi="Courier New" w:cs="Courier New"/>
    </w:rPr>
  </w:style>
  <w:style w:type="character" w:customStyle="1" w:styleId="WW8Num25z2">
    <w:name w:val="WW8Num25z2"/>
    <w:rsid w:val="00963E5A"/>
    <w:rPr>
      <w:rFonts w:ascii="Wingdings" w:hAnsi="Wingdings" w:cs="Wingdings"/>
    </w:rPr>
  </w:style>
  <w:style w:type="character" w:customStyle="1" w:styleId="WW8Num25z3">
    <w:name w:val="WW8Num25z3"/>
    <w:rsid w:val="00963E5A"/>
    <w:rPr>
      <w:rFonts w:ascii="Symbol" w:hAnsi="Symbol" w:cs="Symbol"/>
    </w:rPr>
  </w:style>
  <w:style w:type="character" w:customStyle="1" w:styleId="WW8Num25z4">
    <w:name w:val="WW8Num25z4"/>
    <w:rsid w:val="00963E5A"/>
  </w:style>
  <w:style w:type="character" w:customStyle="1" w:styleId="WW8Num25z5">
    <w:name w:val="WW8Num25z5"/>
    <w:rsid w:val="00963E5A"/>
  </w:style>
  <w:style w:type="character" w:customStyle="1" w:styleId="WW8Num25z6">
    <w:name w:val="WW8Num25z6"/>
    <w:rsid w:val="00963E5A"/>
  </w:style>
  <w:style w:type="character" w:customStyle="1" w:styleId="WW8Num25z7">
    <w:name w:val="WW8Num25z7"/>
    <w:rsid w:val="00963E5A"/>
  </w:style>
  <w:style w:type="character" w:customStyle="1" w:styleId="WW8Num25z8">
    <w:name w:val="WW8Num25z8"/>
    <w:rsid w:val="00963E5A"/>
  </w:style>
  <w:style w:type="character" w:customStyle="1" w:styleId="WW8Num26z0">
    <w:name w:val="WW8Num26z0"/>
    <w:rsid w:val="00963E5A"/>
    <w:rPr>
      <w:rFonts w:ascii="Garamond" w:hAnsi="Garamond" w:cs="Garamond"/>
      <w:sz w:val="20"/>
      <w:szCs w:val="20"/>
    </w:rPr>
  </w:style>
  <w:style w:type="character" w:customStyle="1" w:styleId="WW8Num27z0">
    <w:name w:val="WW8Num27z0"/>
    <w:rsid w:val="00963E5A"/>
    <w:rPr>
      <w:rFonts w:ascii="Garamond" w:hAnsi="Garamond" w:cs="Garamond"/>
      <w:sz w:val="20"/>
      <w:szCs w:val="20"/>
    </w:rPr>
  </w:style>
  <w:style w:type="character" w:customStyle="1" w:styleId="WW8Num28z0">
    <w:name w:val="WW8Num28z0"/>
    <w:rsid w:val="00963E5A"/>
    <w:rPr>
      <w:rFonts w:ascii="Garamond" w:hAnsi="Garamond" w:cs="Garamond"/>
      <w:b/>
      <w:sz w:val="20"/>
      <w:szCs w:val="20"/>
    </w:rPr>
  </w:style>
  <w:style w:type="character" w:customStyle="1" w:styleId="WW8Num29z0">
    <w:name w:val="WW8Num29z0"/>
    <w:rsid w:val="00963E5A"/>
    <w:rPr>
      <w:rFonts w:ascii="Garamond" w:hAnsi="Garamond" w:cs="Garamond"/>
      <w:b/>
      <w:bCs/>
      <w:sz w:val="20"/>
      <w:szCs w:val="20"/>
    </w:rPr>
  </w:style>
  <w:style w:type="character" w:customStyle="1" w:styleId="WW8Num30z0">
    <w:name w:val="WW8Num30z0"/>
    <w:rsid w:val="00963E5A"/>
    <w:rPr>
      <w:rFonts w:ascii="Garamond" w:hAnsi="Garamond" w:cs="Garamond"/>
      <w:sz w:val="20"/>
      <w:szCs w:val="20"/>
    </w:rPr>
  </w:style>
  <w:style w:type="character" w:customStyle="1" w:styleId="WW8Num31z0">
    <w:name w:val="WW8Num31z0"/>
    <w:rsid w:val="00963E5A"/>
    <w:rPr>
      <w:rFonts w:ascii="Garamond" w:hAnsi="Garamond" w:cs="Garamond"/>
      <w:sz w:val="20"/>
      <w:szCs w:val="20"/>
    </w:rPr>
  </w:style>
  <w:style w:type="character" w:customStyle="1" w:styleId="WW8Num32z0">
    <w:name w:val="WW8Num32z0"/>
    <w:rsid w:val="00963E5A"/>
  </w:style>
  <w:style w:type="character" w:customStyle="1" w:styleId="WW8Num33z0">
    <w:name w:val="WW8Num33z0"/>
    <w:rsid w:val="00963E5A"/>
    <w:rPr>
      <w:rFonts w:ascii="Garamond" w:eastAsia="Garamond" w:hAnsi="Garamond" w:cs="Garamond"/>
      <w:sz w:val="20"/>
      <w:szCs w:val="20"/>
    </w:rPr>
  </w:style>
  <w:style w:type="character" w:customStyle="1" w:styleId="WW8Num34z0">
    <w:name w:val="WW8Num34z0"/>
    <w:rsid w:val="00963E5A"/>
    <w:rPr>
      <w:i w:val="0"/>
    </w:rPr>
  </w:style>
  <w:style w:type="character" w:customStyle="1" w:styleId="WW8Num34z1">
    <w:name w:val="WW8Num34z1"/>
    <w:rsid w:val="00963E5A"/>
  </w:style>
  <w:style w:type="character" w:customStyle="1" w:styleId="WW8Num34z2">
    <w:name w:val="WW8Num34z2"/>
    <w:rsid w:val="00963E5A"/>
  </w:style>
  <w:style w:type="character" w:customStyle="1" w:styleId="WW8Num34z3">
    <w:name w:val="WW8Num34z3"/>
    <w:rsid w:val="00963E5A"/>
  </w:style>
  <w:style w:type="character" w:customStyle="1" w:styleId="WW8Num34z4">
    <w:name w:val="WW8Num34z4"/>
    <w:rsid w:val="00963E5A"/>
  </w:style>
  <w:style w:type="character" w:customStyle="1" w:styleId="WW8Num34z5">
    <w:name w:val="WW8Num34z5"/>
    <w:rsid w:val="00963E5A"/>
  </w:style>
  <w:style w:type="character" w:customStyle="1" w:styleId="WW8Num34z6">
    <w:name w:val="WW8Num34z6"/>
    <w:rsid w:val="00963E5A"/>
  </w:style>
  <w:style w:type="character" w:customStyle="1" w:styleId="WW8Num34z7">
    <w:name w:val="WW8Num34z7"/>
    <w:rsid w:val="00963E5A"/>
  </w:style>
  <w:style w:type="character" w:customStyle="1" w:styleId="WW8Num34z8">
    <w:name w:val="WW8Num34z8"/>
    <w:rsid w:val="00963E5A"/>
  </w:style>
  <w:style w:type="character" w:customStyle="1" w:styleId="WW8Num35z0">
    <w:name w:val="WW8Num35z0"/>
    <w:rsid w:val="00963E5A"/>
    <w:rPr>
      <w:rFonts w:cs="Times New Roman"/>
      <w:b/>
      <w:color w:val="000000"/>
    </w:rPr>
  </w:style>
  <w:style w:type="character" w:customStyle="1" w:styleId="WW8Num35z1">
    <w:name w:val="WW8Num35z1"/>
    <w:rsid w:val="00963E5A"/>
    <w:rPr>
      <w:rFonts w:ascii="Calibri" w:hAnsi="Calibri" w:cs="Times New Roman"/>
      <w:b w:val="0"/>
      <w:bCs w:val="0"/>
      <w:color w:val="000000"/>
    </w:rPr>
  </w:style>
  <w:style w:type="character" w:customStyle="1" w:styleId="WW8Num35z2">
    <w:name w:val="WW8Num35z2"/>
    <w:rsid w:val="00963E5A"/>
    <w:rPr>
      <w:rFonts w:cs="Times New Roman"/>
    </w:rPr>
  </w:style>
  <w:style w:type="character" w:customStyle="1" w:styleId="WW8Num35z3">
    <w:name w:val="WW8Num35z3"/>
    <w:rsid w:val="00963E5A"/>
    <w:rPr>
      <w:rFonts w:cs="Times New Roman"/>
      <w:b w:val="0"/>
      <w:bCs w:val="0"/>
      <w:i w:val="0"/>
      <w:iCs w:val="0"/>
      <w:sz w:val="20"/>
      <w:szCs w:val="20"/>
    </w:rPr>
  </w:style>
  <w:style w:type="character" w:customStyle="1" w:styleId="WW8Num36z0">
    <w:name w:val="WW8Num36z0"/>
    <w:rsid w:val="00963E5A"/>
  </w:style>
  <w:style w:type="character" w:customStyle="1" w:styleId="WW8Num36z1">
    <w:name w:val="WW8Num36z1"/>
    <w:rsid w:val="00963E5A"/>
  </w:style>
  <w:style w:type="character" w:customStyle="1" w:styleId="WW8Num36z2">
    <w:name w:val="WW8Num36z2"/>
    <w:rsid w:val="00963E5A"/>
  </w:style>
  <w:style w:type="character" w:customStyle="1" w:styleId="WW8Num36z3">
    <w:name w:val="WW8Num36z3"/>
    <w:rsid w:val="00963E5A"/>
  </w:style>
  <w:style w:type="character" w:customStyle="1" w:styleId="WW8Num36z4">
    <w:name w:val="WW8Num36z4"/>
    <w:rsid w:val="00963E5A"/>
  </w:style>
  <w:style w:type="character" w:customStyle="1" w:styleId="WW8Num36z5">
    <w:name w:val="WW8Num36z5"/>
    <w:rsid w:val="00963E5A"/>
  </w:style>
  <w:style w:type="character" w:customStyle="1" w:styleId="WW8Num36z6">
    <w:name w:val="WW8Num36z6"/>
    <w:rsid w:val="00963E5A"/>
  </w:style>
  <w:style w:type="character" w:customStyle="1" w:styleId="WW8Num36z7">
    <w:name w:val="WW8Num36z7"/>
    <w:rsid w:val="00963E5A"/>
  </w:style>
  <w:style w:type="character" w:customStyle="1" w:styleId="WW8Num36z8">
    <w:name w:val="WW8Num36z8"/>
    <w:rsid w:val="00963E5A"/>
  </w:style>
  <w:style w:type="character" w:customStyle="1" w:styleId="WW8Num37z0">
    <w:name w:val="WW8Num37z0"/>
    <w:rsid w:val="00963E5A"/>
    <w:rPr>
      <w:rFonts w:ascii="Garamond" w:hAnsi="Garamond" w:cs="Garamond"/>
      <w:b/>
      <w:sz w:val="20"/>
      <w:szCs w:val="20"/>
    </w:rPr>
  </w:style>
  <w:style w:type="character" w:customStyle="1" w:styleId="WW8Num37z1">
    <w:name w:val="WW8Num37z1"/>
    <w:rsid w:val="00963E5A"/>
  </w:style>
  <w:style w:type="character" w:customStyle="1" w:styleId="WW8Num37z2">
    <w:name w:val="WW8Num37z2"/>
    <w:rsid w:val="00963E5A"/>
  </w:style>
  <w:style w:type="character" w:customStyle="1" w:styleId="WW8Num37z3">
    <w:name w:val="WW8Num37z3"/>
    <w:rsid w:val="00963E5A"/>
  </w:style>
  <w:style w:type="character" w:customStyle="1" w:styleId="WW8Num37z4">
    <w:name w:val="WW8Num37z4"/>
    <w:rsid w:val="00963E5A"/>
  </w:style>
  <w:style w:type="character" w:customStyle="1" w:styleId="WW8Num37z5">
    <w:name w:val="WW8Num37z5"/>
    <w:rsid w:val="00963E5A"/>
  </w:style>
  <w:style w:type="character" w:customStyle="1" w:styleId="WW8Num37z6">
    <w:name w:val="WW8Num37z6"/>
    <w:rsid w:val="00963E5A"/>
  </w:style>
  <w:style w:type="character" w:customStyle="1" w:styleId="WW8Num37z7">
    <w:name w:val="WW8Num37z7"/>
    <w:rsid w:val="00963E5A"/>
  </w:style>
  <w:style w:type="character" w:customStyle="1" w:styleId="WW8Num37z8">
    <w:name w:val="WW8Num37z8"/>
    <w:rsid w:val="00963E5A"/>
  </w:style>
  <w:style w:type="character" w:customStyle="1" w:styleId="WW8Num38z0">
    <w:name w:val="WW8Num38z0"/>
    <w:rsid w:val="00963E5A"/>
    <w:rPr>
      <w:rFonts w:ascii="Garamond" w:hAnsi="Garamond" w:cs="Garamond"/>
      <w:b w:val="0"/>
      <w:bCs/>
      <w:sz w:val="20"/>
      <w:szCs w:val="20"/>
    </w:rPr>
  </w:style>
  <w:style w:type="character" w:customStyle="1" w:styleId="WW8Num39z0">
    <w:name w:val="WW8Num39z0"/>
    <w:rsid w:val="00963E5A"/>
    <w:rPr>
      <w:rFonts w:ascii="Garamond" w:hAnsi="Garamond" w:cs="Garamond"/>
      <w:b w:val="0"/>
      <w:color w:val="000000"/>
    </w:rPr>
  </w:style>
  <w:style w:type="character" w:customStyle="1" w:styleId="WW8Num39z1">
    <w:name w:val="WW8Num39z1"/>
    <w:rsid w:val="00963E5A"/>
  </w:style>
  <w:style w:type="character" w:customStyle="1" w:styleId="WW8Num39z2">
    <w:name w:val="WW8Num39z2"/>
    <w:rsid w:val="00963E5A"/>
  </w:style>
  <w:style w:type="character" w:customStyle="1" w:styleId="WW8Num39z3">
    <w:name w:val="WW8Num39z3"/>
    <w:rsid w:val="00963E5A"/>
  </w:style>
  <w:style w:type="character" w:customStyle="1" w:styleId="WW8Num39z4">
    <w:name w:val="WW8Num39z4"/>
    <w:rsid w:val="00963E5A"/>
  </w:style>
  <w:style w:type="character" w:customStyle="1" w:styleId="WW8Num39z5">
    <w:name w:val="WW8Num39z5"/>
    <w:rsid w:val="00963E5A"/>
  </w:style>
  <w:style w:type="character" w:customStyle="1" w:styleId="WW8Num39z6">
    <w:name w:val="WW8Num39z6"/>
    <w:rsid w:val="00963E5A"/>
  </w:style>
  <w:style w:type="character" w:customStyle="1" w:styleId="WW8Num39z7">
    <w:name w:val="WW8Num39z7"/>
    <w:rsid w:val="00963E5A"/>
  </w:style>
  <w:style w:type="character" w:customStyle="1" w:styleId="WW8Num39z8">
    <w:name w:val="WW8Num39z8"/>
    <w:rsid w:val="00963E5A"/>
  </w:style>
  <w:style w:type="character" w:customStyle="1" w:styleId="WW8Num40z0">
    <w:name w:val="WW8Num40z0"/>
    <w:rsid w:val="00963E5A"/>
    <w:rPr>
      <w:rFonts w:ascii="Symbol" w:hAnsi="Symbol" w:cs="Symbol"/>
    </w:rPr>
  </w:style>
  <w:style w:type="character" w:customStyle="1" w:styleId="WW8Num40z1">
    <w:name w:val="WW8Num40z1"/>
    <w:rsid w:val="00963E5A"/>
    <w:rPr>
      <w:rFonts w:ascii="Courier New" w:hAnsi="Courier New" w:cs="Courier New"/>
    </w:rPr>
  </w:style>
  <w:style w:type="character" w:customStyle="1" w:styleId="WW8Num40z2">
    <w:name w:val="WW8Num40z2"/>
    <w:rsid w:val="00963E5A"/>
    <w:rPr>
      <w:rFonts w:ascii="Wingdings" w:hAnsi="Wingdings" w:cs="Wingdings"/>
    </w:rPr>
  </w:style>
  <w:style w:type="character" w:customStyle="1" w:styleId="WW8Num41z0">
    <w:name w:val="WW8Num41z0"/>
    <w:rsid w:val="00963E5A"/>
    <w:rPr>
      <w:rFonts w:ascii="Garamond" w:eastAsia="Garamond" w:hAnsi="Garamond" w:cs="Garamond"/>
      <w:b/>
      <w:bCs/>
      <w:sz w:val="20"/>
      <w:szCs w:val="20"/>
    </w:rPr>
  </w:style>
  <w:style w:type="character" w:customStyle="1" w:styleId="WW8Num42z0">
    <w:name w:val="WW8Num42z0"/>
    <w:rsid w:val="00963E5A"/>
    <w:rPr>
      <w:rFonts w:ascii="Garamond" w:hAnsi="Garamond" w:cs="Garamond"/>
      <w:sz w:val="20"/>
      <w:szCs w:val="20"/>
    </w:rPr>
  </w:style>
  <w:style w:type="character" w:customStyle="1" w:styleId="WW8Num43z0">
    <w:name w:val="WW8Num43z0"/>
    <w:rsid w:val="00963E5A"/>
  </w:style>
  <w:style w:type="character" w:customStyle="1" w:styleId="WW8Num44z0">
    <w:name w:val="WW8Num44z0"/>
    <w:rsid w:val="00963E5A"/>
    <w:rPr>
      <w:rFonts w:ascii="Garamond" w:hAnsi="Garamond" w:cs="Garamond"/>
      <w:b/>
      <w:sz w:val="20"/>
      <w:szCs w:val="20"/>
    </w:rPr>
  </w:style>
  <w:style w:type="character" w:customStyle="1" w:styleId="WW8Num44z1">
    <w:name w:val="WW8Num44z1"/>
    <w:rsid w:val="00963E5A"/>
  </w:style>
  <w:style w:type="character" w:customStyle="1" w:styleId="WW8Num44z2">
    <w:name w:val="WW8Num44z2"/>
    <w:rsid w:val="00963E5A"/>
  </w:style>
  <w:style w:type="character" w:customStyle="1" w:styleId="WW8Num44z3">
    <w:name w:val="WW8Num44z3"/>
    <w:rsid w:val="00963E5A"/>
  </w:style>
  <w:style w:type="character" w:customStyle="1" w:styleId="WW8Num44z4">
    <w:name w:val="WW8Num44z4"/>
    <w:rsid w:val="00963E5A"/>
  </w:style>
  <w:style w:type="character" w:customStyle="1" w:styleId="WW8Num44z5">
    <w:name w:val="WW8Num44z5"/>
    <w:rsid w:val="00963E5A"/>
  </w:style>
  <w:style w:type="character" w:customStyle="1" w:styleId="WW8Num44z6">
    <w:name w:val="WW8Num44z6"/>
    <w:rsid w:val="00963E5A"/>
  </w:style>
  <w:style w:type="character" w:customStyle="1" w:styleId="WW8Num44z7">
    <w:name w:val="WW8Num44z7"/>
    <w:rsid w:val="00963E5A"/>
  </w:style>
  <w:style w:type="character" w:customStyle="1" w:styleId="WW8Num44z8">
    <w:name w:val="WW8Num44z8"/>
    <w:rsid w:val="00963E5A"/>
  </w:style>
  <w:style w:type="character" w:customStyle="1" w:styleId="WW8Num45z0">
    <w:name w:val="WW8Num45z0"/>
    <w:rsid w:val="00963E5A"/>
    <w:rPr>
      <w:rFonts w:ascii="Garamond" w:hAnsi="Garamond" w:cs="Garamond"/>
      <w:sz w:val="20"/>
      <w:szCs w:val="20"/>
    </w:rPr>
  </w:style>
  <w:style w:type="character" w:customStyle="1" w:styleId="WW8Num45z1">
    <w:name w:val="WW8Num45z1"/>
    <w:rsid w:val="00963E5A"/>
  </w:style>
  <w:style w:type="character" w:customStyle="1" w:styleId="WW8Num45z2">
    <w:name w:val="WW8Num45z2"/>
    <w:rsid w:val="00963E5A"/>
  </w:style>
  <w:style w:type="character" w:customStyle="1" w:styleId="WW8Num45z3">
    <w:name w:val="WW8Num45z3"/>
    <w:rsid w:val="00963E5A"/>
  </w:style>
  <w:style w:type="character" w:customStyle="1" w:styleId="WW8Num45z4">
    <w:name w:val="WW8Num45z4"/>
    <w:rsid w:val="00963E5A"/>
  </w:style>
  <w:style w:type="character" w:customStyle="1" w:styleId="WW8Num45z5">
    <w:name w:val="WW8Num45z5"/>
    <w:rsid w:val="00963E5A"/>
  </w:style>
  <w:style w:type="character" w:customStyle="1" w:styleId="WW8Num45z6">
    <w:name w:val="WW8Num45z6"/>
    <w:rsid w:val="00963E5A"/>
  </w:style>
  <w:style w:type="character" w:customStyle="1" w:styleId="WW8Num45z7">
    <w:name w:val="WW8Num45z7"/>
    <w:rsid w:val="00963E5A"/>
  </w:style>
  <w:style w:type="character" w:customStyle="1" w:styleId="WW8Num45z8">
    <w:name w:val="WW8Num45z8"/>
    <w:rsid w:val="00963E5A"/>
  </w:style>
  <w:style w:type="character" w:customStyle="1" w:styleId="WW8Num46z0">
    <w:name w:val="WW8Num46z0"/>
    <w:rsid w:val="00963E5A"/>
  </w:style>
  <w:style w:type="character" w:customStyle="1" w:styleId="WW8Num46z1">
    <w:name w:val="WW8Num46z1"/>
    <w:rsid w:val="00963E5A"/>
    <w:rPr>
      <w:rFonts w:ascii="Garamond" w:eastAsia="MS PGothic" w:hAnsi="Garamond" w:cs="Garamond"/>
      <w:position w:val="0"/>
      <w:sz w:val="20"/>
      <w:szCs w:val="20"/>
      <w:vertAlign w:val="superscript"/>
    </w:rPr>
  </w:style>
  <w:style w:type="character" w:customStyle="1" w:styleId="WW8Num46z2">
    <w:name w:val="WW8Num46z2"/>
    <w:rsid w:val="00963E5A"/>
  </w:style>
  <w:style w:type="character" w:customStyle="1" w:styleId="WW8Num46z3">
    <w:name w:val="WW8Num46z3"/>
    <w:rsid w:val="00963E5A"/>
  </w:style>
  <w:style w:type="character" w:customStyle="1" w:styleId="WW8Num46z4">
    <w:name w:val="WW8Num46z4"/>
    <w:rsid w:val="00963E5A"/>
  </w:style>
  <w:style w:type="character" w:customStyle="1" w:styleId="WW8Num46z5">
    <w:name w:val="WW8Num46z5"/>
    <w:rsid w:val="00963E5A"/>
  </w:style>
  <w:style w:type="character" w:customStyle="1" w:styleId="WW8Num46z6">
    <w:name w:val="WW8Num46z6"/>
    <w:rsid w:val="00963E5A"/>
  </w:style>
  <w:style w:type="character" w:customStyle="1" w:styleId="WW8Num46z7">
    <w:name w:val="WW8Num46z7"/>
    <w:rsid w:val="00963E5A"/>
  </w:style>
  <w:style w:type="character" w:customStyle="1" w:styleId="WW8Num46z8">
    <w:name w:val="WW8Num46z8"/>
    <w:rsid w:val="00963E5A"/>
  </w:style>
  <w:style w:type="character" w:customStyle="1" w:styleId="WW8Num47z0">
    <w:name w:val="WW8Num47z0"/>
    <w:rsid w:val="00963E5A"/>
    <w:rPr>
      <w:rFonts w:ascii="Courier New" w:hAnsi="Courier New" w:cs="Courier New"/>
    </w:rPr>
  </w:style>
  <w:style w:type="character" w:customStyle="1" w:styleId="WW8Num47z2">
    <w:name w:val="WW8Num47z2"/>
    <w:rsid w:val="00963E5A"/>
    <w:rPr>
      <w:rFonts w:ascii="Wingdings" w:hAnsi="Wingdings" w:cs="Wingdings"/>
    </w:rPr>
  </w:style>
  <w:style w:type="character" w:customStyle="1" w:styleId="WW8Num47z3">
    <w:name w:val="WW8Num47z3"/>
    <w:rsid w:val="00963E5A"/>
    <w:rPr>
      <w:rFonts w:ascii="Symbol" w:hAnsi="Symbol" w:cs="Symbol"/>
    </w:rPr>
  </w:style>
  <w:style w:type="character" w:customStyle="1" w:styleId="WW8Num48z0">
    <w:name w:val="WW8Num48z0"/>
    <w:rsid w:val="00963E5A"/>
    <w:rPr>
      <w:rFonts w:ascii="Garamond" w:hAnsi="Garamond" w:cs="Garamond"/>
      <w:b/>
      <w:sz w:val="20"/>
      <w:szCs w:val="20"/>
    </w:rPr>
  </w:style>
  <w:style w:type="character" w:customStyle="1" w:styleId="WW8Num48z2">
    <w:name w:val="WW8Num48z2"/>
    <w:rsid w:val="00963E5A"/>
    <w:rPr>
      <w:rFonts w:ascii="Garamond" w:hAnsi="Garamond" w:cs="Garamond"/>
      <w:b/>
      <w:color w:val="000000"/>
      <w:sz w:val="20"/>
      <w:szCs w:val="20"/>
    </w:rPr>
  </w:style>
  <w:style w:type="character" w:customStyle="1" w:styleId="WW8Num49z0">
    <w:name w:val="WW8Num49z0"/>
    <w:rsid w:val="00963E5A"/>
  </w:style>
  <w:style w:type="character" w:customStyle="1" w:styleId="WW8Num50z0">
    <w:name w:val="WW8Num50z0"/>
    <w:rsid w:val="00963E5A"/>
    <w:rPr>
      <w:rFonts w:ascii="Symbol" w:hAnsi="Symbol" w:cs="Symbol"/>
      <w:sz w:val="20"/>
      <w:szCs w:val="20"/>
    </w:rPr>
  </w:style>
  <w:style w:type="character" w:customStyle="1" w:styleId="WW8Num50z1">
    <w:name w:val="WW8Num50z1"/>
    <w:rsid w:val="00963E5A"/>
  </w:style>
  <w:style w:type="character" w:customStyle="1" w:styleId="WW8Num50z2">
    <w:name w:val="WW8Num50z2"/>
    <w:rsid w:val="00963E5A"/>
  </w:style>
  <w:style w:type="character" w:customStyle="1" w:styleId="WW8Num50z3">
    <w:name w:val="WW8Num50z3"/>
    <w:rsid w:val="00963E5A"/>
  </w:style>
  <w:style w:type="character" w:customStyle="1" w:styleId="WW8Num50z4">
    <w:name w:val="WW8Num50z4"/>
    <w:rsid w:val="00963E5A"/>
  </w:style>
  <w:style w:type="character" w:customStyle="1" w:styleId="WW8Num50z5">
    <w:name w:val="WW8Num50z5"/>
    <w:rsid w:val="00963E5A"/>
  </w:style>
  <w:style w:type="character" w:customStyle="1" w:styleId="WW8Num50z6">
    <w:name w:val="WW8Num50z6"/>
    <w:rsid w:val="00963E5A"/>
  </w:style>
  <w:style w:type="character" w:customStyle="1" w:styleId="WW8Num50z7">
    <w:name w:val="WW8Num50z7"/>
    <w:rsid w:val="00963E5A"/>
  </w:style>
  <w:style w:type="character" w:customStyle="1" w:styleId="WW8Num50z8">
    <w:name w:val="WW8Num50z8"/>
    <w:rsid w:val="00963E5A"/>
  </w:style>
  <w:style w:type="character" w:customStyle="1" w:styleId="WW8Num51z0">
    <w:name w:val="WW8Num51z0"/>
    <w:rsid w:val="00963E5A"/>
  </w:style>
  <w:style w:type="character" w:customStyle="1" w:styleId="WW8Num52z0">
    <w:name w:val="WW8Num52z0"/>
    <w:rsid w:val="00963E5A"/>
    <w:rPr>
      <w:rFonts w:ascii="Garamond" w:hAnsi="Garamond" w:cs="Garamond"/>
      <w:b/>
      <w:sz w:val="20"/>
      <w:szCs w:val="20"/>
    </w:rPr>
  </w:style>
  <w:style w:type="character" w:customStyle="1" w:styleId="WW8Num53z0">
    <w:name w:val="WW8Num53z0"/>
    <w:rsid w:val="00963E5A"/>
  </w:style>
  <w:style w:type="character" w:customStyle="1" w:styleId="WW8Num53z1">
    <w:name w:val="WW8Num53z1"/>
    <w:rsid w:val="00963E5A"/>
  </w:style>
  <w:style w:type="character" w:customStyle="1" w:styleId="WW8Num53z2">
    <w:name w:val="WW8Num53z2"/>
    <w:rsid w:val="00963E5A"/>
  </w:style>
  <w:style w:type="character" w:customStyle="1" w:styleId="WW8Num53z3">
    <w:name w:val="WW8Num53z3"/>
    <w:rsid w:val="00963E5A"/>
  </w:style>
  <w:style w:type="character" w:customStyle="1" w:styleId="WW8Num53z4">
    <w:name w:val="WW8Num53z4"/>
    <w:rsid w:val="00963E5A"/>
  </w:style>
  <w:style w:type="character" w:customStyle="1" w:styleId="WW8Num53z5">
    <w:name w:val="WW8Num53z5"/>
    <w:rsid w:val="00963E5A"/>
  </w:style>
  <w:style w:type="character" w:customStyle="1" w:styleId="WW8Num53z6">
    <w:name w:val="WW8Num53z6"/>
    <w:rsid w:val="00963E5A"/>
  </w:style>
  <w:style w:type="character" w:customStyle="1" w:styleId="WW8Num53z7">
    <w:name w:val="WW8Num53z7"/>
    <w:rsid w:val="00963E5A"/>
  </w:style>
  <w:style w:type="character" w:customStyle="1" w:styleId="WW8Num53z8">
    <w:name w:val="WW8Num53z8"/>
    <w:rsid w:val="00963E5A"/>
  </w:style>
  <w:style w:type="character" w:customStyle="1" w:styleId="WW8Num54z0">
    <w:name w:val="WW8Num54z0"/>
    <w:rsid w:val="00963E5A"/>
    <w:rPr>
      <w:rFonts w:ascii="Garamond" w:eastAsia="Garamond" w:hAnsi="Garamond" w:cs="Garamond"/>
      <w:b/>
      <w:sz w:val="20"/>
      <w:szCs w:val="20"/>
    </w:rPr>
  </w:style>
  <w:style w:type="character" w:customStyle="1" w:styleId="WW8Num55z0">
    <w:name w:val="WW8Num55z0"/>
    <w:rsid w:val="00963E5A"/>
  </w:style>
  <w:style w:type="character" w:customStyle="1" w:styleId="WW8Num56z0">
    <w:name w:val="WW8Num56z0"/>
    <w:rsid w:val="00963E5A"/>
    <w:rPr>
      <w:rFonts w:ascii="Garamond" w:hAnsi="Garamond" w:cs="Garamond"/>
      <w:b/>
      <w:sz w:val="20"/>
      <w:szCs w:val="20"/>
    </w:rPr>
  </w:style>
  <w:style w:type="character" w:customStyle="1" w:styleId="WW8Num57z0">
    <w:name w:val="WW8Num57z0"/>
    <w:rsid w:val="00963E5A"/>
    <w:rPr>
      <w:rFonts w:ascii="Garamond" w:hAnsi="Garamond" w:cs="Garamond"/>
      <w:b/>
      <w:bCs/>
      <w:sz w:val="20"/>
      <w:szCs w:val="20"/>
    </w:rPr>
  </w:style>
  <w:style w:type="character" w:customStyle="1" w:styleId="WW8Num58z0">
    <w:name w:val="WW8Num58z0"/>
    <w:rsid w:val="00963E5A"/>
    <w:rPr>
      <w:rFonts w:ascii="Garamond" w:hAnsi="Garamond" w:cs="Garamond"/>
      <w:b/>
      <w:sz w:val="20"/>
      <w:szCs w:val="20"/>
    </w:rPr>
  </w:style>
  <w:style w:type="character" w:customStyle="1" w:styleId="WW8Num59z0">
    <w:name w:val="WW8Num59z0"/>
    <w:rsid w:val="00963E5A"/>
    <w:rPr>
      <w:rFonts w:ascii="Garamond" w:eastAsia="Calibri" w:hAnsi="Garamond" w:cs="Garamond"/>
      <w:b/>
      <w:bCs/>
      <w:sz w:val="20"/>
      <w:szCs w:val="20"/>
    </w:rPr>
  </w:style>
  <w:style w:type="character" w:customStyle="1" w:styleId="WW8Num60z0">
    <w:name w:val="WW8Num60z0"/>
    <w:rsid w:val="00963E5A"/>
    <w:rPr>
      <w:rFonts w:ascii="Garamond" w:hAnsi="Garamond" w:cs="Garamond"/>
      <w:b/>
      <w:sz w:val="20"/>
      <w:szCs w:val="20"/>
    </w:rPr>
  </w:style>
  <w:style w:type="character" w:customStyle="1" w:styleId="WW8Num60z1">
    <w:name w:val="WW8Num60z1"/>
    <w:rsid w:val="00963E5A"/>
  </w:style>
  <w:style w:type="character" w:customStyle="1" w:styleId="WW8Num60z2">
    <w:name w:val="WW8Num60z2"/>
    <w:rsid w:val="00963E5A"/>
  </w:style>
  <w:style w:type="character" w:customStyle="1" w:styleId="WW8Num60z3">
    <w:name w:val="WW8Num60z3"/>
    <w:rsid w:val="00963E5A"/>
  </w:style>
  <w:style w:type="character" w:customStyle="1" w:styleId="WW8Num60z4">
    <w:name w:val="WW8Num60z4"/>
    <w:rsid w:val="00963E5A"/>
  </w:style>
  <w:style w:type="character" w:customStyle="1" w:styleId="WW8Num60z5">
    <w:name w:val="WW8Num60z5"/>
    <w:rsid w:val="00963E5A"/>
  </w:style>
  <w:style w:type="character" w:customStyle="1" w:styleId="WW8Num60z6">
    <w:name w:val="WW8Num60z6"/>
    <w:rsid w:val="00963E5A"/>
  </w:style>
  <w:style w:type="character" w:customStyle="1" w:styleId="WW8Num60z7">
    <w:name w:val="WW8Num60z7"/>
    <w:rsid w:val="00963E5A"/>
  </w:style>
  <w:style w:type="character" w:customStyle="1" w:styleId="WW8Num60z8">
    <w:name w:val="WW8Num60z8"/>
    <w:rsid w:val="00963E5A"/>
  </w:style>
  <w:style w:type="character" w:customStyle="1" w:styleId="WW8Num61z0">
    <w:name w:val="WW8Num61z0"/>
    <w:rsid w:val="00963E5A"/>
    <w:rPr>
      <w:rFonts w:ascii="Garamond" w:hAnsi="Garamond" w:cs="Times New Roman"/>
      <w:sz w:val="20"/>
      <w:szCs w:val="20"/>
    </w:rPr>
  </w:style>
  <w:style w:type="character" w:customStyle="1" w:styleId="WW8Num62z0">
    <w:name w:val="WW8Num62z0"/>
    <w:rsid w:val="00963E5A"/>
    <w:rPr>
      <w:rFonts w:ascii="Symbol" w:hAnsi="Symbol" w:cs="Symbol"/>
      <w:sz w:val="20"/>
      <w:szCs w:val="20"/>
    </w:rPr>
  </w:style>
  <w:style w:type="character" w:customStyle="1" w:styleId="WW8Num62z1">
    <w:name w:val="WW8Num62z1"/>
    <w:rsid w:val="00963E5A"/>
    <w:rPr>
      <w:rFonts w:ascii="Courier New" w:hAnsi="Courier New" w:cs="Courier New"/>
    </w:rPr>
  </w:style>
  <w:style w:type="character" w:customStyle="1" w:styleId="WW8Num62z2">
    <w:name w:val="WW8Num62z2"/>
    <w:rsid w:val="00963E5A"/>
    <w:rPr>
      <w:rFonts w:ascii="Wingdings" w:hAnsi="Wingdings" w:cs="Wingdings"/>
    </w:rPr>
  </w:style>
  <w:style w:type="character" w:customStyle="1" w:styleId="WW8Num63z0">
    <w:name w:val="WW8Num63z0"/>
    <w:rsid w:val="00963E5A"/>
    <w:rPr>
      <w:rFonts w:ascii="Garamond" w:hAnsi="Garamond" w:cs="Times New Roman"/>
      <w:b/>
      <w:sz w:val="20"/>
      <w:szCs w:val="20"/>
    </w:rPr>
  </w:style>
  <w:style w:type="character" w:customStyle="1" w:styleId="WW8Num64z0">
    <w:name w:val="WW8Num64z0"/>
    <w:rsid w:val="00963E5A"/>
    <w:rPr>
      <w:rFonts w:ascii="Garamond" w:hAnsi="Garamond" w:cs="Garamond"/>
      <w:b/>
      <w:bCs/>
      <w:sz w:val="20"/>
      <w:szCs w:val="20"/>
    </w:rPr>
  </w:style>
  <w:style w:type="character" w:customStyle="1" w:styleId="WW8Num65z0">
    <w:name w:val="WW8Num65z0"/>
    <w:rsid w:val="00963E5A"/>
  </w:style>
  <w:style w:type="character" w:customStyle="1" w:styleId="WW8Num66z0">
    <w:name w:val="WW8Num66z0"/>
    <w:rsid w:val="00963E5A"/>
  </w:style>
  <w:style w:type="character" w:customStyle="1" w:styleId="WW8Num67z0">
    <w:name w:val="WW8Num67z0"/>
    <w:rsid w:val="00963E5A"/>
    <w:rPr>
      <w:rFonts w:ascii="Garamond" w:hAnsi="Garamond" w:cs="Garamond"/>
      <w:b/>
      <w:bCs/>
      <w:sz w:val="20"/>
      <w:szCs w:val="20"/>
    </w:rPr>
  </w:style>
  <w:style w:type="character" w:customStyle="1" w:styleId="WW8Num68z0">
    <w:name w:val="WW8Num68z0"/>
    <w:rsid w:val="00963E5A"/>
    <w:rPr>
      <w:rFonts w:ascii="Garamond" w:hAnsi="Garamond" w:cs="Times New Roman"/>
      <w:b/>
      <w:sz w:val="20"/>
      <w:szCs w:val="20"/>
    </w:rPr>
  </w:style>
  <w:style w:type="character" w:customStyle="1" w:styleId="WW8Num69z0">
    <w:name w:val="WW8Num69z0"/>
    <w:rsid w:val="00963E5A"/>
  </w:style>
  <w:style w:type="character" w:customStyle="1" w:styleId="WW8Num69z1">
    <w:name w:val="WW8Num69z1"/>
    <w:rsid w:val="00963E5A"/>
  </w:style>
  <w:style w:type="character" w:customStyle="1" w:styleId="WW8Num69z2">
    <w:name w:val="WW8Num69z2"/>
    <w:rsid w:val="00963E5A"/>
  </w:style>
  <w:style w:type="character" w:customStyle="1" w:styleId="WW8Num69z3">
    <w:name w:val="WW8Num69z3"/>
    <w:rsid w:val="00963E5A"/>
  </w:style>
  <w:style w:type="character" w:customStyle="1" w:styleId="WW8Num69z4">
    <w:name w:val="WW8Num69z4"/>
    <w:rsid w:val="00963E5A"/>
  </w:style>
  <w:style w:type="character" w:customStyle="1" w:styleId="WW8Num69z5">
    <w:name w:val="WW8Num69z5"/>
    <w:rsid w:val="00963E5A"/>
  </w:style>
  <w:style w:type="character" w:customStyle="1" w:styleId="WW8Num69z6">
    <w:name w:val="WW8Num69z6"/>
    <w:rsid w:val="00963E5A"/>
  </w:style>
  <w:style w:type="character" w:customStyle="1" w:styleId="WW8Num69z7">
    <w:name w:val="WW8Num69z7"/>
    <w:rsid w:val="00963E5A"/>
  </w:style>
  <w:style w:type="character" w:customStyle="1" w:styleId="WW8Num69z8">
    <w:name w:val="WW8Num69z8"/>
    <w:rsid w:val="00963E5A"/>
  </w:style>
  <w:style w:type="character" w:customStyle="1" w:styleId="WW8Num70z0">
    <w:name w:val="WW8Num70z0"/>
    <w:rsid w:val="00963E5A"/>
  </w:style>
  <w:style w:type="character" w:customStyle="1" w:styleId="WW8Num71z0">
    <w:name w:val="WW8Num71z0"/>
    <w:rsid w:val="00963E5A"/>
    <w:rPr>
      <w:rFonts w:ascii="Garamond" w:hAnsi="Garamond" w:cs="Garamond"/>
      <w:b/>
      <w:bCs/>
      <w:sz w:val="20"/>
      <w:szCs w:val="20"/>
    </w:rPr>
  </w:style>
  <w:style w:type="character" w:customStyle="1" w:styleId="WW8Num71z1">
    <w:name w:val="WW8Num71z1"/>
    <w:rsid w:val="00963E5A"/>
  </w:style>
  <w:style w:type="character" w:customStyle="1" w:styleId="WW8Num71z2">
    <w:name w:val="WW8Num71z2"/>
    <w:rsid w:val="00963E5A"/>
  </w:style>
  <w:style w:type="character" w:customStyle="1" w:styleId="WW8Num71z3">
    <w:name w:val="WW8Num71z3"/>
    <w:rsid w:val="00963E5A"/>
  </w:style>
  <w:style w:type="character" w:customStyle="1" w:styleId="WW8Num71z4">
    <w:name w:val="WW8Num71z4"/>
    <w:rsid w:val="00963E5A"/>
  </w:style>
  <w:style w:type="character" w:customStyle="1" w:styleId="WW8Num71z5">
    <w:name w:val="WW8Num71z5"/>
    <w:rsid w:val="00963E5A"/>
  </w:style>
  <w:style w:type="character" w:customStyle="1" w:styleId="WW8Num71z6">
    <w:name w:val="WW8Num71z6"/>
    <w:rsid w:val="00963E5A"/>
  </w:style>
  <w:style w:type="character" w:customStyle="1" w:styleId="WW8Num71z7">
    <w:name w:val="WW8Num71z7"/>
    <w:rsid w:val="00963E5A"/>
  </w:style>
  <w:style w:type="character" w:customStyle="1" w:styleId="WW8Num71z8">
    <w:name w:val="WW8Num71z8"/>
    <w:rsid w:val="00963E5A"/>
  </w:style>
  <w:style w:type="character" w:customStyle="1" w:styleId="WW8Num72z0">
    <w:name w:val="WW8Num72z0"/>
    <w:rsid w:val="00963E5A"/>
    <w:rPr>
      <w:rFonts w:ascii="Garamond" w:hAnsi="Garamond" w:cs="Tahoma"/>
      <w:b/>
      <w:sz w:val="20"/>
      <w:szCs w:val="20"/>
    </w:rPr>
  </w:style>
  <w:style w:type="character" w:customStyle="1" w:styleId="WW8Num73z0">
    <w:name w:val="WW8Num73z0"/>
    <w:rsid w:val="00963E5A"/>
    <w:rPr>
      <w:rFonts w:ascii="Garamond" w:eastAsia="Garamond" w:hAnsi="Garamond" w:cs="Garamond"/>
      <w:b w:val="0"/>
      <w:bCs/>
      <w:sz w:val="20"/>
      <w:szCs w:val="20"/>
    </w:rPr>
  </w:style>
  <w:style w:type="character" w:customStyle="1" w:styleId="WW8Num73z1">
    <w:name w:val="WW8Num73z1"/>
    <w:rsid w:val="00963E5A"/>
    <w:rPr>
      <w:rFonts w:ascii="Garamond" w:hAnsi="Garamond" w:cs="Garamond"/>
      <w:b/>
      <w:bCs/>
      <w:sz w:val="20"/>
      <w:szCs w:val="20"/>
      <w:lang w:val="en-US"/>
    </w:rPr>
  </w:style>
  <w:style w:type="character" w:customStyle="1" w:styleId="WW8Num74z0">
    <w:name w:val="WW8Num74z0"/>
    <w:rsid w:val="00963E5A"/>
  </w:style>
  <w:style w:type="character" w:customStyle="1" w:styleId="AkapitzlistZnak">
    <w:name w:val="Akapit z listą Znak"/>
    <w:aliases w:val="CW_Lista Znak,normalny tekst Znak,L1 Znak,Numerowanie Znak,Akapit z listą5 Znak,T_SZ_List Paragraph Znak,Podsis rysunku Znak,maz_wyliczenie Znak,opis dzialania Znak,K-P_odwolanie Znak,A_wyliczenie Znak,Akapit z listą5CxSpLast Znak"/>
    <w:qFormat/>
    <w:rsid w:val="00963E5A"/>
  </w:style>
  <w:style w:type="character" w:customStyle="1" w:styleId="Internetlink">
    <w:name w:val="Internet link"/>
    <w:rsid w:val="00963E5A"/>
    <w:rPr>
      <w:rFonts w:cs="Times New Roman"/>
      <w:color w:val="0000FF"/>
      <w:u w:val="single"/>
    </w:rPr>
  </w:style>
  <w:style w:type="character" w:customStyle="1" w:styleId="Znak">
    <w:name w:val="Znak"/>
    <w:rsid w:val="00963E5A"/>
    <w:rPr>
      <w:b/>
      <w:bCs/>
      <w:sz w:val="24"/>
      <w:szCs w:val="24"/>
      <w:lang w:val="en-US"/>
    </w:rPr>
  </w:style>
  <w:style w:type="character" w:customStyle="1" w:styleId="StrongEmphasis">
    <w:name w:val="Strong Emphasis"/>
    <w:rsid w:val="00963E5A"/>
    <w:rPr>
      <w:b/>
      <w:bCs/>
    </w:rPr>
  </w:style>
  <w:style w:type="character" w:customStyle="1" w:styleId="WW-Znak">
    <w:name w:val="WW- Znak"/>
    <w:rsid w:val="00963E5A"/>
    <w:rPr>
      <w:sz w:val="24"/>
      <w:szCs w:val="22"/>
    </w:rPr>
  </w:style>
  <w:style w:type="character" w:customStyle="1" w:styleId="WW-Znak1">
    <w:name w:val="WW- Znak1"/>
    <w:rsid w:val="00963E5A"/>
    <w:rPr>
      <w:rFonts w:ascii="Calibri" w:hAnsi="Calibri" w:cs="Calibri"/>
      <w:sz w:val="22"/>
      <w:szCs w:val="22"/>
    </w:rPr>
  </w:style>
  <w:style w:type="character" w:customStyle="1" w:styleId="akapitdomyslny">
    <w:name w:val="akapitdomyslny"/>
    <w:rsid w:val="00963E5A"/>
    <w:rPr>
      <w:rFonts w:cs="Times New Roman"/>
      <w:sz w:val="20"/>
      <w:szCs w:val="20"/>
    </w:rPr>
  </w:style>
  <w:style w:type="character" w:customStyle="1" w:styleId="WW-Znak12">
    <w:name w:val="WW- Znak12"/>
    <w:rsid w:val="00963E5A"/>
    <w:rPr>
      <w:rFonts w:ascii="Arial" w:eastAsia="Andale Sans UI" w:hAnsi="Arial" w:cs="Arial"/>
      <w:kern w:val="3"/>
      <w:sz w:val="24"/>
      <w:szCs w:val="24"/>
    </w:rPr>
  </w:style>
  <w:style w:type="character" w:customStyle="1" w:styleId="WW-Znak123">
    <w:name w:val="WW- Znak123"/>
    <w:rsid w:val="00963E5A"/>
    <w:rPr>
      <w:b/>
      <w:bCs/>
      <w:sz w:val="28"/>
      <w:szCs w:val="24"/>
    </w:rPr>
  </w:style>
  <w:style w:type="character" w:customStyle="1" w:styleId="WW-Znak1234">
    <w:name w:val="WW- Znak1234"/>
    <w:rsid w:val="00963E5A"/>
    <w:rPr>
      <w:b/>
      <w:sz w:val="28"/>
      <w:szCs w:val="22"/>
    </w:rPr>
  </w:style>
  <w:style w:type="character" w:customStyle="1" w:styleId="WW-Znak12345">
    <w:name w:val="WW- Znak12345"/>
    <w:rsid w:val="00963E5A"/>
    <w:rPr>
      <w:rFonts w:eastAsia="Andale Sans UI"/>
      <w:kern w:val="3"/>
    </w:rPr>
  </w:style>
  <w:style w:type="character" w:customStyle="1" w:styleId="FootnoteSymbol">
    <w:name w:val="Footnote Symbol"/>
    <w:rsid w:val="00963E5A"/>
    <w:rPr>
      <w:position w:val="0"/>
      <w:vertAlign w:val="superscript"/>
    </w:rPr>
  </w:style>
  <w:style w:type="character" w:customStyle="1" w:styleId="WW-Znak123456">
    <w:name w:val="WW- Znak123456"/>
    <w:rsid w:val="00963E5A"/>
    <w:rPr>
      <w:sz w:val="22"/>
      <w:szCs w:val="22"/>
    </w:rPr>
  </w:style>
  <w:style w:type="character" w:customStyle="1" w:styleId="WW-Znak1234567">
    <w:name w:val="WW- Znak1234567"/>
    <w:rsid w:val="00963E5A"/>
    <w:rPr>
      <w:rFonts w:ascii="Tahoma" w:hAnsi="Tahoma" w:cs="Tahoma"/>
      <w:sz w:val="16"/>
      <w:szCs w:val="16"/>
    </w:rPr>
  </w:style>
  <w:style w:type="character" w:customStyle="1" w:styleId="AkapitzlistZnakZnak">
    <w:name w:val="Akapit z listą Znak Znak"/>
    <w:rsid w:val="00963E5A"/>
    <w:rPr>
      <w:rFonts w:eastAsia="Calibri"/>
      <w:sz w:val="24"/>
      <w:szCs w:val="24"/>
      <w:lang w:val="pl-PL" w:bidi="ar-SA"/>
    </w:rPr>
  </w:style>
  <w:style w:type="character" w:customStyle="1" w:styleId="WW-Znak12345678">
    <w:name w:val="WW- Znak12345678"/>
    <w:rsid w:val="00963E5A"/>
    <w:rPr>
      <w:sz w:val="22"/>
      <w:szCs w:val="22"/>
    </w:rPr>
  </w:style>
  <w:style w:type="character" w:customStyle="1" w:styleId="WW-Znak123456789">
    <w:name w:val="WW- Znak123456789"/>
    <w:rsid w:val="00963E5A"/>
    <w:rPr>
      <w:rFonts w:ascii="Cambria" w:eastAsia="Times New Roman" w:hAnsi="Cambria" w:cs="Times New Roman"/>
      <w:b/>
      <w:bCs/>
      <w:kern w:val="3"/>
      <w:sz w:val="32"/>
      <w:szCs w:val="32"/>
    </w:rPr>
  </w:style>
  <w:style w:type="character" w:customStyle="1" w:styleId="Numerstrony1">
    <w:name w:val="Numer strony1"/>
    <w:basedOn w:val="Domylnaczcionkaakapitu"/>
    <w:rsid w:val="00963E5A"/>
  </w:style>
  <w:style w:type="character" w:customStyle="1" w:styleId="apple-style-span">
    <w:name w:val="apple-style-span"/>
    <w:rsid w:val="00963E5A"/>
  </w:style>
  <w:style w:type="character" w:customStyle="1" w:styleId="WW-Znak12345678910">
    <w:name w:val="WW- Znak12345678910"/>
    <w:rsid w:val="00963E5A"/>
    <w:rPr>
      <w:sz w:val="22"/>
      <w:szCs w:val="22"/>
    </w:rPr>
  </w:style>
  <w:style w:type="character" w:customStyle="1" w:styleId="WW-Znak1234567891011">
    <w:name w:val="WW- Znak1234567891011"/>
    <w:rsid w:val="00963E5A"/>
    <w:rPr>
      <w:rFonts w:ascii="Calibri" w:eastAsia="Times New Roman" w:hAnsi="Calibri" w:cs="Times New Roman"/>
      <w:b/>
      <w:bCs/>
      <w:i/>
      <w:iCs/>
      <w:sz w:val="26"/>
      <w:szCs w:val="26"/>
    </w:rPr>
  </w:style>
  <w:style w:type="character" w:customStyle="1" w:styleId="WW-Znak123456789101112">
    <w:name w:val="WW- Znak123456789101112"/>
    <w:rsid w:val="00963E5A"/>
    <w:rPr>
      <w:rFonts w:ascii="Cambria" w:eastAsia="Times New Roman" w:hAnsi="Cambria" w:cs="Times New Roman"/>
      <w:sz w:val="22"/>
      <w:szCs w:val="22"/>
    </w:rPr>
  </w:style>
  <w:style w:type="character" w:customStyle="1" w:styleId="WW-Znak12345678910111213">
    <w:name w:val="WW- Znak12345678910111213"/>
    <w:rsid w:val="00963E5A"/>
    <w:rPr>
      <w:i/>
      <w:iCs/>
      <w:kern w:val="3"/>
      <w:sz w:val="24"/>
      <w:szCs w:val="24"/>
    </w:rPr>
  </w:style>
  <w:style w:type="character" w:customStyle="1" w:styleId="FontStyle14">
    <w:name w:val="Font Style14"/>
    <w:rsid w:val="00963E5A"/>
    <w:rPr>
      <w:rFonts w:ascii="Times New Roman" w:hAnsi="Times New Roman" w:cs="Times New Roman"/>
      <w:color w:val="000000"/>
      <w:sz w:val="18"/>
      <w:szCs w:val="18"/>
    </w:rPr>
  </w:style>
  <w:style w:type="character" w:customStyle="1" w:styleId="FontStyle12">
    <w:name w:val="Font Style12"/>
    <w:uiPriority w:val="99"/>
    <w:rsid w:val="00963E5A"/>
    <w:rPr>
      <w:rFonts w:ascii="Times New Roman" w:hAnsi="Times New Roman" w:cs="Times New Roman"/>
      <w:color w:val="000000"/>
      <w:sz w:val="20"/>
      <w:szCs w:val="20"/>
    </w:rPr>
  </w:style>
  <w:style w:type="character" w:customStyle="1" w:styleId="WW-Znak1234567891011121314">
    <w:name w:val="WW- Znak1234567891011121314"/>
    <w:rsid w:val="00963E5A"/>
    <w:rPr>
      <w:rFonts w:ascii="Arial" w:hAnsi="Arial" w:cs="Arial"/>
      <w:b/>
      <w:i/>
      <w:kern w:val="3"/>
      <w:sz w:val="28"/>
    </w:rPr>
  </w:style>
  <w:style w:type="character" w:customStyle="1" w:styleId="WW-Znak123456789101112131415">
    <w:name w:val="WW- Znak123456789101112131415"/>
    <w:rsid w:val="00963E5A"/>
    <w:rPr>
      <w:rFonts w:ascii="Tahoma" w:hAnsi="Tahoma" w:cs="Tahoma"/>
      <w:b/>
      <w:spacing w:val="-3"/>
      <w:kern w:val="3"/>
    </w:rPr>
  </w:style>
  <w:style w:type="character" w:customStyle="1" w:styleId="WW-Znak12345678910111213141516">
    <w:name w:val="WW- Znak12345678910111213141516"/>
    <w:rsid w:val="00963E5A"/>
    <w:rPr>
      <w:rFonts w:ascii="Tahoma" w:hAnsi="Tahoma" w:cs="Tahoma"/>
      <w:b/>
      <w:kern w:val="3"/>
      <w:sz w:val="18"/>
    </w:rPr>
  </w:style>
  <w:style w:type="character" w:customStyle="1" w:styleId="WW-Znak1234567891011121314151617">
    <w:name w:val="WW- Znak1234567891011121314151617"/>
    <w:rsid w:val="00963E5A"/>
    <w:rPr>
      <w:rFonts w:ascii="Garamond" w:hAnsi="Garamond" w:cs="Garamond"/>
      <w:kern w:val="3"/>
      <w:sz w:val="24"/>
    </w:rPr>
  </w:style>
  <w:style w:type="character" w:customStyle="1" w:styleId="WW8Num1z1">
    <w:name w:val="WW8Num1z1"/>
    <w:rsid w:val="00963E5A"/>
  </w:style>
  <w:style w:type="character" w:customStyle="1" w:styleId="WW8Num1z2">
    <w:name w:val="WW8Num1z2"/>
    <w:rsid w:val="00963E5A"/>
  </w:style>
  <w:style w:type="character" w:customStyle="1" w:styleId="WW8Num1z3">
    <w:name w:val="WW8Num1z3"/>
    <w:rsid w:val="00963E5A"/>
  </w:style>
  <w:style w:type="character" w:customStyle="1" w:styleId="WW8Num1z4">
    <w:name w:val="WW8Num1z4"/>
    <w:rsid w:val="00963E5A"/>
  </w:style>
  <w:style w:type="character" w:customStyle="1" w:styleId="WW8Num1z5">
    <w:name w:val="WW8Num1z5"/>
    <w:rsid w:val="00963E5A"/>
  </w:style>
  <w:style w:type="character" w:customStyle="1" w:styleId="WW8Num1z6">
    <w:name w:val="WW8Num1z6"/>
    <w:rsid w:val="00963E5A"/>
  </w:style>
  <w:style w:type="character" w:customStyle="1" w:styleId="WW8Num1z7">
    <w:name w:val="WW8Num1z7"/>
    <w:rsid w:val="00963E5A"/>
  </w:style>
  <w:style w:type="character" w:customStyle="1" w:styleId="WW8Num1z8">
    <w:name w:val="WW8Num1z8"/>
    <w:rsid w:val="00963E5A"/>
  </w:style>
  <w:style w:type="character" w:customStyle="1" w:styleId="WW8Num4z1">
    <w:name w:val="WW8Num4z1"/>
    <w:rsid w:val="00963E5A"/>
  </w:style>
  <w:style w:type="character" w:customStyle="1" w:styleId="WW8Num4z2">
    <w:name w:val="WW8Num4z2"/>
    <w:rsid w:val="00963E5A"/>
  </w:style>
  <w:style w:type="character" w:customStyle="1" w:styleId="WW8Num4z3">
    <w:name w:val="WW8Num4z3"/>
    <w:rsid w:val="00963E5A"/>
  </w:style>
  <w:style w:type="character" w:customStyle="1" w:styleId="WW8Num4z4">
    <w:name w:val="WW8Num4z4"/>
    <w:rsid w:val="00963E5A"/>
  </w:style>
  <w:style w:type="character" w:customStyle="1" w:styleId="WW8Num4z5">
    <w:name w:val="WW8Num4z5"/>
    <w:rsid w:val="00963E5A"/>
  </w:style>
  <w:style w:type="character" w:customStyle="1" w:styleId="WW8Num4z6">
    <w:name w:val="WW8Num4z6"/>
    <w:rsid w:val="00963E5A"/>
  </w:style>
  <w:style w:type="character" w:customStyle="1" w:styleId="WW8Num4z7">
    <w:name w:val="WW8Num4z7"/>
    <w:rsid w:val="00963E5A"/>
  </w:style>
  <w:style w:type="character" w:customStyle="1" w:styleId="WW8Num4z8">
    <w:name w:val="WW8Num4z8"/>
    <w:rsid w:val="00963E5A"/>
  </w:style>
  <w:style w:type="character" w:customStyle="1" w:styleId="WW8Num6z1">
    <w:name w:val="WW8Num6z1"/>
    <w:rsid w:val="00963E5A"/>
  </w:style>
  <w:style w:type="character" w:customStyle="1" w:styleId="WW8Num6z2">
    <w:name w:val="WW8Num6z2"/>
    <w:rsid w:val="00963E5A"/>
  </w:style>
  <w:style w:type="character" w:customStyle="1" w:styleId="WW8Num6z3">
    <w:name w:val="WW8Num6z3"/>
    <w:rsid w:val="00963E5A"/>
  </w:style>
  <w:style w:type="character" w:customStyle="1" w:styleId="WW8Num6z4">
    <w:name w:val="WW8Num6z4"/>
    <w:rsid w:val="00963E5A"/>
  </w:style>
  <w:style w:type="character" w:customStyle="1" w:styleId="WW8Num6z5">
    <w:name w:val="WW8Num6z5"/>
    <w:rsid w:val="00963E5A"/>
  </w:style>
  <w:style w:type="character" w:customStyle="1" w:styleId="WW8Num6z6">
    <w:name w:val="WW8Num6z6"/>
    <w:rsid w:val="00963E5A"/>
  </w:style>
  <w:style w:type="character" w:customStyle="1" w:styleId="WW8Num6z7">
    <w:name w:val="WW8Num6z7"/>
    <w:rsid w:val="00963E5A"/>
  </w:style>
  <w:style w:type="character" w:customStyle="1" w:styleId="WW8Num6z8">
    <w:name w:val="WW8Num6z8"/>
    <w:rsid w:val="00963E5A"/>
  </w:style>
  <w:style w:type="character" w:customStyle="1" w:styleId="WW8Num7z3">
    <w:name w:val="WW8Num7z3"/>
    <w:rsid w:val="00963E5A"/>
    <w:rPr>
      <w:rFonts w:ascii="Symbol" w:hAnsi="Symbol" w:cs="Symbol"/>
    </w:rPr>
  </w:style>
  <w:style w:type="character" w:customStyle="1" w:styleId="WW8Num7z4">
    <w:name w:val="WW8Num7z4"/>
    <w:rsid w:val="00963E5A"/>
  </w:style>
  <w:style w:type="character" w:customStyle="1" w:styleId="WW8Num7z5">
    <w:name w:val="WW8Num7z5"/>
    <w:rsid w:val="00963E5A"/>
  </w:style>
  <w:style w:type="character" w:customStyle="1" w:styleId="WW8Num7z6">
    <w:name w:val="WW8Num7z6"/>
    <w:rsid w:val="00963E5A"/>
  </w:style>
  <w:style w:type="character" w:customStyle="1" w:styleId="WW8Num7z7">
    <w:name w:val="WW8Num7z7"/>
    <w:rsid w:val="00963E5A"/>
  </w:style>
  <w:style w:type="character" w:customStyle="1" w:styleId="WW8Num7z8">
    <w:name w:val="WW8Num7z8"/>
    <w:rsid w:val="00963E5A"/>
  </w:style>
  <w:style w:type="character" w:customStyle="1" w:styleId="WW8Num8z2">
    <w:name w:val="WW8Num8z2"/>
    <w:rsid w:val="00963E5A"/>
  </w:style>
  <w:style w:type="character" w:customStyle="1" w:styleId="WW8Num8z3">
    <w:name w:val="WW8Num8z3"/>
    <w:rsid w:val="00963E5A"/>
  </w:style>
  <w:style w:type="character" w:customStyle="1" w:styleId="WW8Num8z4">
    <w:name w:val="WW8Num8z4"/>
    <w:rsid w:val="00963E5A"/>
  </w:style>
  <w:style w:type="character" w:customStyle="1" w:styleId="WW8Num8z5">
    <w:name w:val="WW8Num8z5"/>
    <w:rsid w:val="00963E5A"/>
  </w:style>
  <w:style w:type="character" w:customStyle="1" w:styleId="WW8Num8z6">
    <w:name w:val="WW8Num8z6"/>
    <w:rsid w:val="00963E5A"/>
  </w:style>
  <w:style w:type="character" w:customStyle="1" w:styleId="WW8Num8z7">
    <w:name w:val="WW8Num8z7"/>
    <w:rsid w:val="00963E5A"/>
  </w:style>
  <w:style w:type="character" w:customStyle="1" w:styleId="WW8Num8z8">
    <w:name w:val="WW8Num8z8"/>
    <w:rsid w:val="00963E5A"/>
  </w:style>
  <w:style w:type="character" w:customStyle="1" w:styleId="WW8Num9z1">
    <w:name w:val="WW8Num9z1"/>
    <w:rsid w:val="00963E5A"/>
    <w:rPr>
      <w:rFonts w:ascii="Courier New" w:hAnsi="Courier New" w:cs="Courier New"/>
    </w:rPr>
  </w:style>
  <w:style w:type="character" w:customStyle="1" w:styleId="WW8Num11z1">
    <w:name w:val="WW8Num11z1"/>
    <w:rsid w:val="00963E5A"/>
  </w:style>
  <w:style w:type="character" w:customStyle="1" w:styleId="WW8Num11z2">
    <w:name w:val="WW8Num11z2"/>
    <w:rsid w:val="00963E5A"/>
  </w:style>
  <w:style w:type="character" w:customStyle="1" w:styleId="WW8Num11z3">
    <w:name w:val="WW8Num11z3"/>
    <w:rsid w:val="00963E5A"/>
  </w:style>
  <w:style w:type="character" w:customStyle="1" w:styleId="WW8Num11z4">
    <w:name w:val="WW8Num11z4"/>
    <w:rsid w:val="00963E5A"/>
  </w:style>
  <w:style w:type="character" w:customStyle="1" w:styleId="WW8Num11z5">
    <w:name w:val="WW8Num11z5"/>
    <w:rsid w:val="00963E5A"/>
  </w:style>
  <w:style w:type="character" w:customStyle="1" w:styleId="WW8Num11z6">
    <w:name w:val="WW8Num11z6"/>
    <w:rsid w:val="00963E5A"/>
  </w:style>
  <w:style w:type="character" w:customStyle="1" w:styleId="WW8Num11z7">
    <w:name w:val="WW8Num11z7"/>
    <w:rsid w:val="00963E5A"/>
  </w:style>
  <w:style w:type="character" w:customStyle="1" w:styleId="WW8Num11z8">
    <w:name w:val="WW8Num11z8"/>
    <w:rsid w:val="00963E5A"/>
  </w:style>
  <w:style w:type="character" w:customStyle="1" w:styleId="WW8Num12z1">
    <w:name w:val="WW8Num12z1"/>
    <w:rsid w:val="00963E5A"/>
  </w:style>
  <w:style w:type="character" w:customStyle="1" w:styleId="WW8Num12z2">
    <w:name w:val="WW8Num12z2"/>
    <w:rsid w:val="00963E5A"/>
  </w:style>
  <w:style w:type="character" w:customStyle="1" w:styleId="WW8Num12z3">
    <w:name w:val="WW8Num12z3"/>
    <w:rsid w:val="00963E5A"/>
  </w:style>
  <w:style w:type="character" w:customStyle="1" w:styleId="WW8Num12z4">
    <w:name w:val="WW8Num12z4"/>
    <w:rsid w:val="00963E5A"/>
  </w:style>
  <w:style w:type="character" w:customStyle="1" w:styleId="WW8Num12z5">
    <w:name w:val="WW8Num12z5"/>
    <w:rsid w:val="00963E5A"/>
  </w:style>
  <w:style w:type="character" w:customStyle="1" w:styleId="WW8Num12z6">
    <w:name w:val="WW8Num12z6"/>
    <w:rsid w:val="00963E5A"/>
  </w:style>
  <w:style w:type="character" w:customStyle="1" w:styleId="WW8Num12z7">
    <w:name w:val="WW8Num12z7"/>
    <w:rsid w:val="00963E5A"/>
  </w:style>
  <w:style w:type="character" w:customStyle="1" w:styleId="WW8Num12z8">
    <w:name w:val="WW8Num12z8"/>
    <w:rsid w:val="00963E5A"/>
  </w:style>
  <w:style w:type="character" w:customStyle="1" w:styleId="WW8Num13z1">
    <w:name w:val="WW8Num13z1"/>
    <w:rsid w:val="00963E5A"/>
  </w:style>
  <w:style w:type="character" w:customStyle="1" w:styleId="WW8Num13z2">
    <w:name w:val="WW8Num13z2"/>
    <w:rsid w:val="00963E5A"/>
  </w:style>
  <w:style w:type="character" w:customStyle="1" w:styleId="WW8Num13z3">
    <w:name w:val="WW8Num13z3"/>
    <w:rsid w:val="00963E5A"/>
  </w:style>
  <w:style w:type="character" w:customStyle="1" w:styleId="WW8Num13z4">
    <w:name w:val="WW8Num13z4"/>
    <w:rsid w:val="00963E5A"/>
  </w:style>
  <w:style w:type="character" w:customStyle="1" w:styleId="WW8Num13z5">
    <w:name w:val="WW8Num13z5"/>
    <w:rsid w:val="00963E5A"/>
  </w:style>
  <w:style w:type="character" w:customStyle="1" w:styleId="WW8Num13z6">
    <w:name w:val="WW8Num13z6"/>
    <w:rsid w:val="00963E5A"/>
  </w:style>
  <w:style w:type="character" w:customStyle="1" w:styleId="WW8Num13z7">
    <w:name w:val="WW8Num13z7"/>
    <w:rsid w:val="00963E5A"/>
  </w:style>
  <w:style w:type="character" w:customStyle="1" w:styleId="WW8Num13z8">
    <w:name w:val="WW8Num13z8"/>
    <w:rsid w:val="00963E5A"/>
  </w:style>
  <w:style w:type="character" w:customStyle="1" w:styleId="WW8Num10z2">
    <w:name w:val="WW8Num10z2"/>
    <w:rsid w:val="00963E5A"/>
    <w:rPr>
      <w:rFonts w:ascii="Wingdings" w:hAnsi="Wingdings" w:cs="Wingdings"/>
    </w:rPr>
  </w:style>
  <w:style w:type="character" w:customStyle="1" w:styleId="WW8Num10z3">
    <w:name w:val="WW8Num10z3"/>
    <w:rsid w:val="00963E5A"/>
    <w:rPr>
      <w:rFonts w:ascii="Symbol" w:hAnsi="Symbol" w:cs="Symbol"/>
    </w:rPr>
  </w:style>
  <w:style w:type="character" w:customStyle="1" w:styleId="WW8Num14z1">
    <w:name w:val="WW8Num14z1"/>
    <w:rsid w:val="00963E5A"/>
    <w:rPr>
      <w:rFonts w:ascii="Courier New" w:hAnsi="Courier New" w:cs="Courier New"/>
    </w:rPr>
  </w:style>
  <w:style w:type="character" w:customStyle="1" w:styleId="WW8Num14z2">
    <w:name w:val="WW8Num14z2"/>
    <w:rsid w:val="00963E5A"/>
    <w:rPr>
      <w:rFonts w:ascii="Wingdings" w:hAnsi="Wingdings" w:cs="Wingdings"/>
    </w:rPr>
  </w:style>
  <w:style w:type="character" w:customStyle="1" w:styleId="WW8Num14z3">
    <w:name w:val="WW8Num14z3"/>
    <w:rsid w:val="00963E5A"/>
    <w:rPr>
      <w:rFonts w:ascii="Symbol" w:hAnsi="Symbol" w:cs="Symbol"/>
    </w:rPr>
  </w:style>
  <w:style w:type="character" w:customStyle="1" w:styleId="WW8Num17z1">
    <w:name w:val="WW8Num17z1"/>
    <w:rsid w:val="00963E5A"/>
  </w:style>
  <w:style w:type="character" w:customStyle="1" w:styleId="WW8Num17z2">
    <w:name w:val="WW8Num17z2"/>
    <w:rsid w:val="00963E5A"/>
  </w:style>
  <w:style w:type="character" w:customStyle="1" w:styleId="WW8Num17z3">
    <w:name w:val="WW8Num17z3"/>
    <w:rsid w:val="00963E5A"/>
  </w:style>
  <w:style w:type="character" w:customStyle="1" w:styleId="WW8Num17z4">
    <w:name w:val="WW8Num17z4"/>
    <w:rsid w:val="00963E5A"/>
  </w:style>
  <w:style w:type="character" w:customStyle="1" w:styleId="WW8Num17z5">
    <w:name w:val="WW8Num17z5"/>
    <w:rsid w:val="00963E5A"/>
  </w:style>
  <w:style w:type="character" w:customStyle="1" w:styleId="WW8Num17z6">
    <w:name w:val="WW8Num17z6"/>
    <w:rsid w:val="00963E5A"/>
  </w:style>
  <w:style w:type="character" w:customStyle="1" w:styleId="WW8Num17z7">
    <w:name w:val="WW8Num17z7"/>
    <w:rsid w:val="00963E5A"/>
  </w:style>
  <w:style w:type="character" w:customStyle="1" w:styleId="WW8Num17z8">
    <w:name w:val="WW8Num17z8"/>
    <w:rsid w:val="00963E5A"/>
  </w:style>
  <w:style w:type="character" w:customStyle="1" w:styleId="WW8Num19z1">
    <w:name w:val="WW8Num19z1"/>
    <w:rsid w:val="00963E5A"/>
  </w:style>
  <w:style w:type="character" w:customStyle="1" w:styleId="WW8Num19z2">
    <w:name w:val="WW8Num19z2"/>
    <w:rsid w:val="00963E5A"/>
  </w:style>
  <w:style w:type="character" w:customStyle="1" w:styleId="WW8Num19z3">
    <w:name w:val="WW8Num19z3"/>
    <w:rsid w:val="00963E5A"/>
  </w:style>
  <w:style w:type="character" w:customStyle="1" w:styleId="WW8Num19z4">
    <w:name w:val="WW8Num19z4"/>
    <w:rsid w:val="00963E5A"/>
  </w:style>
  <w:style w:type="character" w:customStyle="1" w:styleId="WW8Num19z5">
    <w:name w:val="WW8Num19z5"/>
    <w:rsid w:val="00963E5A"/>
  </w:style>
  <w:style w:type="character" w:customStyle="1" w:styleId="WW8Num19z6">
    <w:name w:val="WW8Num19z6"/>
    <w:rsid w:val="00963E5A"/>
  </w:style>
  <w:style w:type="character" w:customStyle="1" w:styleId="WW8Num19z7">
    <w:name w:val="WW8Num19z7"/>
    <w:rsid w:val="00963E5A"/>
  </w:style>
  <w:style w:type="character" w:customStyle="1" w:styleId="WW8Num19z8">
    <w:name w:val="WW8Num19z8"/>
    <w:rsid w:val="00963E5A"/>
  </w:style>
  <w:style w:type="character" w:customStyle="1" w:styleId="WW8Num21z1">
    <w:name w:val="WW8Num21z1"/>
    <w:rsid w:val="00963E5A"/>
  </w:style>
  <w:style w:type="character" w:customStyle="1" w:styleId="WW8Num21z2">
    <w:name w:val="WW8Num21z2"/>
    <w:rsid w:val="00963E5A"/>
  </w:style>
  <w:style w:type="character" w:customStyle="1" w:styleId="WW8Num21z3">
    <w:name w:val="WW8Num21z3"/>
    <w:rsid w:val="00963E5A"/>
  </w:style>
  <w:style w:type="character" w:customStyle="1" w:styleId="WW8Num21z4">
    <w:name w:val="WW8Num21z4"/>
    <w:rsid w:val="00963E5A"/>
  </w:style>
  <w:style w:type="character" w:customStyle="1" w:styleId="WW8Num21z5">
    <w:name w:val="WW8Num21z5"/>
    <w:rsid w:val="00963E5A"/>
  </w:style>
  <w:style w:type="character" w:customStyle="1" w:styleId="WW8Num21z6">
    <w:name w:val="WW8Num21z6"/>
    <w:rsid w:val="00963E5A"/>
  </w:style>
  <w:style w:type="character" w:customStyle="1" w:styleId="WW8Num21z7">
    <w:name w:val="WW8Num21z7"/>
    <w:rsid w:val="00963E5A"/>
  </w:style>
  <w:style w:type="character" w:customStyle="1" w:styleId="WW8Num21z8">
    <w:name w:val="WW8Num21z8"/>
    <w:rsid w:val="00963E5A"/>
  </w:style>
  <w:style w:type="character" w:customStyle="1" w:styleId="WW8Num24z1">
    <w:name w:val="WW8Num24z1"/>
    <w:rsid w:val="00963E5A"/>
  </w:style>
  <w:style w:type="character" w:customStyle="1" w:styleId="WW8Num24z2">
    <w:name w:val="WW8Num24z2"/>
    <w:rsid w:val="00963E5A"/>
  </w:style>
  <w:style w:type="character" w:customStyle="1" w:styleId="WW8Num24z3">
    <w:name w:val="WW8Num24z3"/>
    <w:rsid w:val="00963E5A"/>
  </w:style>
  <w:style w:type="character" w:customStyle="1" w:styleId="WW8Num24z4">
    <w:name w:val="WW8Num24z4"/>
    <w:rsid w:val="00963E5A"/>
  </w:style>
  <w:style w:type="character" w:customStyle="1" w:styleId="WW8Num24z6">
    <w:name w:val="WW8Num24z6"/>
    <w:rsid w:val="00963E5A"/>
  </w:style>
  <w:style w:type="character" w:customStyle="1" w:styleId="WW8Num24z7">
    <w:name w:val="WW8Num24z7"/>
    <w:rsid w:val="00963E5A"/>
  </w:style>
  <w:style w:type="character" w:customStyle="1" w:styleId="WW8Num24z8">
    <w:name w:val="WW8Num24z8"/>
    <w:rsid w:val="00963E5A"/>
  </w:style>
  <w:style w:type="character" w:customStyle="1" w:styleId="WW8Num26z1">
    <w:name w:val="WW8Num26z1"/>
    <w:rsid w:val="00963E5A"/>
  </w:style>
  <w:style w:type="character" w:customStyle="1" w:styleId="WW8Num26z2">
    <w:name w:val="WW8Num26z2"/>
    <w:rsid w:val="00963E5A"/>
  </w:style>
  <w:style w:type="character" w:customStyle="1" w:styleId="WW8Num26z3">
    <w:name w:val="WW8Num26z3"/>
    <w:rsid w:val="00963E5A"/>
  </w:style>
  <w:style w:type="character" w:customStyle="1" w:styleId="WW8Num26z4">
    <w:name w:val="WW8Num26z4"/>
    <w:rsid w:val="00963E5A"/>
  </w:style>
  <w:style w:type="character" w:customStyle="1" w:styleId="WW8Num26z5">
    <w:name w:val="WW8Num26z5"/>
    <w:rsid w:val="00963E5A"/>
  </w:style>
  <w:style w:type="character" w:customStyle="1" w:styleId="WW8Num26z6">
    <w:name w:val="WW8Num26z6"/>
    <w:rsid w:val="00963E5A"/>
  </w:style>
  <w:style w:type="character" w:customStyle="1" w:styleId="WW8Num26z7">
    <w:name w:val="WW8Num26z7"/>
    <w:rsid w:val="00963E5A"/>
  </w:style>
  <w:style w:type="character" w:customStyle="1" w:styleId="WW8Num26z8">
    <w:name w:val="WW8Num26z8"/>
    <w:rsid w:val="00963E5A"/>
  </w:style>
  <w:style w:type="character" w:customStyle="1" w:styleId="WW8Num27z1">
    <w:name w:val="WW8Num27z1"/>
    <w:rsid w:val="00963E5A"/>
  </w:style>
  <w:style w:type="character" w:customStyle="1" w:styleId="WW8Num27z2">
    <w:name w:val="WW8Num27z2"/>
    <w:rsid w:val="00963E5A"/>
  </w:style>
  <w:style w:type="character" w:customStyle="1" w:styleId="WW8Num27z3">
    <w:name w:val="WW8Num27z3"/>
    <w:rsid w:val="00963E5A"/>
  </w:style>
  <w:style w:type="character" w:customStyle="1" w:styleId="WW8Num27z4">
    <w:name w:val="WW8Num27z4"/>
    <w:rsid w:val="00963E5A"/>
  </w:style>
  <w:style w:type="character" w:customStyle="1" w:styleId="WW8Num27z5">
    <w:name w:val="WW8Num27z5"/>
    <w:rsid w:val="00963E5A"/>
  </w:style>
  <w:style w:type="character" w:customStyle="1" w:styleId="WW8Num27z6">
    <w:name w:val="WW8Num27z6"/>
    <w:rsid w:val="00963E5A"/>
  </w:style>
  <w:style w:type="character" w:customStyle="1" w:styleId="WW8Num27z7">
    <w:name w:val="WW8Num27z7"/>
    <w:rsid w:val="00963E5A"/>
  </w:style>
  <w:style w:type="character" w:customStyle="1" w:styleId="WW8Num27z8">
    <w:name w:val="WW8Num27z8"/>
    <w:rsid w:val="00963E5A"/>
  </w:style>
  <w:style w:type="character" w:customStyle="1" w:styleId="WW8Num31z1">
    <w:name w:val="WW8Num31z1"/>
    <w:rsid w:val="00963E5A"/>
  </w:style>
  <w:style w:type="character" w:customStyle="1" w:styleId="WW8Num31z2">
    <w:name w:val="WW8Num31z2"/>
    <w:rsid w:val="00963E5A"/>
  </w:style>
  <w:style w:type="character" w:customStyle="1" w:styleId="WW8Num31z3">
    <w:name w:val="WW8Num31z3"/>
    <w:rsid w:val="00963E5A"/>
  </w:style>
  <w:style w:type="character" w:customStyle="1" w:styleId="WW8Num31z4">
    <w:name w:val="WW8Num31z4"/>
    <w:rsid w:val="00963E5A"/>
  </w:style>
  <w:style w:type="character" w:customStyle="1" w:styleId="WW8Num31z5">
    <w:name w:val="WW8Num31z5"/>
    <w:rsid w:val="00963E5A"/>
  </w:style>
  <w:style w:type="character" w:customStyle="1" w:styleId="WW8Num31z6">
    <w:name w:val="WW8Num31z6"/>
    <w:rsid w:val="00963E5A"/>
  </w:style>
  <w:style w:type="character" w:customStyle="1" w:styleId="WW8Num31z7">
    <w:name w:val="WW8Num31z7"/>
    <w:rsid w:val="00963E5A"/>
  </w:style>
  <w:style w:type="character" w:customStyle="1" w:styleId="WW8Num31z8">
    <w:name w:val="WW8Num31z8"/>
    <w:rsid w:val="00963E5A"/>
  </w:style>
  <w:style w:type="character" w:customStyle="1" w:styleId="WW8Num32z1">
    <w:name w:val="WW8Num32z1"/>
    <w:rsid w:val="00963E5A"/>
  </w:style>
  <w:style w:type="character" w:customStyle="1" w:styleId="WW8Num32z2">
    <w:name w:val="WW8Num32z2"/>
    <w:rsid w:val="00963E5A"/>
  </w:style>
  <w:style w:type="character" w:customStyle="1" w:styleId="WW8Num32z3">
    <w:name w:val="WW8Num32z3"/>
    <w:rsid w:val="00963E5A"/>
  </w:style>
  <w:style w:type="character" w:customStyle="1" w:styleId="WW8Num32z4">
    <w:name w:val="WW8Num32z4"/>
    <w:rsid w:val="00963E5A"/>
  </w:style>
  <w:style w:type="character" w:customStyle="1" w:styleId="WW8Num32z5">
    <w:name w:val="WW8Num32z5"/>
    <w:rsid w:val="00963E5A"/>
  </w:style>
  <w:style w:type="character" w:customStyle="1" w:styleId="WW8Num32z6">
    <w:name w:val="WW8Num32z6"/>
    <w:rsid w:val="00963E5A"/>
  </w:style>
  <w:style w:type="character" w:customStyle="1" w:styleId="WW8Num32z7">
    <w:name w:val="WW8Num32z7"/>
    <w:rsid w:val="00963E5A"/>
  </w:style>
  <w:style w:type="character" w:customStyle="1" w:styleId="WW8Num32z8">
    <w:name w:val="WW8Num32z8"/>
    <w:rsid w:val="00963E5A"/>
  </w:style>
  <w:style w:type="character" w:customStyle="1" w:styleId="Domylnaczcionkaakapitu1">
    <w:name w:val="Domyślna czcionka akapitu1"/>
    <w:rsid w:val="00963E5A"/>
  </w:style>
  <w:style w:type="character" w:customStyle="1" w:styleId="WW-Znakiprzypiswdolnych">
    <w:name w:val="WW-Znaki przypisów dolnych"/>
    <w:rsid w:val="00963E5A"/>
    <w:rPr>
      <w:position w:val="0"/>
      <w:vertAlign w:val="superscript"/>
    </w:rPr>
  </w:style>
  <w:style w:type="character" w:customStyle="1" w:styleId="WW8Num22z1">
    <w:name w:val="WW8Num22z1"/>
    <w:rsid w:val="00963E5A"/>
  </w:style>
  <w:style w:type="character" w:customStyle="1" w:styleId="WW8Num22z3">
    <w:name w:val="WW8Num22z3"/>
    <w:rsid w:val="00963E5A"/>
  </w:style>
  <w:style w:type="character" w:customStyle="1" w:styleId="WW8Num22z4">
    <w:name w:val="WW8Num22z4"/>
    <w:rsid w:val="00963E5A"/>
  </w:style>
  <w:style w:type="character" w:customStyle="1" w:styleId="WW8Num22z5">
    <w:name w:val="WW8Num22z5"/>
    <w:rsid w:val="00963E5A"/>
  </w:style>
  <w:style w:type="character" w:customStyle="1" w:styleId="WW8Num22z6">
    <w:name w:val="WW8Num22z6"/>
    <w:rsid w:val="00963E5A"/>
  </w:style>
  <w:style w:type="character" w:customStyle="1" w:styleId="WW8Num22z7">
    <w:name w:val="WW8Num22z7"/>
    <w:rsid w:val="00963E5A"/>
  </w:style>
  <w:style w:type="character" w:customStyle="1" w:styleId="WW8Num22z8">
    <w:name w:val="WW8Num22z8"/>
    <w:rsid w:val="00963E5A"/>
  </w:style>
  <w:style w:type="character" w:customStyle="1" w:styleId="BulletSymbols">
    <w:name w:val="Bullet Symbols"/>
    <w:rsid w:val="00963E5A"/>
    <w:rPr>
      <w:rFonts w:ascii="OpenSymbol" w:eastAsia="OpenSymbol" w:hAnsi="OpenSymbol" w:cs="OpenSymbol"/>
    </w:rPr>
  </w:style>
  <w:style w:type="character" w:customStyle="1" w:styleId="FontStyle77">
    <w:name w:val="Font Style77"/>
    <w:rsid w:val="00963E5A"/>
    <w:rPr>
      <w:rFonts w:ascii="Times New Roman" w:hAnsi="Times New Roman" w:cs="Times New Roman"/>
      <w:sz w:val="20"/>
      <w:szCs w:val="20"/>
    </w:rPr>
  </w:style>
  <w:style w:type="character" w:customStyle="1" w:styleId="WW8Num23z1">
    <w:name w:val="WW8Num23z1"/>
    <w:rsid w:val="00963E5A"/>
  </w:style>
  <w:style w:type="character" w:customStyle="1" w:styleId="WW8Num23z2">
    <w:name w:val="WW8Num23z2"/>
    <w:rsid w:val="00963E5A"/>
  </w:style>
  <w:style w:type="character" w:customStyle="1" w:styleId="WW8Num23z3">
    <w:name w:val="WW8Num23z3"/>
    <w:rsid w:val="00963E5A"/>
  </w:style>
  <w:style w:type="character" w:customStyle="1" w:styleId="WW8Num23z4">
    <w:name w:val="WW8Num23z4"/>
    <w:rsid w:val="00963E5A"/>
  </w:style>
  <w:style w:type="character" w:customStyle="1" w:styleId="WW8Num23z5">
    <w:name w:val="WW8Num23z5"/>
    <w:rsid w:val="00963E5A"/>
  </w:style>
  <w:style w:type="character" w:customStyle="1" w:styleId="WW8Num23z6">
    <w:name w:val="WW8Num23z6"/>
    <w:rsid w:val="00963E5A"/>
  </w:style>
  <w:style w:type="character" w:customStyle="1" w:styleId="WW8Num23z7">
    <w:name w:val="WW8Num23z7"/>
    <w:rsid w:val="00963E5A"/>
  </w:style>
  <w:style w:type="character" w:customStyle="1" w:styleId="WW8Num23z8">
    <w:name w:val="WW8Num23z8"/>
    <w:rsid w:val="00963E5A"/>
  </w:style>
  <w:style w:type="character" w:customStyle="1" w:styleId="WW-Znak123456789101112131415161718">
    <w:name w:val="WW- Znak123456789101112131415161718"/>
    <w:basedOn w:val="Domylnaczcionkaakapitu"/>
    <w:rsid w:val="00963E5A"/>
  </w:style>
  <w:style w:type="character" w:customStyle="1" w:styleId="EndnoteSymbol">
    <w:name w:val="Endnote Symbol"/>
    <w:rsid w:val="00963E5A"/>
    <w:rPr>
      <w:position w:val="0"/>
      <w:vertAlign w:val="superscript"/>
    </w:rPr>
  </w:style>
  <w:style w:type="character" w:customStyle="1" w:styleId="FontStyle79">
    <w:name w:val="Font Style79"/>
    <w:rsid w:val="00963E5A"/>
    <w:rPr>
      <w:rFonts w:ascii="Times New Roman Bold" w:eastAsia="ヒラギノ角ゴ Pro W3" w:hAnsi="Times New Roman Bold" w:cs="Times New Roman Bold"/>
      <w:b w:val="0"/>
      <w:i w:val="0"/>
      <w:color w:val="000000"/>
      <w:sz w:val="20"/>
    </w:rPr>
  </w:style>
  <w:style w:type="character" w:customStyle="1" w:styleId="cpvvoccodes">
    <w:name w:val="cpvvoccodes"/>
    <w:basedOn w:val="Domylnaczcionkaakapitu"/>
    <w:rsid w:val="00963E5A"/>
  </w:style>
  <w:style w:type="numbering" w:customStyle="1" w:styleId="WW8Num1">
    <w:name w:val="WW8Num1"/>
    <w:basedOn w:val="Bezlisty"/>
    <w:rsid w:val="00963E5A"/>
    <w:pPr>
      <w:numPr>
        <w:numId w:val="1"/>
      </w:numPr>
    </w:pPr>
  </w:style>
  <w:style w:type="numbering" w:customStyle="1" w:styleId="WW8Num2">
    <w:name w:val="WW8Num2"/>
    <w:basedOn w:val="Bezlisty"/>
    <w:rsid w:val="00963E5A"/>
    <w:pPr>
      <w:numPr>
        <w:numId w:val="2"/>
      </w:numPr>
    </w:pPr>
  </w:style>
  <w:style w:type="numbering" w:customStyle="1" w:styleId="WW8Num3">
    <w:name w:val="WW8Num3"/>
    <w:basedOn w:val="Bezlisty"/>
    <w:rsid w:val="00963E5A"/>
    <w:pPr>
      <w:numPr>
        <w:numId w:val="3"/>
      </w:numPr>
    </w:pPr>
  </w:style>
  <w:style w:type="numbering" w:customStyle="1" w:styleId="WW8Num4">
    <w:name w:val="WW8Num4"/>
    <w:basedOn w:val="Bezlisty"/>
    <w:rsid w:val="00963E5A"/>
    <w:pPr>
      <w:numPr>
        <w:numId w:val="4"/>
      </w:numPr>
    </w:pPr>
  </w:style>
  <w:style w:type="numbering" w:customStyle="1" w:styleId="WW8Num5">
    <w:name w:val="WW8Num5"/>
    <w:basedOn w:val="Bezlisty"/>
    <w:rsid w:val="00963E5A"/>
    <w:pPr>
      <w:numPr>
        <w:numId w:val="5"/>
      </w:numPr>
    </w:pPr>
  </w:style>
  <w:style w:type="numbering" w:customStyle="1" w:styleId="WW8Num6">
    <w:name w:val="WW8Num6"/>
    <w:basedOn w:val="Bezlisty"/>
    <w:rsid w:val="00963E5A"/>
    <w:pPr>
      <w:numPr>
        <w:numId w:val="6"/>
      </w:numPr>
    </w:pPr>
  </w:style>
  <w:style w:type="numbering" w:customStyle="1" w:styleId="WW8Num7">
    <w:name w:val="WW8Num7"/>
    <w:basedOn w:val="Bezlisty"/>
    <w:rsid w:val="00963E5A"/>
    <w:pPr>
      <w:numPr>
        <w:numId w:val="7"/>
      </w:numPr>
    </w:pPr>
  </w:style>
  <w:style w:type="numbering" w:customStyle="1" w:styleId="WW8Num8">
    <w:name w:val="WW8Num8"/>
    <w:basedOn w:val="Bezlisty"/>
    <w:rsid w:val="00963E5A"/>
    <w:pPr>
      <w:numPr>
        <w:numId w:val="8"/>
      </w:numPr>
    </w:pPr>
  </w:style>
  <w:style w:type="numbering" w:customStyle="1" w:styleId="WW8Num9">
    <w:name w:val="WW8Num9"/>
    <w:basedOn w:val="Bezlisty"/>
    <w:rsid w:val="00963E5A"/>
    <w:pPr>
      <w:numPr>
        <w:numId w:val="9"/>
      </w:numPr>
    </w:pPr>
  </w:style>
  <w:style w:type="numbering" w:customStyle="1" w:styleId="WW8Num10">
    <w:name w:val="WW8Num10"/>
    <w:basedOn w:val="Bezlisty"/>
    <w:rsid w:val="00963E5A"/>
    <w:pPr>
      <w:numPr>
        <w:numId w:val="10"/>
      </w:numPr>
    </w:pPr>
  </w:style>
  <w:style w:type="numbering" w:customStyle="1" w:styleId="WW8Num11">
    <w:name w:val="WW8Num11"/>
    <w:basedOn w:val="Bezlisty"/>
    <w:rsid w:val="00963E5A"/>
    <w:pPr>
      <w:numPr>
        <w:numId w:val="11"/>
      </w:numPr>
    </w:pPr>
  </w:style>
  <w:style w:type="numbering" w:customStyle="1" w:styleId="WW8Num12">
    <w:name w:val="WW8Num12"/>
    <w:basedOn w:val="Bezlisty"/>
    <w:rsid w:val="00963E5A"/>
    <w:pPr>
      <w:numPr>
        <w:numId w:val="12"/>
      </w:numPr>
    </w:pPr>
  </w:style>
  <w:style w:type="numbering" w:customStyle="1" w:styleId="WW8Num13">
    <w:name w:val="WW8Num13"/>
    <w:basedOn w:val="Bezlisty"/>
    <w:rsid w:val="00963E5A"/>
    <w:pPr>
      <w:numPr>
        <w:numId w:val="13"/>
      </w:numPr>
    </w:pPr>
  </w:style>
  <w:style w:type="numbering" w:customStyle="1" w:styleId="WW8Num14">
    <w:name w:val="WW8Num14"/>
    <w:basedOn w:val="Bezlisty"/>
    <w:rsid w:val="00963E5A"/>
    <w:pPr>
      <w:numPr>
        <w:numId w:val="14"/>
      </w:numPr>
    </w:pPr>
  </w:style>
  <w:style w:type="numbering" w:customStyle="1" w:styleId="WW8Num15">
    <w:name w:val="WW8Num15"/>
    <w:basedOn w:val="Bezlisty"/>
    <w:rsid w:val="00963E5A"/>
    <w:pPr>
      <w:numPr>
        <w:numId w:val="15"/>
      </w:numPr>
    </w:pPr>
  </w:style>
  <w:style w:type="numbering" w:customStyle="1" w:styleId="WW8Num16">
    <w:name w:val="WW8Num16"/>
    <w:basedOn w:val="Bezlisty"/>
    <w:rsid w:val="00963E5A"/>
    <w:pPr>
      <w:numPr>
        <w:numId w:val="16"/>
      </w:numPr>
    </w:pPr>
  </w:style>
  <w:style w:type="numbering" w:customStyle="1" w:styleId="WW8Num17">
    <w:name w:val="WW8Num17"/>
    <w:basedOn w:val="Bezlisty"/>
    <w:rsid w:val="00963E5A"/>
    <w:pPr>
      <w:numPr>
        <w:numId w:val="17"/>
      </w:numPr>
    </w:pPr>
  </w:style>
  <w:style w:type="numbering" w:customStyle="1" w:styleId="WW8Num18">
    <w:name w:val="WW8Num18"/>
    <w:basedOn w:val="Bezlisty"/>
    <w:rsid w:val="00963E5A"/>
    <w:pPr>
      <w:numPr>
        <w:numId w:val="18"/>
      </w:numPr>
    </w:pPr>
  </w:style>
  <w:style w:type="numbering" w:customStyle="1" w:styleId="WW8Num19">
    <w:name w:val="WW8Num19"/>
    <w:basedOn w:val="Bezlisty"/>
    <w:rsid w:val="00963E5A"/>
    <w:pPr>
      <w:numPr>
        <w:numId w:val="19"/>
      </w:numPr>
    </w:pPr>
  </w:style>
  <w:style w:type="numbering" w:customStyle="1" w:styleId="WW8Num20">
    <w:name w:val="WW8Num20"/>
    <w:basedOn w:val="Bezlisty"/>
    <w:rsid w:val="00963E5A"/>
    <w:pPr>
      <w:numPr>
        <w:numId w:val="20"/>
      </w:numPr>
    </w:pPr>
  </w:style>
  <w:style w:type="numbering" w:customStyle="1" w:styleId="WW8Num21">
    <w:name w:val="WW8Num21"/>
    <w:basedOn w:val="Bezlisty"/>
    <w:rsid w:val="00963E5A"/>
    <w:pPr>
      <w:numPr>
        <w:numId w:val="21"/>
      </w:numPr>
    </w:pPr>
  </w:style>
  <w:style w:type="numbering" w:customStyle="1" w:styleId="WW8Num22">
    <w:name w:val="WW8Num22"/>
    <w:basedOn w:val="Bezlisty"/>
    <w:rsid w:val="00963E5A"/>
    <w:pPr>
      <w:numPr>
        <w:numId w:val="22"/>
      </w:numPr>
    </w:pPr>
  </w:style>
  <w:style w:type="numbering" w:customStyle="1" w:styleId="WW8Num23">
    <w:name w:val="WW8Num23"/>
    <w:basedOn w:val="Bezlisty"/>
    <w:rsid w:val="00963E5A"/>
    <w:pPr>
      <w:numPr>
        <w:numId w:val="23"/>
      </w:numPr>
    </w:pPr>
  </w:style>
  <w:style w:type="numbering" w:customStyle="1" w:styleId="WW8Num24">
    <w:name w:val="WW8Num24"/>
    <w:basedOn w:val="Bezlisty"/>
    <w:rsid w:val="00963E5A"/>
    <w:pPr>
      <w:numPr>
        <w:numId w:val="24"/>
      </w:numPr>
    </w:pPr>
  </w:style>
  <w:style w:type="numbering" w:customStyle="1" w:styleId="WW8Num25">
    <w:name w:val="WW8Num25"/>
    <w:basedOn w:val="Bezlisty"/>
    <w:rsid w:val="00963E5A"/>
    <w:pPr>
      <w:numPr>
        <w:numId w:val="25"/>
      </w:numPr>
    </w:pPr>
  </w:style>
  <w:style w:type="numbering" w:customStyle="1" w:styleId="WW8Num26">
    <w:name w:val="WW8Num26"/>
    <w:basedOn w:val="Bezlisty"/>
    <w:rsid w:val="00963E5A"/>
    <w:pPr>
      <w:numPr>
        <w:numId w:val="26"/>
      </w:numPr>
    </w:pPr>
  </w:style>
  <w:style w:type="numbering" w:customStyle="1" w:styleId="WW8Num27">
    <w:name w:val="WW8Num27"/>
    <w:basedOn w:val="Bezlisty"/>
    <w:rsid w:val="00963E5A"/>
    <w:pPr>
      <w:numPr>
        <w:numId w:val="27"/>
      </w:numPr>
    </w:pPr>
  </w:style>
  <w:style w:type="numbering" w:customStyle="1" w:styleId="WW8Num28">
    <w:name w:val="WW8Num28"/>
    <w:basedOn w:val="Bezlisty"/>
    <w:rsid w:val="00963E5A"/>
    <w:pPr>
      <w:numPr>
        <w:numId w:val="28"/>
      </w:numPr>
    </w:pPr>
  </w:style>
  <w:style w:type="numbering" w:customStyle="1" w:styleId="WW8Num29">
    <w:name w:val="WW8Num29"/>
    <w:basedOn w:val="Bezlisty"/>
    <w:rsid w:val="00963E5A"/>
    <w:pPr>
      <w:numPr>
        <w:numId w:val="29"/>
      </w:numPr>
    </w:pPr>
  </w:style>
  <w:style w:type="numbering" w:customStyle="1" w:styleId="WW8Num30">
    <w:name w:val="WW8Num30"/>
    <w:basedOn w:val="Bezlisty"/>
    <w:rsid w:val="00963E5A"/>
    <w:pPr>
      <w:numPr>
        <w:numId w:val="30"/>
      </w:numPr>
    </w:pPr>
  </w:style>
  <w:style w:type="numbering" w:customStyle="1" w:styleId="WW8Num31">
    <w:name w:val="WW8Num31"/>
    <w:basedOn w:val="Bezlisty"/>
    <w:rsid w:val="00963E5A"/>
    <w:pPr>
      <w:numPr>
        <w:numId w:val="31"/>
      </w:numPr>
    </w:pPr>
  </w:style>
  <w:style w:type="numbering" w:customStyle="1" w:styleId="WW8Num32">
    <w:name w:val="WW8Num32"/>
    <w:basedOn w:val="Bezlisty"/>
    <w:rsid w:val="00963E5A"/>
    <w:pPr>
      <w:numPr>
        <w:numId w:val="32"/>
      </w:numPr>
    </w:pPr>
  </w:style>
  <w:style w:type="numbering" w:customStyle="1" w:styleId="WW8Num33">
    <w:name w:val="WW8Num33"/>
    <w:basedOn w:val="Bezlisty"/>
    <w:rsid w:val="00963E5A"/>
    <w:pPr>
      <w:numPr>
        <w:numId w:val="33"/>
      </w:numPr>
    </w:pPr>
  </w:style>
  <w:style w:type="numbering" w:customStyle="1" w:styleId="WW8Num34">
    <w:name w:val="WW8Num34"/>
    <w:basedOn w:val="Bezlisty"/>
    <w:rsid w:val="00963E5A"/>
    <w:pPr>
      <w:numPr>
        <w:numId w:val="34"/>
      </w:numPr>
    </w:pPr>
  </w:style>
  <w:style w:type="numbering" w:customStyle="1" w:styleId="WW8Num35">
    <w:name w:val="WW8Num35"/>
    <w:basedOn w:val="Bezlisty"/>
    <w:rsid w:val="00963E5A"/>
    <w:pPr>
      <w:numPr>
        <w:numId w:val="35"/>
      </w:numPr>
    </w:pPr>
  </w:style>
  <w:style w:type="numbering" w:customStyle="1" w:styleId="WW8Num36">
    <w:name w:val="WW8Num36"/>
    <w:basedOn w:val="Bezlisty"/>
    <w:rsid w:val="00963E5A"/>
    <w:pPr>
      <w:numPr>
        <w:numId w:val="36"/>
      </w:numPr>
    </w:pPr>
  </w:style>
  <w:style w:type="numbering" w:customStyle="1" w:styleId="WW8Num37">
    <w:name w:val="WW8Num37"/>
    <w:basedOn w:val="Bezlisty"/>
    <w:rsid w:val="00963E5A"/>
    <w:pPr>
      <w:numPr>
        <w:numId w:val="37"/>
      </w:numPr>
    </w:pPr>
  </w:style>
  <w:style w:type="numbering" w:customStyle="1" w:styleId="WW8Num38">
    <w:name w:val="WW8Num38"/>
    <w:basedOn w:val="Bezlisty"/>
    <w:rsid w:val="00963E5A"/>
    <w:pPr>
      <w:numPr>
        <w:numId w:val="38"/>
      </w:numPr>
    </w:pPr>
  </w:style>
  <w:style w:type="numbering" w:customStyle="1" w:styleId="WW8Num39">
    <w:name w:val="WW8Num39"/>
    <w:basedOn w:val="Bezlisty"/>
    <w:rsid w:val="00963E5A"/>
    <w:pPr>
      <w:numPr>
        <w:numId w:val="39"/>
      </w:numPr>
    </w:pPr>
  </w:style>
  <w:style w:type="numbering" w:customStyle="1" w:styleId="WW8Num40">
    <w:name w:val="WW8Num40"/>
    <w:basedOn w:val="Bezlisty"/>
    <w:rsid w:val="00963E5A"/>
    <w:pPr>
      <w:numPr>
        <w:numId w:val="40"/>
      </w:numPr>
    </w:pPr>
  </w:style>
  <w:style w:type="numbering" w:customStyle="1" w:styleId="WW8Num41">
    <w:name w:val="WW8Num41"/>
    <w:basedOn w:val="Bezlisty"/>
    <w:rsid w:val="00963E5A"/>
    <w:pPr>
      <w:numPr>
        <w:numId w:val="41"/>
      </w:numPr>
    </w:pPr>
  </w:style>
  <w:style w:type="numbering" w:customStyle="1" w:styleId="WW8Num42">
    <w:name w:val="WW8Num42"/>
    <w:basedOn w:val="Bezlisty"/>
    <w:rsid w:val="00963E5A"/>
    <w:pPr>
      <w:numPr>
        <w:numId w:val="42"/>
      </w:numPr>
    </w:pPr>
  </w:style>
  <w:style w:type="numbering" w:customStyle="1" w:styleId="WW8Num43">
    <w:name w:val="WW8Num43"/>
    <w:basedOn w:val="Bezlisty"/>
    <w:rsid w:val="00963E5A"/>
    <w:pPr>
      <w:numPr>
        <w:numId w:val="43"/>
      </w:numPr>
    </w:pPr>
  </w:style>
  <w:style w:type="numbering" w:customStyle="1" w:styleId="WW8Num44">
    <w:name w:val="WW8Num44"/>
    <w:basedOn w:val="Bezlisty"/>
    <w:rsid w:val="00963E5A"/>
    <w:pPr>
      <w:numPr>
        <w:numId w:val="44"/>
      </w:numPr>
    </w:pPr>
  </w:style>
  <w:style w:type="numbering" w:customStyle="1" w:styleId="WW8Num45">
    <w:name w:val="WW8Num45"/>
    <w:basedOn w:val="Bezlisty"/>
    <w:rsid w:val="00963E5A"/>
    <w:pPr>
      <w:numPr>
        <w:numId w:val="45"/>
      </w:numPr>
    </w:pPr>
  </w:style>
  <w:style w:type="numbering" w:customStyle="1" w:styleId="WW8Num46">
    <w:name w:val="WW8Num46"/>
    <w:basedOn w:val="Bezlisty"/>
    <w:rsid w:val="00963E5A"/>
    <w:pPr>
      <w:numPr>
        <w:numId w:val="46"/>
      </w:numPr>
    </w:pPr>
  </w:style>
  <w:style w:type="numbering" w:customStyle="1" w:styleId="WW8Num47">
    <w:name w:val="WW8Num47"/>
    <w:basedOn w:val="Bezlisty"/>
    <w:rsid w:val="00963E5A"/>
    <w:pPr>
      <w:numPr>
        <w:numId w:val="47"/>
      </w:numPr>
    </w:pPr>
  </w:style>
  <w:style w:type="numbering" w:customStyle="1" w:styleId="WW8Num48">
    <w:name w:val="WW8Num48"/>
    <w:basedOn w:val="Bezlisty"/>
    <w:rsid w:val="00963E5A"/>
    <w:pPr>
      <w:numPr>
        <w:numId w:val="48"/>
      </w:numPr>
    </w:pPr>
  </w:style>
  <w:style w:type="numbering" w:customStyle="1" w:styleId="WW8Num49">
    <w:name w:val="WW8Num49"/>
    <w:basedOn w:val="Bezlisty"/>
    <w:rsid w:val="00963E5A"/>
    <w:pPr>
      <w:numPr>
        <w:numId w:val="49"/>
      </w:numPr>
    </w:pPr>
  </w:style>
  <w:style w:type="numbering" w:customStyle="1" w:styleId="WW8Num50">
    <w:name w:val="WW8Num50"/>
    <w:basedOn w:val="Bezlisty"/>
    <w:rsid w:val="00963E5A"/>
    <w:pPr>
      <w:numPr>
        <w:numId w:val="50"/>
      </w:numPr>
    </w:pPr>
  </w:style>
  <w:style w:type="numbering" w:customStyle="1" w:styleId="WW8Num51">
    <w:name w:val="WW8Num51"/>
    <w:basedOn w:val="Bezlisty"/>
    <w:rsid w:val="00963E5A"/>
    <w:pPr>
      <w:numPr>
        <w:numId w:val="51"/>
      </w:numPr>
    </w:pPr>
  </w:style>
  <w:style w:type="numbering" w:customStyle="1" w:styleId="WW8Num52">
    <w:name w:val="WW8Num52"/>
    <w:basedOn w:val="Bezlisty"/>
    <w:rsid w:val="00963E5A"/>
    <w:pPr>
      <w:numPr>
        <w:numId w:val="52"/>
      </w:numPr>
    </w:pPr>
  </w:style>
  <w:style w:type="numbering" w:customStyle="1" w:styleId="WW8Num53">
    <w:name w:val="WW8Num53"/>
    <w:basedOn w:val="Bezlisty"/>
    <w:rsid w:val="00963E5A"/>
    <w:pPr>
      <w:numPr>
        <w:numId w:val="53"/>
      </w:numPr>
    </w:pPr>
  </w:style>
  <w:style w:type="numbering" w:customStyle="1" w:styleId="WW8Num54">
    <w:name w:val="WW8Num54"/>
    <w:basedOn w:val="Bezlisty"/>
    <w:rsid w:val="00963E5A"/>
    <w:pPr>
      <w:numPr>
        <w:numId w:val="54"/>
      </w:numPr>
    </w:pPr>
  </w:style>
  <w:style w:type="numbering" w:customStyle="1" w:styleId="WW8Num55">
    <w:name w:val="WW8Num55"/>
    <w:basedOn w:val="Bezlisty"/>
    <w:rsid w:val="00963E5A"/>
    <w:pPr>
      <w:numPr>
        <w:numId w:val="55"/>
      </w:numPr>
    </w:pPr>
  </w:style>
  <w:style w:type="numbering" w:customStyle="1" w:styleId="WW8Num56">
    <w:name w:val="WW8Num56"/>
    <w:basedOn w:val="Bezlisty"/>
    <w:rsid w:val="00963E5A"/>
    <w:pPr>
      <w:numPr>
        <w:numId w:val="56"/>
      </w:numPr>
    </w:pPr>
  </w:style>
  <w:style w:type="numbering" w:customStyle="1" w:styleId="WW8Num57">
    <w:name w:val="WW8Num57"/>
    <w:basedOn w:val="Bezlisty"/>
    <w:rsid w:val="00963E5A"/>
    <w:pPr>
      <w:numPr>
        <w:numId w:val="57"/>
      </w:numPr>
    </w:pPr>
  </w:style>
  <w:style w:type="numbering" w:customStyle="1" w:styleId="WW8Num58">
    <w:name w:val="WW8Num58"/>
    <w:basedOn w:val="Bezlisty"/>
    <w:rsid w:val="00963E5A"/>
    <w:pPr>
      <w:numPr>
        <w:numId w:val="58"/>
      </w:numPr>
    </w:pPr>
  </w:style>
  <w:style w:type="numbering" w:customStyle="1" w:styleId="WW8Num59">
    <w:name w:val="WW8Num59"/>
    <w:basedOn w:val="Bezlisty"/>
    <w:rsid w:val="00963E5A"/>
    <w:pPr>
      <w:numPr>
        <w:numId w:val="59"/>
      </w:numPr>
    </w:pPr>
  </w:style>
  <w:style w:type="numbering" w:customStyle="1" w:styleId="WW8Num60">
    <w:name w:val="WW8Num60"/>
    <w:basedOn w:val="Bezlisty"/>
    <w:rsid w:val="00963E5A"/>
    <w:pPr>
      <w:numPr>
        <w:numId w:val="60"/>
      </w:numPr>
    </w:pPr>
  </w:style>
  <w:style w:type="numbering" w:customStyle="1" w:styleId="WW8Num61">
    <w:name w:val="WW8Num61"/>
    <w:basedOn w:val="Bezlisty"/>
    <w:rsid w:val="00963E5A"/>
    <w:pPr>
      <w:numPr>
        <w:numId w:val="61"/>
      </w:numPr>
    </w:pPr>
  </w:style>
  <w:style w:type="numbering" w:customStyle="1" w:styleId="WW8Num62">
    <w:name w:val="WW8Num62"/>
    <w:basedOn w:val="Bezlisty"/>
    <w:rsid w:val="00963E5A"/>
    <w:pPr>
      <w:numPr>
        <w:numId w:val="62"/>
      </w:numPr>
    </w:pPr>
  </w:style>
  <w:style w:type="numbering" w:customStyle="1" w:styleId="WW8Num63">
    <w:name w:val="WW8Num63"/>
    <w:basedOn w:val="Bezlisty"/>
    <w:rsid w:val="00963E5A"/>
    <w:pPr>
      <w:numPr>
        <w:numId w:val="63"/>
      </w:numPr>
    </w:pPr>
  </w:style>
  <w:style w:type="numbering" w:customStyle="1" w:styleId="WW8Num64">
    <w:name w:val="WW8Num64"/>
    <w:basedOn w:val="Bezlisty"/>
    <w:rsid w:val="00963E5A"/>
    <w:pPr>
      <w:numPr>
        <w:numId w:val="64"/>
      </w:numPr>
    </w:pPr>
  </w:style>
  <w:style w:type="numbering" w:customStyle="1" w:styleId="WW8Num65">
    <w:name w:val="WW8Num65"/>
    <w:basedOn w:val="Bezlisty"/>
    <w:rsid w:val="00963E5A"/>
    <w:pPr>
      <w:numPr>
        <w:numId w:val="65"/>
      </w:numPr>
    </w:pPr>
  </w:style>
  <w:style w:type="numbering" w:customStyle="1" w:styleId="WW8Num66">
    <w:name w:val="WW8Num66"/>
    <w:basedOn w:val="Bezlisty"/>
    <w:rsid w:val="00963E5A"/>
    <w:pPr>
      <w:numPr>
        <w:numId w:val="66"/>
      </w:numPr>
    </w:pPr>
  </w:style>
  <w:style w:type="numbering" w:customStyle="1" w:styleId="WW8Num67">
    <w:name w:val="WW8Num67"/>
    <w:basedOn w:val="Bezlisty"/>
    <w:rsid w:val="00963E5A"/>
    <w:pPr>
      <w:numPr>
        <w:numId w:val="67"/>
      </w:numPr>
    </w:pPr>
  </w:style>
  <w:style w:type="numbering" w:customStyle="1" w:styleId="WW8Num68">
    <w:name w:val="WW8Num68"/>
    <w:basedOn w:val="Bezlisty"/>
    <w:rsid w:val="00963E5A"/>
    <w:pPr>
      <w:numPr>
        <w:numId w:val="68"/>
      </w:numPr>
    </w:pPr>
  </w:style>
  <w:style w:type="numbering" w:customStyle="1" w:styleId="WW8Num69">
    <w:name w:val="WW8Num69"/>
    <w:basedOn w:val="Bezlisty"/>
    <w:rsid w:val="00963E5A"/>
    <w:pPr>
      <w:numPr>
        <w:numId w:val="69"/>
      </w:numPr>
    </w:pPr>
  </w:style>
  <w:style w:type="numbering" w:customStyle="1" w:styleId="WW8Num70">
    <w:name w:val="WW8Num70"/>
    <w:basedOn w:val="Bezlisty"/>
    <w:rsid w:val="00963E5A"/>
    <w:pPr>
      <w:numPr>
        <w:numId w:val="70"/>
      </w:numPr>
    </w:pPr>
  </w:style>
  <w:style w:type="numbering" w:customStyle="1" w:styleId="WW8Num71">
    <w:name w:val="WW8Num71"/>
    <w:basedOn w:val="Bezlisty"/>
    <w:rsid w:val="00963E5A"/>
    <w:pPr>
      <w:numPr>
        <w:numId w:val="71"/>
      </w:numPr>
    </w:pPr>
  </w:style>
  <w:style w:type="numbering" w:customStyle="1" w:styleId="WW8Num72">
    <w:name w:val="WW8Num72"/>
    <w:basedOn w:val="Bezlisty"/>
    <w:rsid w:val="00963E5A"/>
    <w:pPr>
      <w:numPr>
        <w:numId w:val="72"/>
      </w:numPr>
    </w:pPr>
  </w:style>
  <w:style w:type="numbering" w:customStyle="1" w:styleId="WW8Num73">
    <w:name w:val="WW8Num73"/>
    <w:basedOn w:val="Bezlisty"/>
    <w:rsid w:val="00963E5A"/>
    <w:pPr>
      <w:numPr>
        <w:numId w:val="107"/>
      </w:numPr>
    </w:pPr>
  </w:style>
  <w:style w:type="numbering" w:customStyle="1" w:styleId="WW8Num74">
    <w:name w:val="WW8Num74"/>
    <w:basedOn w:val="Bezlisty"/>
    <w:rsid w:val="00963E5A"/>
    <w:pPr>
      <w:numPr>
        <w:numId w:val="73"/>
      </w:numPr>
    </w:pPr>
  </w:style>
  <w:style w:type="paragraph" w:styleId="Nagwek">
    <w:name w:val="header"/>
    <w:aliases w:val=" Znak"/>
    <w:basedOn w:val="Normalny"/>
    <w:link w:val="NagwekZnak1"/>
    <w:unhideWhenUsed/>
    <w:rsid w:val="00963E5A"/>
    <w:pPr>
      <w:tabs>
        <w:tab w:val="center" w:pos="4536"/>
        <w:tab w:val="right" w:pos="9072"/>
      </w:tabs>
      <w:spacing w:line="240" w:lineRule="auto"/>
    </w:pPr>
    <w:rPr>
      <w:kern w:val="0"/>
      <w:sz w:val="20"/>
      <w:szCs w:val="20"/>
      <w:lang w:val="x-none" w:eastAsia="x-none"/>
    </w:rPr>
  </w:style>
  <w:style w:type="character" w:customStyle="1" w:styleId="NagwekZnak1">
    <w:name w:val="Nagłówek Znak1"/>
    <w:aliases w:val=" Znak Znak"/>
    <w:link w:val="Nagwek"/>
    <w:rsid w:val="00963E5A"/>
    <w:rPr>
      <w:rFonts w:eastAsia="Times New Roman" w:cs="Times New Roman"/>
      <w:lang w:bidi="ar-SA"/>
    </w:rPr>
  </w:style>
  <w:style w:type="paragraph" w:styleId="Stopka">
    <w:name w:val="footer"/>
    <w:basedOn w:val="Normalny"/>
    <w:link w:val="StopkaZnak1"/>
    <w:unhideWhenUsed/>
    <w:rsid w:val="00963E5A"/>
    <w:pPr>
      <w:tabs>
        <w:tab w:val="center" w:pos="4536"/>
        <w:tab w:val="right" w:pos="9072"/>
      </w:tabs>
      <w:spacing w:line="240" w:lineRule="auto"/>
    </w:pPr>
    <w:rPr>
      <w:kern w:val="0"/>
      <w:sz w:val="20"/>
      <w:szCs w:val="20"/>
      <w:lang w:val="x-none" w:eastAsia="x-none"/>
    </w:rPr>
  </w:style>
  <w:style w:type="character" w:customStyle="1" w:styleId="StopkaZnak1">
    <w:name w:val="Stopka Znak1"/>
    <w:link w:val="Stopka"/>
    <w:uiPriority w:val="99"/>
    <w:rsid w:val="00963E5A"/>
    <w:rPr>
      <w:rFonts w:eastAsia="Times New Roman" w:cs="Times New Roman"/>
      <w:lang w:bidi="ar-SA"/>
    </w:rPr>
  </w:style>
  <w:style w:type="character" w:styleId="Hipercze">
    <w:name w:val="Hyperlink"/>
    <w:rsid w:val="00DD23AD"/>
    <w:rPr>
      <w:color w:val="0000FF"/>
      <w:u w:val="single"/>
    </w:rPr>
  </w:style>
  <w:style w:type="paragraph" w:styleId="Data">
    <w:name w:val="Date"/>
    <w:basedOn w:val="Normalny"/>
    <w:next w:val="Normalny"/>
    <w:rsid w:val="00DD23AD"/>
  </w:style>
  <w:style w:type="character" w:customStyle="1" w:styleId="HTMLMarkup">
    <w:name w:val="HTML Markup"/>
    <w:rsid w:val="004E36F9"/>
    <w:rPr>
      <w:vanish/>
      <w:color w:val="FF0000"/>
    </w:rPr>
  </w:style>
  <w:style w:type="character" w:styleId="Numerstrony">
    <w:name w:val="page number"/>
    <w:basedOn w:val="Domylnaczcionkaakapitu"/>
    <w:rsid w:val="004A5330"/>
  </w:style>
  <w:style w:type="paragraph" w:styleId="Tekstprzypisudolnego">
    <w:name w:val="footnote text"/>
    <w:basedOn w:val="Normalny"/>
    <w:link w:val="TekstprzypisudolnegoZnak1"/>
    <w:unhideWhenUsed/>
    <w:rsid w:val="004A5330"/>
    <w:pPr>
      <w:suppressAutoHyphens w:val="0"/>
      <w:autoSpaceDN/>
      <w:spacing w:line="240" w:lineRule="auto"/>
      <w:textAlignment w:val="auto"/>
    </w:pPr>
    <w:rPr>
      <w:rFonts w:ascii="Tahoma" w:hAnsi="Tahoma" w:cs="Tahoma"/>
      <w:kern w:val="0"/>
      <w:sz w:val="20"/>
      <w:szCs w:val="20"/>
      <w:lang w:eastAsia="pl-PL"/>
    </w:rPr>
  </w:style>
  <w:style w:type="character" w:customStyle="1" w:styleId="TekstprzypisudolnegoZnak1">
    <w:name w:val="Tekst przypisu dolnego Znak1"/>
    <w:link w:val="Tekstprzypisudolnego"/>
    <w:qFormat/>
    <w:rsid w:val="004A5330"/>
    <w:rPr>
      <w:rFonts w:ascii="Tahoma" w:eastAsia="Times New Roman" w:hAnsi="Tahoma" w:cs="Tahoma"/>
    </w:rPr>
  </w:style>
  <w:style w:type="character" w:styleId="Odwoanieprzypisudolnego">
    <w:name w:val="footnote reference"/>
    <w:uiPriority w:val="99"/>
    <w:unhideWhenUsed/>
    <w:rsid w:val="004A5330"/>
    <w:rPr>
      <w:vertAlign w:val="superscript"/>
    </w:rPr>
  </w:style>
  <w:style w:type="paragraph" w:styleId="Tekstprzypisukocowego">
    <w:name w:val="endnote text"/>
    <w:basedOn w:val="Normalny"/>
    <w:link w:val="TekstprzypisukocowegoZnak"/>
    <w:uiPriority w:val="99"/>
    <w:semiHidden/>
    <w:unhideWhenUsed/>
    <w:rsid w:val="00427521"/>
    <w:rPr>
      <w:sz w:val="20"/>
      <w:szCs w:val="20"/>
    </w:rPr>
  </w:style>
  <w:style w:type="character" w:customStyle="1" w:styleId="TekstprzypisukocowegoZnak">
    <w:name w:val="Tekst przypisu końcowego Znak"/>
    <w:link w:val="Tekstprzypisukocowego"/>
    <w:uiPriority w:val="99"/>
    <w:semiHidden/>
    <w:rsid w:val="00427521"/>
    <w:rPr>
      <w:rFonts w:eastAsia="Times New Roman" w:cs="Times New Roman"/>
      <w:kern w:val="3"/>
      <w:lang w:eastAsia="zh-CN"/>
    </w:rPr>
  </w:style>
  <w:style w:type="character" w:styleId="Odwoanieprzypisukocowego">
    <w:name w:val="endnote reference"/>
    <w:uiPriority w:val="99"/>
    <w:semiHidden/>
    <w:unhideWhenUsed/>
    <w:rsid w:val="00427521"/>
    <w:rPr>
      <w:vertAlign w:val="superscript"/>
    </w:rPr>
  </w:style>
  <w:style w:type="character" w:customStyle="1" w:styleId="Nagwek5Znak">
    <w:name w:val="Nagłówek 5 Znak"/>
    <w:link w:val="Nagwek5"/>
    <w:rsid w:val="00FC0D76"/>
    <w:rPr>
      <w:rFonts w:ascii="Tahoma" w:eastAsia="Times New Roman" w:hAnsi="Tahoma" w:cs="Tahoma"/>
      <w:b/>
      <w:i/>
      <w:sz w:val="24"/>
      <w:u w:val="single"/>
      <w:lang w:eastAsia="ar-SA"/>
    </w:rPr>
  </w:style>
  <w:style w:type="character" w:customStyle="1" w:styleId="Nagwek8Znak">
    <w:name w:val="Nagłówek 8 Znak"/>
    <w:link w:val="Nagwek8"/>
    <w:rsid w:val="00FC0D76"/>
    <w:rPr>
      <w:rFonts w:eastAsia="Times New Roman" w:cs="Times New Roman"/>
      <w:i/>
      <w:iCs/>
      <w:sz w:val="24"/>
      <w:szCs w:val="24"/>
      <w:lang w:eastAsia="ar-SA"/>
    </w:rPr>
  </w:style>
  <w:style w:type="character" w:customStyle="1" w:styleId="Domylnaczcionkaakapitu2">
    <w:name w:val="Domyślna czcionka akapitu2"/>
    <w:rsid w:val="00FC0D76"/>
  </w:style>
  <w:style w:type="paragraph" w:customStyle="1" w:styleId="Normalny1">
    <w:name w:val="Normalny1"/>
    <w:rsid w:val="00FC0D76"/>
    <w:pPr>
      <w:suppressAutoHyphens/>
      <w:spacing w:line="100" w:lineRule="atLeast"/>
    </w:pPr>
    <w:rPr>
      <w:rFonts w:eastAsia="Times New Roman" w:cs="Times New Roman"/>
      <w:kern w:val="1"/>
      <w:sz w:val="24"/>
      <w:szCs w:val="24"/>
      <w:lang w:eastAsia="ar-SA"/>
    </w:rPr>
  </w:style>
  <w:style w:type="paragraph" w:styleId="HTML-wstpniesformatowany">
    <w:name w:val="HTML Preformatted"/>
    <w:basedOn w:val="Normalny"/>
    <w:link w:val="HTML-wstpniesformatowanyZnak"/>
    <w:rsid w:val="00FC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line="240" w:lineRule="auto"/>
      <w:textAlignment w:val="auto"/>
    </w:pPr>
    <w:rPr>
      <w:rFonts w:ascii="Courier New" w:hAnsi="Courier New" w:cs="Courier New"/>
      <w:kern w:val="0"/>
      <w:sz w:val="20"/>
      <w:szCs w:val="20"/>
      <w:lang w:eastAsia="ar-SA"/>
    </w:rPr>
  </w:style>
  <w:style w:type="character" w:customStyle="1" w:styleId="HTML-wstpniesformatowanyZnak">
    <w:name w:val="HTML - wstępnie sformatowany Znak"/>
    <w:link w:val="HTML-wstpniesformatowany"/>
    <w:rsid w:val="00FC0D76"/>
    <w:rPr>
      <w:rFonts w:ascii="Courier New" w:eastAsia="Times New Roman" w:hAnsi="Courier New" w:cs="Courier New"/>
      <w:lang w:eastAsia="ar-SA"/>
    </w:rPr>
  </w:style>
  <w:style w:type="character" w:customStyle="1" w:styleId="Nagwek2Znak1">
    <w:name w:val="Nagłówek 2 Znak1"/>
    <w:link w:val="Nagwek2"/>
    <w:uiPriority w:val="9"/>
    <w:semiHidden/>
    <w:rsid w:val="00FC0D76"/>
    <w:rPr>
      <w:rFonts w:ascii="Cambria" w:eastAsia="Times New Roman" w:hAnsi="Cambria" w:cs="Times New Roman"/>
      <w:b/>
      <w:bCs/>
      <w:i/>
      <w:iCs/>
      <w:kern w:val="3"/>
      <w:sz w:val="28"/>
      <w:szCs w:val="28"/>
      <w:lang w:eastAsia="zh-CN"/>
    </w:rPr>
  </w:style>
  <w:style w:type="character" w:customStyle="1" w:styleId="Nagwek3Znak1">
    <w:name w:val="Nagłówek 3 Znak1"/>
    <w:link w:val="Nagwek3"/>
    <w:uiPriority w:val="9"/>
    <w:semiHidden/>
    <w:rsid w:val="00FC0D76"/>
    <w:rPr>
      <w:rFonts w:ascii="Cambria" w:eastAsia="Times New Roman" w:hAnsi="Cambria" w:cs="Times New Roman"/>
      <w:b/>
      <w:bCs/>
      <w:kern w:val="3"/>
      <w:sz w:val="26"/>
      <w:szCs w:val="26"/>
      <w:lang w:eastAsia="zh-CN"/>
    </w:rPr>
  </w:style>
  <w:style w:type="character" w:customStyle="1" w:styleId="Nagwek4Znak">
    <w:name w:val="Nagłówek 4 Znak"/>
    <w:link w:val="Nagwek4"/>
    <w:rsid w:val="00A103FB"/>
    <w:rPr>
      <w:rFonts w:ascii="Calibri" w:eastAsia="Times New Roman" w:hAnsi="Calibri" w:cs="Times New Roman"/>
      <w:b/>
      <w:bCs/>
      <w:kern w:val="3"/>
      <w:sz w:val="28"/>
      <w:szCs w:val="28"/>
      <w:lang w:eastAsia="zh-CN"/>
    </w:rPr>
  </w:style>
  <w:style w:type="character" w:customStyle="1" w:styleId="Nagwek1Znak1">
    <w:name w:val="Nagłówek 1 Znak1"/>
    <w:link w:val="Nagwek1"/>
    <w:qFormat/>
    <w:rsid w:val="00A103FB"/>
    <w:rPr>
      <w:rFonts w:ascii="Cambria" w:eastAsia="Times New Roman" w:hAnsi="Cambria" w:cs="Times New Roman"/>
      <w:b/>
      <w:bCs/>
      <w:kern w:val="32"/>
      <w:sz w:val="32"/>
      <w:szCs w:val="32"/>
      <w:lang w:eastAsia="zh-CN"/>
    </w:rPr>
  </w:style>
  <w:style w:type="character" w:customStyle="1" w:styleId="Nagwek6Znak">
    <w:name w:val="Nagłówek 6 Znak"/>
    <w:link w:val="Nagwek6"/>
    <w:rsid w:val="00A103FB"/>
    <w:rPr>
      <w:rFonts w:ascii="Tahoma" w:eastAsia="Times New Roman" w:hAnsi="Tahoma" w:cs="Tahoma"/>
      <w:b/>
      <w:kern w:val="1"/>
      <w:sz w:val="18"/>
      <w:lang w:eastAsia="ar-SA"/>
    </w:rPr>
  </w:style>
  <w:style w:type="character" w:customStyle="1" w:styleId="Nagwek7Znak">
    <w:name w:val="Nagłówek 7 Znak"/>
    <w:link w:val="Nagwek7"/>
    <w:rsid w:val="00A103FB"/>
    <w:rPr>
      <w:rFonts w:ascii="Garamond" w:eastAsia="Times New Roman" w:hAnsi="Garamond" w:cs="Garamond"/>
      <w:kern w:val="1"/>
      <w:sz w:val="24"/>
      <w:lang w:eastAsia="ar-SA"/>
    </w:rPr>
  </w:style>
  <w:style w:type="character" w:customStyle="1" w:styleId="Nagwek9Znak1">
    <w:name w:val="Nagłówek 9 Znak1"/>
    <w:link w:val="Nagwek9"/>
    <w:rsid w:val="00A103FB"/>
    <w:rPr>
      <w:rFonts w:ascii="Garamond" w:eastAsia="Times New Roman" w:hAnsi="Garamond" w:cs="Garamond"/>
      <w:kern w:val="1"/>
      <w:sz w:val="24"/>
      <w:lang w:eastAsia="ar-SA"/>
    </w:rPr>
  </w:style>
  <w:style w:type="character" w:customStyle="1" w:styleId="WW8Num2z1">
    <w:name w:val="WW8Num2z1"/>
    <w:rsid w:val="00A103FB"/>
    <w:rPr>
      <w:rFonts w:ascii="Courier New" w:hAnsi="Courier New" w:cs="Courier New"/>
    </w:rPr>
  </w:style>
  <w:style w:type="character" w:customStyle="1" w:styleId="WW8Num2z2">
    <w:name w:val="WW8Num2z2"/>
    <w:rsid w:val="00A103FB"/>
  </w:style>
  <w:style w:type="character" w:customStyle="1" w:styleId="WW8Num2z3">
    <w:name w:val="WW8Num2z3"/>
    <w:rsid w:val="00A103FB"/>
  </w:style>
  <w:style w:type="character" w:customStyle="1" w:styleId="WW8Num2z4">
    <w:name w:val="WW8Num2z4"/>
    <w:rsid w:val="00A103FB"/>
  </w:style>
  <w:style w:type="character" w:customStyle="1" w:styleId="WW8Num2z5">
    <w:name w:val="WW8Num2z5"/>
    <w:rsid w:val="00A103FB"/>
  </w:style>
  <w:style w:type="character" w:customStyle="1" w:styleId="WW8Num2z6">
    <w:name w:val="WW8Num2z6"/>
    <w:rsid w:val="00A103FB"/>
  </w:style>
  <w:style w:type="character" w:customStyle="1" w:styleId="WW8Num2z7">
    <w:name w:val="WW8Num2z7"/>
    <w:rsid w:val="00A103FB"/>
  </w:style>
  <w:style w:type="character" w:customStyle="1" w:styleId="WW8Num2z8">
    <w:name w:val="WW8Num2z8"/>
    <w:rsid w:val="00A103FB"/>
  </w:style>
  <w:style w:type="character" w:customStyle="1" w:styleId="WW8Num10z4">
    <w:name w:val="WW8Num10z4"/>
    <w:rsid w:val="00A103FB"/>
  </w:style>
  <w:style w:type="character" w:customStyle="1" w:styleId="WW8Num10z5">
    <w:name w:val="WW8Num10z5"/>
    <w:rsid w:val="00A103FB"/>
  </w:style>
  <w:style w:type="character" w:customStyle="1" w:styleId="WW8Num10z6">
    <w:name w:val="WW8Num10z6"/>
    <w:rsid w:val="00A103FB"/>
  </w:style>
  <w:style w:type="character" w:customStyle="1" w:styleId="WW8Num10z7">
    <w:name w:val="WW8Num10z7"/>
    <w:rsid w:val="00A103FB"/>
  </w:style>
  <w:style w:type="character" w:customStyle="1" w:styleId="WW8Num10z8">
    <w:name w:val="WW8Num10z8"/>
    <w:rsid w:val="00A103FB"/>
  </w:style>
  <w:style w:type="character" w:customStyle="1" w:styleId="WW8Num18z1">
    <w:name w:val="WW8Num18z1"/>
    <w:rsid w:val="00A103FB"/>
  </w:style>
  <w:style w:type="character" w:customStyle="1" w:styleId="WW8Num18z2">
    <w:name w:val="WW8Num18z2"/>
    <w:rsid w:val="00A103FB"/>
  </w:style>
  <w:style w:type="character" w:customStyle="1" w:styleId="WW8Num18z3">
    <w:name w:val="WW8Num18z3"/>
    <w:rsid w:val="00A103FB"/>
  </w:style>
  <w:style w:type="character" w:customStyle="1" w:styleId="WW8Num18z4">
    <w:name w:val="WW8Num18z4"/>
    <w:rsid w:val="00A103FB"/>
  </w:style>
  <w:style w:type="character" w:customStyle="1" w:styleId="WW8Num18z5">
    <w:name w:val="WW8Num18z5"/>
    <w:rsid w:val="00A103FB"/>
  </w:style>
  <w:style w:type="character" w:customStyle="1" w:styleId="WW8Num18z6">
    <w:name w:val="WW8Num18z6"/>
    <w:rsid w:val="00A103FB"/>
  </w:style>
  <w:style w:type="character" w:customStyle="1" w:styleId="WW8Num18z7">
    <w:name w:val="WW8Num18z7"/>
    <w:rsid w:val="00A103FB"/>
  </w:style>
  <w:style w:type="character" w:customStyle="1" w:styleId="WW8Num18z8">
    <w:name w:val="WW8Num18z8"/>
    <w:rsid w:val="00A103FB"/>
  </w:style>
  <w:style w:type="character" w:customStyle="1" w:styleId="WW8Num20z1">
    <w:name w:val="WW8Num20z1"/>
    <w:rsid w:val="00A103FB"/>
    <w:rPr>
      <w:rFonts w:ascii="Courier New" w:hAnsi="Courier New" w:cs="Courier New" w:hint="default"/>
    </w:rPr>
  </w:style>
  <w:style w:type="character" w:customStyle="1" w:styleId="WW8Num28z1">
    <w:name w:val="WW8Num28z1"/>
    <w:rsid w:val="00A103FB"/>
    <w:rPr>
      <w:rFonts w:ascii="Courier New" w:hAnsi="Courier New" w:cs="Courier New" w:hint="default"/>
    </w:rPr>
  </w:style>
  <w:style w:type="character" w:customStyle="1" w:styleId="WW8Num28z2">
    <w:name w:val="WW8Num28z2"/>
    <w:rsid w:val="00A103FB"/>
    <w:rPr>
      <w:rFonts w:ascii="Wingdings" w:hAnsi="Wingdings" w:cs="Wingdings" w:hint="default"/>
    </w:rPr>
  </w:style>
  <w:style w:type="character" w:customStyle="1" w:styleId="Znakiprzypiswdolnych">
    <w:name w:val="Znaki przypisów dolnych"/>
    <w:rsid w:val="00A103FB"/>
    <w:rPr>
      <w:vertAlign w:val="superscript"/>
    </w:rPr>
  </w:style>
  <w:style w:type="character" w:customStyle="1" w:styleId="Tekstpodstawowy2Znak">
    <w:name w:val="Tekst podstawowy 2 Znak"/>
    <w:rsid w:val="00A103FB"/>
    <w:rPr>
      <w:b/>
      <w:bCs/>
      <w:color w:val="FF0000"/>
      <w:sz w:val="24"/>
      <w:szCs w:val="24"/>
    </w:rPr>
  </w:style>
  <w:style w:type="character" w:customStyle="1" w:styleId="Domy3flnaczcionkaakapitu">
    <w:name w:val="Domyś3flna czcionka akapitu"/>
    <w:rsid w:val="00A103FB"/>
  </w:style>
  <w:style w:type="character" w:customStyle="1" w:styleId="TekstpodstawowyZnak">
    <w:name w:val="Tekst podstawowy Znak"/>
    <w:basedOn w:val="Domylnaczcionkaakapitu1"/>
    <w:rsid w:val="00A103FB"/>
  </w:style>
  <w:style w:type="character" w:customStyle="1" w:styleId="TytuZnak">
    <w:name w:val="Tytuł Znak"/>
    <w:rsid w:val="00A103FB"/>
    <w:rPr>
      <w:b/>
      <w:sz w:val="40"/>
    </w:rPr>
  </w:style>
  <w:style w:type="character" w:customStyle="1" w:styleId="spelle">
    <w:name w:val="spelle"/>
    <w:rsid w:val="00A103FB"/>
  </w:style>
  <w:style w:type="character" w:customStyle="1" w:styleId="grame">
    <w:name w:val="grame"/>
    <w:rsid w:val="00A103FB"/>
  </w:style>
  <w:style w:type="paragraph" w:customStyle="1" w:styleId="Nagwek20">
    <w:name w:val="Nagłówek2"/>
    <w:basedOn w:val="Normalny"/>
    <w:next w:val="Tekstpodstawowy"/>
    <w:rsid w:val="00A103FB"/>
    <w:pPr>
      <w:keepNext/>
      <w:autoSpaceDN/>
      <w:spacing w:before="240" w:after="120" w:line="240" w:lineRule="auto"/>
      <w:textAlignment w:val="auto"/>
    </w:pPr>
    <w:rPr>
      <w:rFonts w:ascii="Arial" w:eastAsia="Microsoft YaHei" w:hAnsi="Arial" w:cs="Mangal"/>
      <w:kern w:val="1"/>
      <w:sz w:val="28"/>
      <w:szCs w:val="28"/>
      <w:lang w:eastAsia="ar-SA"/>
    </w:rPr>
  </w:style>
  <w:style w:type="paragraph" w:customStyle="1" w:styleId="Indeks">
    <w:name w:val="Indeks"/>
    <w:basedOn w:val="Normalny"/>
    <w:rsid w:val="00A103FB"/>
    <w:pPr>
      <w:suppressLineNumbers/>
      <w:autoSpaceDN/>
      <w:spacing w:line="240" w:lineRule="auto"/>
      <w:textAlignment w:val="auto"/>
    </w:pPr>
    <w:rPr>
      <w:rFonts w:cs="Mangal"/>
      <w:kern w:val="1"/>
      <w:sz w:val="20"/>
      <w:szCs w:val="20"/>
      <w:lang w:eastAsia="ar-SA"/>
    </w:rPr>
  </w:style>
  <w:style w:type="paragraph" w:customStyle="1" w:styleId="1">
    <w:name w:val="1"/>
    <w:basedOn w:val="Normalny"/>
    <w:next w:val="Nagwek"/>
    <w:rsid w:val="00A103FB"/>
    <w:pPr>
      <w:tabs>
        <w:tab w:val="center" w:pos="4536"/>
        <w:tab w:val="right" w:pos="9072"/>
      </w:tabs>
      <w:autoSpaceDN/>
      <w:spacing w:line="240" w:lineRule="auto"/>
      <w:textAlignment w:val="auto"/>
    </w:pPr>
    <w:rPr>
      <w:kern w:val="1"/>
      <w:sz w:val="20"/>
      <w:szCs w:val="20"/>
      <w:lang w:eastAsia="ar-SA"/>
    </w:rPr>
  </w:style>
  <w:style w:type="paragraph" w:customStyle="1" w:styleId="Tabletext">
    <w:name w:val="Table text"/>
    <w:basedOn w:val="Normalny"/>
    <w:rsid w:val="00A103FB"/>
    <w:pPr>
      <w:keepLines/>
      <w:tabs>
        <w:tab w:val="left" w:pos="1134"/>
        <w:tab w:val="left" w:pos="1701"/>
        <w:tab w:val="left" w:pos="2835"/>
        <w:tab w:val="left" w:pos="5387"/>
        <w:tab w:val="right" w:pos="9356"/>
      </w:tabs>
      <w:autoSpaceDN/>
      <w:spacing w:before="60" w:after="60" w:line="240" w:lineRule="auto"/>
      <w:textAlignment w:val="auto"/>
    </w:pPr>
    <w:rPr>
      <w:rFonts w:ascii="Arial" w:hAnsi="Arial" w:cs="Arial"/>
      <w:kern w:val="1"/>
      <w:sz w:val="20"/>
      <w:szCs w:val="22"/>
      <w:lang w:val="en-GB" w:eastAsia="ar-SA"/>
    </w:rPr>
  </w:style>
  <w:style w:type="paragraph" w:customStyle="1" w:styleId="style">
    <w:name w:val="style"/>
    <w:basedOn w:val="Normalny"/>
    <w:rsid w:val="00A103FB"/>
    <w:pPr>
      <w:autoSpaceDN/>
      <w:spacing w:before="150" w:after="150" w:line="240" w:lineRule="auto"/>
      <w:ind w:left="150" w:right="450"/>
      <w:jc w:val="both"/>
      <w:textAlignment w:val="auto"/>
    </w:pPr>
    <w:rPr>
      <w:rFonts w:ascii="Verdana" w:hAnsi="Verdana" w:cs="Verdana"/>
      <w:color w:val="666666"/>
      <w:kern w:val="1"/>
      <w:sz w:val="18"/>
      <w:szCs w:val="18"/>
      <w:lang w:eastAsia="ar-SA"/>
    </w:rPr>
  </w:style>
  <w:style w:type="paragraph" w:customStyle="1" w:styleId="Lista-kontynuacja1">
    <w:name w:val="Lista - kontynuacja1"/>
    <w:basedOn w:val="Normalny"/>
    <w:rsid w:val="00A103FB"/>
    <w:pPr>
      <w:autoSpaceDN/>
      <w:spacing w:after="120" w:line="240" w:lineRule="auto"/>
      <w:ind w:left="283"/>
      <w:textAlignment w:val="auto"/>
    </w:pPr>
    <w:rPr>
      <w:kern w:val="1"/>
      <w:sz w:val="20"/>
      <w:szCs w:val="20"/>
      <w:lang w:eastAsia="ar-SA"/>
    </w:rPr>
  </w:style>
  <w:style w:type="paragraph" w:customStyle="1" w:styleId="Lista-kontynuacja21">
    <w:name w:val="Lista - kontynuacja 21"/>
    <w:basedOn w:val="Lista-kontynuacja1"/>
    <w:rsid w:val="00A103FB"/>
    <w:pPr>
      <w:spacing w:after="160"/>
      <w:ind w:left="1080" w:hanging="360"/>
    </w:pPr>
  </w:style>
  <w:style w:type="paragraph" w:customStyle="1" w:styleId="Tekstpodstawowy1">
    <w:name w:val="Tekst podstawowy1"/>
    <w:basedOn w:val="Normalny1"/>
    <w:rsid w:val="00A103FB"/>
    <w:pPr>
      <w:spacing w:after="120"/>
    </w:pPr>
    <w:rPr>
      <w:sz w:val="20"/>
      <w:szCs w:val="20"/>
    </w:rPr>
  </w:style>
  <w:style w:type="paragraph" w:customStyle="1" w:styleId="Zawartotabeli">
    <w:name w:val="Zawartość tabeli"/>
    <w:basedOn w:val="Normalny"/>
    <w:rsid w:val="00A103FB"/>
    <w:pPr>
      <w:suppressLineNumbers/>
      <w:autoSpaceDN/>
      <w:spacing w:line="240" w:lineRule="auto"/>
      <w:textAlignment w:val="auto"/>
    </w:pPr>
    <w:rPr>
      <w:kern w:val="1"/>
      <w:sz w:val="20"/>
      <w:szCs w:val="20"/>
      <w:lang w:eastAsia="ar-SA"/>
    </w:rPr>
  </w:style>
  <w:style w:type="paragraph" w:customStyle="1" w:styleId="Nagwektabeli">
    <w:name w:val="Nagłówek tabeli"/>
    <w:basedOn w:val="Zawartotabeli"/>
    <w:rsid w:val="00A103FB"/>
    <w:pPr>
      <w:jc w:val="center"/>
    </w:pPr>
    <w:rPr>
      <w:b/>
      <w:bCs/>
    </w:rPr>
  </w:style>
  <w:style w:type="paragraph" w:customStyle="1" w:styleId="Tekstprzypisudolnego1">
    <w:name w:val="Tekst przypisu dolnego1"/>
    <w:basedOn w:val="Normalny"/>
    <w:rsid w:val="000B18AF"/>
    <w:pPr>
      <w:autoSpaceDN/>
      <w:textAlignment w:val="auto"/>
    </w:pPr>
    <w:rPr>
      <w:kern w:val="1"/>
      <w:sz w:val="20"/>
      <w:szCs w:val="20"/>
      <w:lang w:eastAsia="ar-SA"/>
    </w:rPr>
  </w:style>
  <w:style w:type="character" w:customStyle="1" w:styleId="RTFNum21">
    <w:name w:val="RTF_Num 2 1"/>
    <w:rsid w:val="000B18AF"/>
    <w:rPr>
      <w:rFonts w:ascii="Symbol" w:hAnsi="Symbol"/>
    </w:rPr>
  </w:style>
  <w:style w:type="paragraph" w:customStyle="1" w:styleId="Zawartotabeli0">
    <w:name w:val="Zawarto?? tabeli"/>
    <w:basedOn w:val="Normalny"/>
    <w:rsid w:val="007E5D54"/>
    <w:pPr>
      <w:widowControl w:val="0"/>
      <w:suppressLineNumbers/>
      <w:autoSpaceDN/>
      <w:textAlignment w:val="auto"/>
    </w:pPr>
    <w:rPr>
      <w:rFonts w:eastAsia="Lucida Sans Unicode"/>
      <w:kern w:val="1"/>
      <w:lang w:eastAsia="ar-SA"/>
    </w:rPr>
  </w:style>
  <w:style w:type="paragraph" w:customStyle="1" w:styleId="Normalny10">
    <w:name w:val="Normalny1"/>
    <w:rsid w:val="00585FF6"/>
    <w:pPr>
      <w:suppressAutoHyphens/>
    </w:pPr>
    <w:rPr>
      <w:rFonts w:ascii="Arial" w:eastAsia="Arial Unicode MS" w:hAnsi="Arial" w:cs="Arial Unicode MS"/>
      <w:b/>
      <w:bCs/>
      <w:color w:val="000000"/>
      <w:kern w:val="1"/>
      <w:sz w:val="24"/>
      <w:szCs w:val="24"/>
      <w:u w:color="000000"/>
    </w:rPr>
  </w:style>
  <w:style w:type="paragraph" w:customStyle="1" w:styleId="Adreszwrotnynakopercie1">
    <w:name w:val="Adres zwrotny na kopercie1"/>
    <w:rsid w:val="00585FF6"/>
    <w:pPr>
      <w:suppressAutoHyphens/>
    </w:pPr>
    <w:rPr>
      <w:rFonts w:ascii="Arial" w:eastAsia="Arial Unicode MS" w:hAnsi="Arial" w:cs="Arial Unicode MS"/>
      <w:color w:val="000000"/>
      <w:kern w:val="1"/>
      <w:sz w:val="24"/>
      <w:szCs w:val="24"/>
      <w:u w:color="000000"/>
    </w:rPr>
  </w:style>
  <w:style w:type="paragraph" w:customStyle="1" w:styleId="Domynie">
    <w:name w:val="Domy徑nie"/>
    <w:rsid w:val="00552C7C"/>
    <w:pPr>
      <w:widowControl w:val="0"/>
      <w:autoSpaceDN w:val="0"/>
      <w:adjustRightInd w:val="0"/>
    </w:pPr>
    <w:rPr>
      <w:rFonts w:ascii="Garamond" w:eastAsia="Times New Roman" w:hAnsi="Garamond" w:cs="Garamond"/>
      <w:kern w:val="1"/>
      <w:sz w:val="24"/>
      <w:szCs w:val="24"/>
      <w:lang w:bidi="hi-IN"/>
    </w:rPr>
  </w:style>
  <w:style w:type="paragraph" w:customStyle="1" w:styleId="kropamylniktxt">
    <w:name w:val="kropa myślnik txt"/>
    <w:basedOn w:val="Normalny"/>
    <w:rsid w:val="00552C7C"/>
    <w:pPr>
      <w:tabs>
        <w:tab w:val="left" w:pos="360"/>
      </w:tabs>
      <w:suppressAutoHyphens w:val="0"/>
      <w:autoSpaceDN/>
      <w:spacing w:line="240" w:lineRule="auto"/>
      <w:ind w:left="360"/>
      <w:textAlignment w:val="auto"/>
    </w:pPr>
    <w:rPr>
      <w:rFonts w:ascii="Arial" w:hAnsi="Arial" w:cs="Arial"/>
      <w:kern w:val="0"/>
      <w:sz w:val="18"/>
      <w:szCs w:val="20"/>
      <w:lang w:eastAsia="en-US"/>
    </w:rPr>
  </w:style>
  <w:style w:type="paragraph" w:customStyle="1" w:styleId="Bezodstpw1">
    <w:name w:val="Bez odstępów1"/>
    <w:rsid w:val="00552C7C"/>
    <w:rPr>
      <w:rFonts w:eastAsia="Times New Roman" w:cs="Times New Roman"/>
      <w:sz w:val="24"/>
      <w:szCs w:val="24"/>
    </w:rPr>
  </w:style>
  <w:style w:type="character" w:customStyle="1" w:styleId="TekstprzypisudolnegoZnak">
    <w:name w:val="Tekst przypisu dolnego Znak"/>
    <w:basedOn w:val="Domylnaczcionkaakapitu1"/>
    <w:rsid w:val="00552C7C"/>
  </w:style>
  <w:style w:type="character" w:customStyle="1" w:styleId="NagwekZnak">
    <w:name w:val="Nagłówek Znak"/>
    <w:rsid w:val="00552C7C"/>
  </w:style>
  <w:style w:type="character" w:customStyle="1" w:styleId="Nagwek9Znak">
    <w:name w:val="Nagłówek 9 Znak"/>
    <w:rsid w:val="00552C7C"/>
    <w:rPr>
      <w:rFonts w:ascii="Garamond" w:hAnsi="Garamond" w:cs="Garamond"/>
      <w:sz w:val="24"/>
    </w:rPr>
  </w:style>
  <w:style w:type="paragraph" w:styleId="Tekstpodstawowywcity">
    <w:name w:val="Body Text Indent"/>
    <w:basedOn w:val="Normalny"/>
    <w:link w:val="TekstpodstawowywcityZnak"/>
    <w:unhideWhenUsed/>
    <w:rsid w:val="00ED501F"/>
    <w:pPr>
      <w:spacing w:after="120"/>
      <w:ind w:left="283"/>
    </w:pPr>
  </w:style>
  <w:style w:type="character" w:customStyle="1" w:styleId="TekstpodstawowywcityZnak">
    <w:name w:val="Tekst podstawowy wcięty Znak"/>
    <w:link w:val="Tekstpodstawowywcity"/>
    <w:rsid w:val="00ED501F"/>
    <w:rPr>
      <w:rFonts w:eastAsia="Times New Roman" w:cs="Times New Roman"/>
      <w:kern w:val="3"/>
      <w:sz w:val="24"/>
      <w:szCs w:val="24"/>
      <w:lang w:eastAsia="zh-CN"/>
    </w:rPr>
  </w:style>
  <w:style w:type="character" w:styleId="Pogrubienie">
    <w:name w:val="Strong"/>
    <w:uiPriority w:val="22"/>
    <w:qFormat/>
    <w:rsid w:val="00C27A90"/>
    <w:rPr>
      <w:b/>
      <w:bCs/>
    </w:rPr>
  </w:style>
  <w:style w:type="character" w:customStyle="1" w:styleId="apple-converted-space">
    <w:name w:val="apple-converted-space"/>
    <w:basedOn w:val="Domylnaczcionkaakapitu"/>
    <w:rsid w:val="000D0B85"/>
  </w:style>
  <w:style w:type="paragraph" w:customStyle="1" w:styleId="LO-Normal">
    <w:name w:val="LO-Normal"/>
    <w:rsid w:val="00551E1E"/>
    <w:pPr>
      <w:suppressAutoHyphens/>
      <w:spacing w:line="100" w:lineRule="atLeast"/>
    </w:pPr>
    <w:rPr>
      <w:rFonts w:eastAsia="Times New Roman" w:cs="Times New Roman"/>
      <w:kern w:val="1"/>
      <w:sz w:val="24"/>
      <w:szCs w:val="24"/>
      <w:lang w:eastAsia="zh-CN"/>
    </w:rPr>
  </w:style>
  <w:style w:type="character" w:customStyle="1" w:styleId="czeinternetowe">
    <w:name w:val="Łącze internetowe"/>
    <w:rsid w:val="00445323"/>
    <w:rPr>
      <w:color w:val="0000FF"/>
      <w:u w:val="single"/>
    </w:rPr>
  </w:style>
  <w:style w:type="numbering" w:customStyle="1" w:styleId="Bezlisty1">
    <w:name w:val="Bez listy1"/>
    <w:next w:val="Bezlisty"/>
    <w:semiHidden/>
    <w:rsid w:val="006A3582"/>
  </w:style>
  <w:style w:type="character" w:customStyle="1" w:styleId="WW8Num15z2">
    <w:name w:val="WW8Num15z2"/>
    <w:rsid w:val="006A3582"/>
    <w:rPr>
      <w:color w:val="auto"/>
    </w:rPr>
  </w:style>
  <w:style w:type="character" w:customStyle="1" w:styleId="WW8Num30z2">
    <w:name w:val="WW8Num30z2"/>
    <w:rsid w:val="006A3582"/>
    <w:rPr>
      <w:color w:val="auto"/>
    </w:rPr>
  </w:style>
  <w:style w:type="character" w:customStyle="1" w:styleId="WW8Num42z2">
    <w:name w:val="WW8Num42z2"/>
    <w:rsid w:val="006A3582"/>
    <w:rPr>
      <w:b w:val="0"/>
    </w:rPr>
  </w:style>
  <w:style w:type="character" w:customStyle="1" w:styleId="Nagwek3Znak">
    <w:name w:val="Nagłówek 3 Znak"/>
    <w:rsid w:val="006A3582"/>
    <w:rPr>
      <w:b/>
      <w:bCs/>
      <w:sz w:val="24"/>
      <w:szCs w:val="24"/>
      <w:lang w:val="en-US"/>
    </w:rPr>
  </w:style>
  <w:style w:type="character" w:customStyle="1" w:styleId="Tekstpodstawowy3Znak">
    <w:name w:val="Tekst podstawowy 3 Znak"/>
    <w:rsid w:val="006A3582"/>
    <w:rPr>
      <w:sz w:val="24"/>
      <w:szCs w:val="22"/>
    </w:rPr>
  </w:style>
  <w:style w:type="character" w:customStyle="1" w:styleId="PodtytuZnak">
    <w:name w:val="Podtytuł Znak"/>
    <w:rsid w:val="006A3582"/>
    <w:rPr>
      <w:b/>
      <w:bCs/>
      <w:sz w:val="28"/>
      <w:szCs w:val="24"/>
    </w:rPr>
  </w:style>
  <w:style w:type="character" w:customStyle="1" w:styleId="StopkaZnak">
    <w:name w:val="Stopka Znak"/>
    <w:rsid w:val="006A3582"/>
    <w:rPr>
      <w:sz w:val="22"/>
      <w:szCs w:val="22"/>
    </w:rPr>
  </w:style>
  <w:style w:type="character" w:customStyle="1" w:styleId="TekstdymkaZnak">
    <w:name w:val="Tekst dymka Znak"/>
    <w:rsid w:val="006A3582"/>
    <w:rPr>
      <w:rFonts w:ascii="Tahoma" w:hAnsi="Tahoma" w:cs="Tahoma"/>
      <w:sz w:val="16"/>
      <w:szCs w:val="16"/>
    </w:rPr>
  </w:style>
  <w:style w:type="character" w:customStyle="1" w:styleId="Nagwek1Znak">
    <w:name w:val="Nagłówek 1 Znak"/>
    <w:rsid w:val="006A3582"/>
    <w:rPr>
      <w:rFonts w:ascii="Cambria" w:eastAsia="Times New Roman" w:hAnsi="Cambria" w:cs="Times New Roman"/>
      <w:b/>
      <w:bCs/>
      <w:kern w:val="1"/>
      <w:sz w:val="32"/>
      <w:szCs w:val="32"/>
    </w:rPr>
  </w:style>
  <w:style w:type="character" w:customStyle="1" w:styleId="h2">
    <w:name w:val="h2"/>
    <w:rsid w:val="006A3582"/>
  </w:style>
  <w:style w:type="character" w:customStyle="1" w:styleId="Nagwek2Znak">
    <w:name w:val="Nagłówek 2 Znak"/>
    <w:rsid w:val="006A3582"/>
    <w:rPr>
      <w:rFonts w:ascii="Cambria" w:eastAsia="Times New Roman" w:hAnsi="Cambria" w:cs="Times New Roman"/>
      <w:b/>
      <w:bCs/>
      <w:i/>
      <w:iCs/>
      <w:sz w:val="28"/>
      <w:szCs w:val="28"/>
    </w:rPr>
  </w:style>
  <w:style w:type="character" w:customStyle="1" w:styleId="highlightselected">
    <w:name w:val="highlight selected"/>
    <w:basedOn w:val="Domylnaczcionkaakapitu1"/>
    <w:rsid w:val="006A3582"/>
  </w:style>
  <w:style w:type="paragraph" w:customStyle="1" w:styleId="Tekstpodstawowy32">
    <w:name w:val="Tekst podstawowy 32"/>
    <w:basedOn w:val="Normalny"/>
    <w:rsid w:val="006A3582"/>
    <w:pPr>
      <w:autoSpaceDN/>
      <w:spacing w:line="240" w:lineRule="auto"/>
      <w:jc w:val="both"/>
      <w:textAlignment w:val="auto"/>
    </w:pPr>
    <w:rPr>
      <w:kern w:val="0"/>
      <w:szCs w:val="22"/>
      <w:lang w:eastAsia="ar-SA"/>
    </w:rPr>
  </w:style>
  <w:style w:type="paragraph" w:customStyle="1" w:styleId="Tekstblokowy1">
    <w:name w:val="Tekst blokowy1"/>
    <w:basedOn w:val="Normalny"/>
    <w:rsid w:val="006A3582"/>
    <w:pPr>
      <w:tabs>
        <w:tab w:val="left" w:pos="1125"/>
      </w:tabs>
      <w:overflowPunct w:val="0"/>
      <w:autoSpaceDE w:val="0"/>
      <w:autoSpaceDN/>
      <w:spacing w:line="240" w:lineRule="auto"/>
      <w:ind w:left="1125" w:right="-157" w:hanging="420"/>
      <w:jc w:val="both"/>
      <w:textAlignment w:val="auto"/>
    </w:pPr>
    <w:rPr>
      <w:kern w:val="0"/>
      <w:sz w:val="22"/>
      <w:szCs w:val="20"/>
      <w:lang w:eastAsia="ar-SA"/>
    </w:rPr>
  </w:style>
  <w:style w:type="paragraph" w:customStyle="1" w:styleId="Akapitzlist1">
    <w:name w:val="Akapit z listą1"/>
    <w:aliases w:val="normalny tekst,Akapit z listą3,Obiekt,BulletC,Akapit z listą31,NOWY,Akapit z listą32,CW_Lista,Akapit z listą2,Numerowanie,Akapit z listą BS,sw tekst,Kolorowa lista — akcent 11"/>
    <w:basedOn w:val="Normalny"/>
    <w:link w:val="ListParagraphChar"/>
    <w:qFormat/>
    <w:rsid w:val="006A3582"/>
    <w:pPr>
      <w:autoSpaceDN/>
      <w:spacing w:line="240" w:lineRule="auto"/>
      <w:ind w:left="720"/>
      <w:jc w:val="both"/>
      <w:textAlignment w:val="auto"/>
    </w:pPr>
    <w:rPr>
      <w:kern w:val="0"/>
      <w:lang w:eastAsia="ar-SA"/>
    </w:rPr>
  </w:style>
  <w:style w:type="paragraph" w:customStyle="1" w:styleId="Data1">
    <w:name w:val="Data1"/>
    <w:basedOn w:val="Normalny"/>
    <w:next w:val="Normalny"/>
    <w:rsid w:val="006A3582"/>
    <w:pPr>
      <w:autoSpaceDN/>
      <w:spacing w:line="240" w:lineRule="auto"/>
      <w:textAlignment w:val="auto"/>
    </w:pPr>
    <w:rPr>
      <w:kern w:val="0"/>
      <w:sz w:val="22"/>
      <w:szCs w:val="22"/>
      <w:lang w:eastAsia="ar-SA"/>
    </w:rPr>
  </w:style>
  <w:style w:type="table" w:styleId="Tabela-Siatka">
    <w:name w:val="Table Grid"/>
    <w:basedOn w:val="Standardowy"/>
    <w:rsid w:val="006A3582"/>
    <w:pPr>
      <w:suppressAutoHyphens/>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rsid w:val="006A3582"/>
    <w:rPr>
      <w:color w:val="800080"/>
      <w:u w:val="single"/>
    </w:rPr>
  </w:style>
  <w:style w:type="paragraph" w:customStyle="1" w:styleId="xl63">
    <w:name w:val="xl63"/>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64">
    <w:name w:val="xl64"/>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65">
    <w:name w:val="xl65"/>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66">
    <w:name w:val="xl66"/>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67">
    <w:name w:val="xl67"/>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68">
    <w:name w:val="xl68"/>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69">
    <w:name w:val="xl69"/>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70">
    <w:name w:val="xl70"/>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top"/>
    </w:pPr>
    <w:rPr>
      <w:rFonts w:ascii="Arial" w:hAnsi="Arial" w:cs="Arial"/>
      <w:color w:val="FF0000"/>
      <w:kern w:val="0"/>
      <w:sz w:val="20"/>
      <w:szCs w:val="20"/>
      <w:lang w:eastAsia="pl-PL"/>
    </w:rPr>
  </w:style>
  <w:style w:type="paragraph" w:customStyle="1" w:styleId="xl71">
    <w:name w:val="xl71"/>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top"/>
    </w:pPr>
    <w:rPr>
      <w:rFonts w:ascii="Arial" w:hAnsi="Arial" w:cs="Arial"/>
      <w:color w:val="FF0000"/>
      <w:kern w:val="0"/>
      <w:sz w:val="20"/>
      <w:szCs w:val="20"/>
      <w:lang w:eastAsia="pl-PL"/>
    </w:rPr>
  </w:style>
  <w:style w:type="paragraph" w:customStyle="1" w:styleId="xl72">
    <w:name w:val="xl72"/>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center"/>
    </w:pPr>
    <w:rPr>
      <w:rFonts w:ascii="Arial" w:hAnsi="Arial" w:cs="Arial"/>
      <w:color w:val="FF0000"/>
      <w:kern w:val="0"/>
      <w:sz w:val="20"/>
      <w:szCs w:val="20"/>
      <w:lang w:eastAsia="pl-PL"/>
    </w:rPr>
  </w:style>
  <w:style w:type="paragraph" w:customStyle="1" w:styleId="xl73">
    <w:name w:val="xl73"/>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center"/>
    </w:pPr>
    <w:rPr>
      <w:rFonts w:ascii="Arial" w:hAnsi="Arial" w:cs="Arial"/>
      <w:color w:val="FF0000"/>
      <w:kern w:val="0"/>
      <w:sz w:val="20"/>
      <w:szCs w:val="20"/>
      <w:lang w:eastAsia="pl-PL"/>
    </w:rPr>
  </w:style>
  <w:style w:type="paragraph" w:customStyle="1" w:styleId="xl74">
    <w:name w:val="xl74"/>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paragraph" w:customStyle="1" w:styleId="xl75">
    <w:name w:val="xl75"/>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kern w:val="0"/>
      <w:sz w:val="20"/>
      <w:szCs w:val="20"/>
      <w:lang w:eastAsia="pl-PL"/>
    </w:rPr>
  </w:style>
  <w:style w:type="paragraph" w:customStyle="1" w:styleId="xl76">
    <w:name w:val="xl76"/>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kern w:val="0"/>
      <w:sz w:val="20"/>
      <w:szCs w:val="20"/>
      <w:lang w:eastAsia="pl-PL"/>
    </w:rPr>
  </w:style>
  <w:style w:type="paragraph" w:customStyle="1" w:styleId="xl77">
    <w:name w:val="xl77"/>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33CCCC"/>
      <w:kern w:val="0"/>
      <w:sz w:val="20"/>
      <w:szCs w:val="20"/>
      <w:lang w:eastAsia="pl-PL"/>
    </w:rPr>
  </w:style>
  <w:style w:type="paragraph" w:customStyle="1" w:styleId="xl78">
    <w:name w:val="xl78"/>
    <w:basedOn w:val="Normalny"/>
    <w:rsid w:val="006A3582"/>
    <w:pPr>
      <w:pBdr>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79">
    <w:name w:val="xl79"/>
    <w:basedOn w:val="Normalny"/>
    <w:rsid w:val="006A3582"/>
    <w:pPr>
      <w:pBdr>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auto"/>
    </w:pPr>
    <w:rPr>
      <w:rFonts w:ascii="Arial" w:hAnsi="Arial" w:cs="Arial"/>
      <w:color w:val="FF0000"/>
      <w:kern w:val="0"/>
      <w:sz w:val="20"/>
      <w:szCs w:val="20"/>
      <w:lang w:eastAsia="pl-PL"/>
    </w:rPr>
  </w:style>
  <w:style w:type="paragraph" w:customStyle="1" w:styleId="xl80">
    <w:name w:val="xl80"/>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top"/>
    </w:pPr>
    <w:rPr>
      <w:rFonts w:ascii="Arial" w:hAnsi="Arial" w:cs="Arial"/>
      <w:color w:val="FF0000"/>
      <w:kern w:val="0"/>
      <w:sz w:val="20"/>
      <w:szCs w:val="20"/>
      <w:lang w:eastAsia="pl-PL"/>
    </w:rPr>
  </w:style>
  <w:style w:type="paragraph" w:customStyle="1" w:styleId="xl81">
    <w:name w:val="xl81"/>
    <w:basedOn w:val="Normalny"/>
    <w:rsid w:val="006A3582"/>
    <w:pPr>
      <w:pBdr>
        <w:top w:val="single" w:sz="4" w:space="0" w:color="000000"/>
        <w:left w:val="single" w:sz="4" w:space="0" w:color="000000"/>
        <w:bottom w:val="single" w:sz="4" w:space="0" w:color="000000"/>
        <w:right w:val="single" w:sz="4" w:space="0" w:color="000000"/>
      </w:pBdr>
      <w:suppressAutoHyphens w:val="0"/>
      <w:autoSpaceDN/>
      <w:spacing w:before="100" w:beforeAutospacing="1" w:after="100" w:afterAutospacing="1" w:line="240" w:lineRule="auto"/>
      <w:jc w:val="right"/>
      <w:textAlignment w:val="center"/>
    </w:pPr>
    <w:rPr>
      <w:rFonts w:ascii="Arial" w:hAnsi="Arial" w:cs="Arial"/>
      <w:color w:val="FF0000"/>
      <w:kern w:val="0"/>
      <w:sz w:val="20"/>
      <w:szCs w:val="20"/>
      <w:lang w:eastAsia="pl-PL"/>
    </w:rPr>
  </w:style>
  <w:style w:type="paragraph" w:customStyle="1" w:styleId="xl82">
    <w:name w:val="xl82"/>
    <w:basedOn w:val="Normalny"/>
    <w:rsid w:val="006A3582"/>
    <w:pPr>
      <w:pBdr>
        <w:left w:val="single" w:sz="4" w:space="0" w:color="000000"/>
        <w:bottom w:val="single" w:sz="4" w:space="0" w:color="000000"/>
        <w:right w:val="single" w:sz="4" w:space="0" w:color="000000"/>
      </w:pBdr>
      <w:suppressAutoHyphens w:val="0"/>
      <w:autoSpaceDN/>
      <w:spacing w:before="100" w:beforeAutospacing="1" w:after="100" w:afterAutospacing="1" w:line="240" w:lineRule="auto"/>
      <w:textAlignment w:val="auto"/>
    </w:pPr>
    <w:rPr>
      <w:rFonts w:ascii="Arial" w:hAnsi="Arial" w:cs="Arial"/>
      <w:color w:val="FF0000"/>
      <w:kern w:val="0"/>
      <w:sz w:val="20"/>
      <w:szCs w:val="20"/>
      <w:lang w:eastAsia="pl-PL"/>
    </w:rPr>
  </w:style>
  <w:style w:type="numbering" w:customStyle="1" w:styleId="WWOutlineListStyle">
    <w:name w:val="WW_OutlineListStyle"/>
    <w:basedOn w:val="Bezlisty"/>
    <w:rsid w:val="000D2291"/>
    <w:pPr>
      <w:numPr>
        <w:numId w:val="106"/>
      </w:numPr>
    </w:pPr>
  </w:style>
  <w:style w:type="paragraph" w:customStyle="1" w:styleId="Akapitzlist10">
    <w:name w:val="Akapit z listą1"/>
    <w:basedOn w:val="Standard"/>
    <w:rsid w:val="000D2291"/>
    <w:pPr>
      <w:spacing w:line="100" w:lineRule="atLeast"/>
      <w:ind w:left="708"/>
      <w:jc w:val="both"/>
    </w:pPr>
    <w:rPr>
      <w:sz w:val="20"/>
      <w:szCs w:val="20"/>
    </w:rPr>
  </w:style>
  <w:style w:type="character" w:customStyle="1" w:styleId="st">
    <w:name w:val="st"/>
    <w:basedOn w:val="Domylnaczcionkaakapitu"/>
    <w:rsid w:val="000D2291"/>
  </w:style>
  <w:style w:type="character" w:styleId="Uwydatnienie">
    <w:name w:val="Emphasis"/>
    <w:qFormat/>
    <w:rsid w:val="000D2291"/>
    <w:rPr>
      <w:i/>
      <w:iCs/>
    </w:rPr>
  </w:style>
  <w:style w:type="paragraph" w:customStyle="1" w:styleId="western">
    <w:name w:val="western"/>
    <w:basedOn w:val="Normalny"/>
    <w:rsid w:val="00994E7F"/>
    <w:pPr>
      <w:suppressAutoHyphens w:val="0"/>
      <w:autoSpaceDN/>
      <w:spacing w:before="100" w:beforeAutospacing="1" w:line="240" w:lineRule="auto"/>
      <w:jc w:val="both"/>
      <w:textAlignment w:val="auto"/>
    </w:pPr>
    <w:rPr>
      <w:rFonts w:ascii="Garamond" w:eastAsia="SimSun" w:hAnsi="Garamond"/>
      <w:color w:val="000000"/>
      <w:kern w:val="0"/>
      <w:sz w:val="22"/>
      <w:szCs w:val="22"/>
    </w:rPr>
  </w:style>
  <w:style w:type="paragraph" w:customStyle="1" w:styleId="western1">
    <w:name w:val="western1"/>
    <w:basedOn w:val="Normalny"/>
    <w:rsid w:val="00994E7F"/>
    <w:pPr>
      <w:suppressAutoHyphens w:val="0"/>
      <w:autoSpaceDN/>
      <w:spacing w:before="100" w:beforeAutospacing="1" w:line="240" w:lineRule="auto"/>
      <w:jc w:val="both"/>
      <w:textAlignment w:val="auto"/>
    </w:pPr>
    <w:rPr>
      <w:rFonts w:ascii="Garamond" w:eastAsia="SimSun" w:hAnsi="Garamond"/>
      <w:color w:val="000000"/>
      <w:kern w:val="0"/>
      <w:sz w:val="20"/>
      <w:szCs w:val="20"/>
    </w:rPr>
  </w:style>
  <w:style w:type="paragraph" w:customStyle="1" w:styleId="TekstpodstawowyGaramond">
    <w:name w:val="Tekst podstawowy + Garamond"/>
    <w:aliases w:val="10 pt,Wyjustowany,Po:  0 pt,Interlinia:  Wiel..."/>
    <w:basedOn w:val="NormalnyWeb"/>
    <w:rsid w:val="001631D3"/>
    <w:pPr>
      <w:widowControl/>
      <w:tabs>
        <w:tab w:val="left" w:pos="466"/>
      </w:tabs>
      <w:suppressAutoHyphens w:val="0"/>
      <w:autoSpaceDN/>
      <w:spacing w:before="0" w:after="0" w:line="276" w:lineRule="auto"/>
      <w:jc w:val="both"/>
      <w:textAlignment w:val="auto"/>
    </w:pPr>
    <w:rPr>
      <w:rFonts w:eastAsia="SimSun"/>
      <w:kern w:val="0"/>
      <w:sz w:val="20"/>
      <w:szCs w:val="20"/>
    </w:rPr>
  </w:style>
  <w:style w:type="paragraph" w:customStyle="1" w:styleId="p1">
    <w:name w:val="p1"/>
    <w:basedOn w:val="Normalny"/>
    <w:rsid w:val="002D3B17"/>
    <w:pPr>
      <w:autoSpaceDN/>
      <w:spacing w:before="100" w:after="100" w:line="240" w:lineRule="auto"/>
      <w:textAlignment w:val="auto"/>
    </w:pPr>
    <w:rPr>
      <w:rFonts w:ascii="Garamond" w:hAnsi="Garamond" w:cs="Garamond"/>
      <w:kern w:val="0"/>
      <w:sz w:val="20"/>
      <w:szCs w:val="20"/>
    </w:rPr>
  </w:style>
  <w:style w:type="character" w:customStyle="1" w:styleId="ListParagraphChar">
    <w:name w:val="List Paragraph Char"/>
    <w:aliases w:val="normalny tekst Char,Akapit z listą3 Char,Obiekt Char,BulletC Char,Akapit z listą31 Char,NOWY Char,Akapit z listą32 Char,CW_Lista Char,Akapit z listą2 Char,Numerowanie Char,Akapit z listą BS Char,sw tekst Char"/>
    <w:link w:val="Akapitzlist1"/>
    <w:locked/>
    <w:rsid w:val="00CB4287"/>
    <w:rPr>
      <w:rFonts w:eastAsia="Times New Roman" w:cs="Times New Roman"/>
      <w:sz w:val="24"/>
      <w:szCs w:val="24"/>
      <w:lang w:eastAsia="ar-SA"/>
    </w:rPr>
  </w:style>
  <w:style w:type="character" w:customStyle="1" w:styleId="markedcontent">
    <w:name w:val="markedcontent"/>
    <w:basedOn w:val="Domylnaczcionkaakapitu"/>
    <w:rsid w:val="009F4D58"/>
  </w:style>
  <w:style w:type="character" w:styleId="Nierozpoznanawzmianka">
    <w:name w:val="Unresolved Mention"/>
    <w:uiPriority w:val="99"/>
    <w:semiHidden/>
    <w:unhideWhenUsed/>
    <w:rsid w:val="002E01A5"/>
    <w:rPr>
      <w:color w:val="605E5C"/>
      <w:shd w:val="clear" w:color="auto" w:fill="E1DFDD"/>
    </w:rPr>
  </w:style>
  <w:style w:type="character" w:customStyle="1" w:styleId="hgkelc">
    <w:name w:val="hgkelc"/>
    <w:basedOn w:val="Domylnaczcionkaakapitu"/>
    <w:rsid w:val="00CD3229"/>
  </w:style>
  <w:style w:type="numbering" w:customStyle="1" w:styleId="WWNum5">
    <w:name w:val="WWNum5"/>
    <w:basedOn w:val="Bezlisty"/>
    <w:rsid w:val="009046AB"/>
    <w:pPr>
      <w:numPr>
        <w:numId w:val="89"/>
      </w:numPr>
    </w:pPr>
  </w:style>
  <w:style w:type="numbering" w:customStyle="1" w:styleId="WWNum6">
    <w:name w:val="WWNum6"/>
    <w:basedOn w:val="Bezlisty"/>
    <w:rsid w:val="009046AB"/>
    <w:pPr>
      <w:numPr>
        <w:numId w:val="90"/>
      </w:numPr>
    </w:pPr>
  </w:style>
  <w:style w:type="numbering" w:customStyle="1" w:styleId="WWNum7">
    <w:name w:val="WWNum7"/>
    <w:basedOn w:val="Bezlisty"/>
    <w:rsid w:val="009046AB"/>
    <w:pPr>
      <w:numPr>
        <w:numId w:val="91"/>
      </w:numPr>
    </w:pPr>
  </w:style>
  <w:style w:type="numbering" w:customStyle="1" w:styleId="WWNum8">
    <w:name w:val="WWNum8"/>
    <w:basedOn w:val="Bezlisty"/>
    <w:rsid w:val="009046AB"/>
    <w:pPr>
      <w:numPr>
        <w:numId w:val="92"/>
      </w:numPr>
    </w:pPr>
  </w:style>
  <w:style w:type="numbering" w:customStyle="1" w:styleId="WWNum9">
    <w:name w:val="WWNum9"/>
    <w:basedOn w:val="Bezlisty"/>
    <w:rsid w:val="009046AB"/>
    <w:pPr>
      <w:numPr>
        <w:numId w:val="93"/>
      </w:numPr>
    </w:pPr>
  </w:style>
  <w:style w:type="numbering" w:customStyle="1" w:styleId="WWNum17">
    <w:name w:val="WWNum17"/>
    <w:basedOn w:val="Bezlisty"/>
    <w:rsid w:val="009046AB"/>
    <w:pPr>
      <w:numPr>
        <w:numId w:val="94"/>
      </w:numPr>
    </w:pPr>
  </w:style>
  <w:style w:type="numbering" w:customStyle="1" w:styleId="WWNum10">
    <w:name w:val="WWNum10"/>
    <w:basedOn w:val="Bezlisty"/>
    <w:rsid w:val="009046AB"/>
    <w:pPr>
      <w:numPr>
        <w:numId w:val="95"/>
      </w:numPr>
    </w:pPr>
  </w:style>
  <w:style w:type="numbering" w:customStyle="1" w:styleId="WWNum11">
    <w:name w:val="WWNum11"/>
    <w:basedOn w:val="Bezlisty"/>
    <w:rsid w:val="009046AB"/>
    <w:pPr>
      <w:numPr>
        <w:numId w:val="96"/>
      </w:numPr>
    </w:pPr>
  </w:style>
  <w:style w:type="numbering" w:customStyle="1" w:styleId="WWNum21">
    <w:name w:val="WWNum21"/>
    <w:basedOn w:val="Bezlisty"/>
    <w:rsid w:val="009046AB"/>
    <w:pPr>
      <w:numPr>
        <w:numId w:val="97"/>
      </w:numPr>
    </w:pPr>
  </w:style>
  <w:style w:type="numbering" w:customStyle="1" w:styleId="WWNum22">
    <w:name w:val="WWNum22"/>
    <w:basedOn w:val="Bezlisty"/>
    <w:rsid w:val="009046AB"/>
    <w:pPr>
      <w:numPr>
        <w:numId w:val="98"/>
      </w:numPr>
    </w:pPr>
  </w:style>
  <w:style w:type="numbering" w:customStyle="1" w:styleId="WWNum12">
    <w:name w:val="WWNum12"/>
    <w:basedOn w:val="Bezlisty"/>
    <w:rsid w:val="009046AB"/>
    <w:pPr>
      <w:numPr>
        <w:numId w:val="99"/>
      </w:numPr>
    </w:pPr>
  </w:style>
  <w:style w:type="numbering" w:customStyle="1" w:styleId="WWNum13">
    <w:name w:val="WWNum13"/>
    <w:basedOn w:val="Bezlisty"/>
    <w:rsid w:val="009046AB"/>
    <w:pPr>
      <w:numPr>
        <w:numId w:val="100"/>
      </w:numPr>
    </w:pPr>
  </w:style>
  <w:style w:type="numbering" w:customStyle="1" w:styleId="Bezlisty2">
    <w:name w:val="Bez listy2"/>
    <w:next w:val="Bezlisty"/>
    <w:uiPriority w:val="99"/>
    <w:semiHidden/>
    <w:unhideWhenUsed/>
    <w:rsid w:val="005D18CE"/>
  </w:style>
  <w:style w:type="character" w:customStyle="1" w:styleId="WW8Num14z4">
    <w:name w:val="WW8Num14z4"/>
    <w:rsid w:val="005D18CE"/>
  </w:style>
  <w:style w:type="character" w:customStyle="1" w:styleId="WW8Num14z5">
    <w:name w:val="WW8Num14z5"/>
    <w:rsid w:val="005D18CE"/>
  </w:style>
  <w:style w:type="character" w:customStyle="1" w:styleId="WW8Num14z6">
    <w:name w:val="WW8Num14z6"/>
    <w:rsid w:val="005D18CE"/>
  </w:style>
  <w:style w:type="character" w:customStyle="1" w:styleId="WW8Num14z7">
    <w:name w:val="WW8Num14z7"/>
    <w:rsid w:val="005D18CE"/>
  </w:style>
  <w:style w:type="character" w:customStyle="1" w:styleId="WW8Num14z8">
    <w:name w:val="WW8Num14z8"/>
    <w:rsid w:val="005D18CE"/>
  </w:style>
  <w:style w:type="character" w:customStyle="1" w:styleId="WW8Num15z1">
    <w:name w:val="WW8Num15z1"/>
    <w:rsid w:val="005D18CE"/>
  </w:style>
  <w:style w:type="character" w:customStyle="1" w:styleId="WW8Num15z3">
    <w:name w:val="WW8Num15z3"/>
    <w:rsid w:val="005D18CE"/>
  </w:style>
  <w:style w:type="character" w:customStyle="1" w:styleId="WW8Num15z4">
    <w:name w:val="WW8Num15z4"/>
    <w:rsid w:val="005D18CE"/>
  </w:style>
  <w:style w:type="character" w:customStyle="1" w:styleId="WW8Num15z5">
    <w:name w:val="WW8Num15z5"/>
    <w:rsid w:val="005D18CE"/>
  </w:style>
  <w:style w:type="character" w:customStyle="1" w:styleId="WW8Num15z6">
    <w:name w:val="WW8Num15z6"/>
    <w:rsid w:val="005D18CE"/>
  </w:style>
  <w:style w:type="character" w:customStyle="1" w:styleId="WW8Num15z7">
    <w:name w:val="WW8Num15z7"/>
    <w:rsid w:val="005D18CE"/>
  </w:style>
  <w:style w:type="character" w:customStyle="1" w:styleId="WW8Num15z8">
    <w:name w:val="WW8Num15z8"/>
    <w:rsid w:val="005D18CE"/>
  </w:style>
  <w:style w:type="character" w:customStyle="1" w:styleId="WW8Num16z1">
    <w:name w:val="WW8Num16z1"/>
    <w:rsid w:val="005D18CE"/>
  </w:style>
  <w:style w:type="character" w:customStyle="1" w:styleId="WW8Num16z2">
    <w:name w:val="WW8Num16z2"/>
    <w:rsid w:val="005D18CE"/>
  </w:style>
  <w:style w:type="character" w:customStyle="1" w:styleId="WW8Num16z3">
    <w:name w:val="WW8Num16z3"/>
    <w:rsid w:val="005D18CE"/>
  </w:style>
  <w:style w:type="character" w:customStyle="1" w:styleId="WW8Num16z4">
    <w:name w:val="WW8Num16z4"/>
    <w:rsid w:val="005D18CE"/>
  </w:style>
  <w:style w:type="character" w:customStyle="1" w:styleId="WW8Num16z5">
    <w:name w:val="WW8Num16z5"/>
    <w:rsid w:val="005D18CE"/>
  </w:style>
  <w:style w:type="character" w:customStyle="1" w:styleId="WW8Num16z6">
    <w:name w:val="WW8Num16z6"/>
    <w:rsid w:val="005D18CE"/>
  </w:style>
  <w:style w:type="character" w:customStyle="1" w:styleId="WW8Num16z7">
    <w:name w:val="WW8Num16z7"/>
    <w:rsid w:val="005D18CE"/>
  </w:style>
  <w:style w:type="character" w:customStyle="1" w:styleId="WW8Num16z8">
    <w:name w:val="WW8Num16z8"/>
    <w:rsid w:val="005D18CE"/>
  </w:style>
  <w:style w:type="character" w:customStyle="1" w:styleId="Znakinumeracji">
    <w:name w:val="Znaki numeracji"/>
    <w:rsid w:val="005D18CE"/>
  </w:style>
  <w:style w:type="character" w:customStyle="1" w:styleId="ListLabel8">
    <w:name w:val="ListLabel 8"/>
    <w:rsid w:val="005D18CE"/>
    <w:rPr>
      <w:rFonts w:cs="Symbol"/>
    </w:rPr>
  </w:style>
  <w:style w:type="character" w:customStyle="1" w:styleId="ListLabel9">
    <w:name w:val="ListLabel 9"/>
    <w:rsid w:val="005D18CE"/>
    <w:rPr>
      <w:rFonts w:cs="Courier New"/>
    </w:rPr>
  </w:style>
  <w:style w:type="character" w:customStyle="1" w:styleId="ListLabel10">
    <w:name w:val="ListLabel 10"/>
    <w:rsid w:val="005D18CE"/>
    <w:rPr>
      <w:rFonts w:cs="Wingdings"/>
    </w:rPr>
  </w:style>
  <w:style w:type="character" w:customStyle="1" w:styleId="ListLabel11">
    <w:name w:val="ListLabel 11"/>
    <w:rsid w:val="005D18CE"/>
    <w:rPr>
      <w:rFonts w:cs="Symbol"/>
    </w:rPr>
  </w:style>
  <w:style w:type="character" w:customStyle="1" w:styleId="ListLabel12">
    <w:name w:val="ListLabel 12"/>
    <w:rsid w:val="005D18CE"/>
    <w:rPr>
      <w:rFonts w:cs="Courier New"/>
    </w:rPr>
  </w:style>
  <w:style w:type="character" w:customStyle="1" w:styleId="ListLabel13">
    <w:name w:val="ListLabel 13"/>
    <w:rsid w:val="005D18CE"/>
    <w:rPr>
      <w:rFonts w:cs="Wingdings"/>
    </w:rPr>
  </w:style>
  <w:style w:type="character" w:customStyle="1" w:styleId="ListLabel14">
    <w:name w:val="ListLabel 14"/>
    <w:rsid w:val="005D18CE"/>
    <w:rPr>
      <w:rFonts w:cs="Symbol"/>
    </w:rPr>
  </w:style>
  <w:style w:type="character" w:customStyle="1" w:styleId="ListLabel15">
    <w:name w:val="ListLabel 15"/>
    <w:rsid w:val="005D18CE"/>
    <w:rPr>
      <w:rFonts w:cs="Courier New"/>
    </w:rPr>
  </w:style>
  <w:style w:type="character" w:customStyle="1" w:styleId="ListLabel16">
    <w:name w:val="ListLabel 16"/>
    <w:rsid w:val="005D18CE"/>
    <w:rPr>
      <w:rFonts w:cs="Wingdings"/>
    </w:rPr>
  </w:style>
  <w:style w:type="character" w:customStyle="1" w:styleId="ListLabel17">
    <w:name w:val="ListLabel 17"/>
    <w:rsid w:val="005D18CE"/>
    <w:rPr>
      <w:rFonts w:cs="Symbol"/>
    </w:rPr>
  </w:style>
  <w:style w:type="character" w:customStyle="1" w:styleId="ListLabel18">
    <w:name w:val="ListLabel 18"/>
    <w:rsid w:val="005D18CE"/>
    <w:rPr>
      <w:rFonts w:cs="Courier New"/>
    </w:rPr>
  </w:style>
  <w:style w:type="character" w:customStyle="1" w:styleId="ListLabel19">
    <w:name w:val="ListLabel 19"/>
    <w:rsid w:val="005D18CE"/>
    <w:rPr>
      <w:rFonts w:cs="Wingdings"/>
    </w:rPr>
  </w:style>
  <w:style w:type="character" w:customStyle="1" w:styleId="ListLabel20">
    <w:name w:val="ListLabel 20"/>
    <w:rsid w:val="005D18CE"/>
    <w:rPr>
      <w:rFonts w:cs="Symbol"/>
    </w:rPr>
  </w:style>
  <w:style w:type="character" w:customStyle="1" w:styleId="ListLabel21">
    <w:name w:val="ListLabel 21"/>
    <w:rsid w:val="005D18CE"/>
    <w:rPr>
      <w:rFonts w:cs="Courier New"/>
    </w:rPr>
  </w:style>
  <w:style w:type="character" w:customStyle="1" w:styleId="ListLabel22">
    <w:name w:val="ListLabel 22"/>
    <w:rsid w:val="005D18CE"/>
    <w:rPr>
      <w:rFonts w:cs="Wingdings"/>
    </w:rPr>
  </w:style>
  <w:style w:type="character" w:customStyle="1" w:styleId="ListLabel23">
    <w:name w:val="ListLabel 23"/>
    <w:rsid w:val="005D18CE"/>
    <w:rPr>
      <w:rFonts w:cs="Symbol"/>
    </w:rPr>
  </w:style>
  <w:style w:type="character" w:customStyle="1" w:styleId="ListLabel24">
    <w:name w:val="ListLabel 24"/>
    <w:rsid w:val="005D18CE"/>
    <w:rPr>
      <w:rFonts w:cs="Courier New"/>
    </w:rPr>
  </w:style>
  <w:style w:type="character" w:customStyle="1" w:styleId="ListLabel25">
    <w:name w:val="ListLabel 25"/>
    <w:rsid w:val="005D18CE"/>
    <w:rPr>
      <w:rFonts w:cs="Wingdings"/>
    </w:rPr>
  </w:style>
  <w:style w:type="character" w:customStyle="1" w:styleId="Znakiwypunktowania">
    <w:name w:val="Znaki wypunktowania"/>
    <w:rsid w:val="005D18CE"/>
    <w:rPr>
      <w:rFonts w:ascii="OpenSymbol" w:eastAsia="OpenSymbol" w:hAnsi="OpenSymbol" w:cs="OpenSymbol"/>
    </w:rPr>
  </w:style>
  <w:style w:type="character" w:customStyle="1" w:styleId="ListLabel26">
    <w:name w:val="ListLabel 26"/>
    <w:rsid w:val="005D18CE"/>
    <w:rPr>
      <w:b/>
    </w:rPr>
  </w:style>
  <w:style w:type="paragraph" w:styleId="Legenda">
    <w:name w:val="caption"/>
    <w:basedOn w:val="Normalny"/>
    <w:qFormat/>
    <w:rsid w:val="005D18CE"/>
    <w:pPr>
      <w:suppressLineNumbers/>
      <w:autoSpaceDN/>
      <w:spacing w:before="120" w:after="120" w:line="240" w:lineRule="auto"/>
      <w:textAlignment w:val="auto"/>
    </w:pPr>
    <w:rPr>
      <w:rFonts w:cs="Arial"/>
      <w:i/>
      <w:iCs/>
      <w:kern w:val="0"/>
    </w:rPr>
  </w:style>
  <w:style w:type="paragraph" w:customStyle="1" w:styleId="Tekstpodstawowywcity21">
    <w:name w:val="Tekst podstawowy wcięty 21"/>
    <w:basedOn w:val="Normalny"/>
    <w:rsid w:val="005D18CE"/>
    <w:pPr>
      <w:autoSpaceDN/>
      <w:spacing w:line="240" w:lineRule="auto"/>
      <w:ind w:left="180" w:hanging="180"/>
      <w:textAlignment w:val="auto"/>
    </w:pPr>
    <w:rPr>
      <w:rFonts w:ascii="Verdana" w:hAnsi="Verdana" w:cs="Arial"/>
      <w:kern w:val="0"/>
      <w:sz w:val="18"/>
      <w:szCs w:val="18"/>
    </w:rPr>
  </w:style>
  <w:style w:type="numbering" w:customStyle="1" w:styleId="Bezlisty3">
    <w:name w:val="Bez listy3"/>
    <w:next w:val="Bezlisty"/>
    <w:uiPriority w:val="99"/>
    <w:semiHidden/>
    <w:unhideWhenUsed/>
    <w:rsid w:val="005D18CE"/>
  </w:style>
  <w:style w:type="paragraph" w:customStyle="1" w:styleId="Tekstpodstawowy22">
    <w:name w:val="Tekst podstawowy 22"/>
    <w:basedOn w:val="Normalny"/>
    <w:rsid w:val="005D18CE"/>
    <w:pPr>
      <w:autoSpaceDN/>
      <w:spacing w:line="240" w:lineRule="auto"/>
      <w:textAlignment w:val="auto"/>
    </w:pPr>
    <w:rPr>
      <w:b/>
      <w:bCs/>
      <w:color w:val="FF0000"/>
      <w:kern w:val="0"/>
    </w:rPr>
  </w:style>
  <w:style w:type="paragraph" w:customStyle="1" w:styleId="NormalnyWeb1">
    <w:name w:val="Normalny (Web)1"/>
    <w:basedOn w:val="Normalny"/>
    <w:rsid w:val="005D18CE"/>
    <w:pPr>
      <w:widowControl w:val="0"/>
      <w:autoSpaceDN/>
      <w:spacing w:before="280" w:after="280" w:line="240" w:lineRule="auto"/>
      <w:textAlignment w:val="auto"/>
    </w:pPr>
    <w:rPr>
      <w:rFonts w:eastAsia="Lucida Sans Unicode"/>
      <w:kern w:val="0"/>
    </w:rPr>
  </w:style>
  <w:style w:type="numbering" w:customStyle="1" w:styleId="Bezlisty4">
    <w:name w:val="Bez listy4"/>
    <w:next w:val="Bezlisty"/>
    <w:uiPriority w:val="99"/>
    <w:semiHidden/>
    <w:unhideWhenUsed/>
    <w:rsid w:val="005D18CE"/>
  </w:style>
  <w:style w:type="paragraph" w:customStyle="1" w:styleId="Tekstdymka1">
    <w:name w:val="Tekst dymka1"/>
    <w:basedOn w:val="Normalny"/>
    <w:rsid w:val="005D18CE"/>
    <w:pPr>
      <w:autoSpaceDN/>
      <w:spacing w:line="240" w:lineRule="auto"/>
      <w:textAlignment w:val="auto"/>
    </w:pPr>
    <w:rPr>
      <w:rFonts w:ascii="Tahoma" w:hAnsi="Tahoma" w:cs="Tahoma"/>
      <w:kern w:val="0"/>
      <w:sz w:val="16"/>
      <w:szCs w:val="16"/>
    </w:rPr>
  </w:style>
  <w:style w:type="paragraph" w:customStyle="1" w:styleId="Bezodstpw10">
    <w:name w:val="Bez odstępów1"/>
    <w:rsid w:val="005D18CE"/>
    <w:pPr>
      <w:suppressAutoHyphens/>
    </w:pPr>
    <w:rPr>
      <w:rFonts w:ascii="Calibri" w:eastAsia="Calibri" w:hAnsi="Calibri" w:cs="Calibri"/>
      <w:sz w:val="22"/>
      <w:lang w:eastAsia="zh-CN"/>
    </w:rPr>
  </w:style>
  <w:style w:type="paragraph" w:customStyle="1" w:styleId="NormalnyWeb10">
    <w:name w:val="Normalny (Web)1"/>
    <w:basedOn w:val="Normalny"/>
    <w:rsid w:val="005D18CE"/>
    <w:pPr>
      <w:widowControl w:val="0"/>
      <w:autoSpaceDN/>
      <w:spacing w:before="280" w:after="280" w:line="240" w:lineRule="auto"/>
      <w:textAlignment w:val="auto"/>
    </w:pPr>
    <w:rPr>
      <w:rFonts w:eastAsia="Lucida Sans Unicode"/>
      <w:kern w:val="0"/>
    </w:rPr>
  </w:style>
  <w:style w:type="character" w:customStyle="1" w:styleId="FontStyle18">
    <w:name w:val="Font Style18"/>
    <w:rsid w:val="005D18CE"/>
    <w:rPr>
      <w:rFonts w:ascii="Arial" w:hAnsi="Arial" w:cs="Arial" w:hint="default"/>
      <w:color w:val="000000"/>
      <w:sz w:val="18"/>
      <w:szCs w:val="18"/>
    </w:rPr>
  </w:style>
  <w:style w:type="character" w:customStyle="1" w:styleId="highlight">
    <w:name w:val="highlight"/>
    <w:basedOn w:val="Domylnaczcionkaakapitu"/>
    <w:rsid w:val="005D18CE"/>
  </w:style>
  <w:style w:type="numbering" w:customStyle="1" w:styleId="Bezlisty5">
    <w:name w:val="Bez listy5"/>
    <w:next w:val="Bezlisty"/>
    <w:uiPriority w:val="99"/>
    <w:semiHidden/>
    <w:unhideWhenUsed/>
    <w:rsid w:val="005D18CE"/>
  </w:style>
  <w:style w:type="numbering" w:customStyle="1" w:styleId="Bezlisty6">
    <w:name w:val="Bez listy6"/>
    <w:next w:val="Bezlisty"/>
    <w:uiPriority w:val="99"/>
    <w:semiHidden/>
    <w:unhideWhenUsed/>
    <w:rsid w:val="005D18CE"/>
  </w:style>
  <w:style w:type="character" w:customStyle="1" w:styleId="TekstpodstawowyZnak1">
    <w:name w:val="Tekst podstawowy Znak1"/>
    <w:link w:val="Tekstpodstawowy"/>
    <w:rsid w:val="005D18CE"/>
    <w:rPr>
      <w:rFonts w:eastAsia="Times New Roman" w:cs="Times New Roman"/>
      <w:kern w:val="3"/>
      <w:lang w:eastAsia="zh-CN"/>
    </w:rPr>
  </w:style>
  <w:style w:type="character" w:customStyle="1" w:styleId="TekstpodstawowywcityZnak1">
    <w:name w:val="Tekst podstawowy wcięty Znak1"/>
    <w:rsid w:val="005D18CE"/>
    <w:rPr>
      <w:sz w:val="22"/>
      <w:lang w:eastAsia="zh-CN"/>
    </w:rPr>
  </w:style>
  <w:style w:type="numbering" w:customStyle="1" w:styleId="Bezlisty7">
    <w:name w:val="Bez listy7"/>
    <w:next w:val="Bezlisty"/>
    <w:uiPriority w:val="99"/>
    <w:semiHidden/>
    <w:unhideWhenUsed/>
    <w:rsid w:val="005D18CE"/>
  </w:style>
  <w:style w:type="numbering" w:customStyle="1" w:styleId="Bezlisty8">
    <w:name w:val="Bez listy8"/>
    <w:next w:val="Bezlisty"/>
    <w:uiPriority w:val="99"/>
    <w:semiHidden/>
    <w:unhideWhenUsed/>
    <w:rsid w:val="005D18CE"/>
  </w:style>
  <w:style w:type="character" w:customStyle="1" w:styleId="FontStyle38">
    <w:name w:val="Font Style38"/>
    <w:rsid w:val="005D18CE"/>
    <w:rPr>
      <w:rFonts w:ascii="Verdana" w:hAnsi="Verdana" w:cs="Verdana"/>
      <w:color w:val="000000"/>
      <w:sz w:val="10"/>
      <w:szCs w:val="10"/>
    </w:rPr>
  </w:style>
  <w:style w:type="paragraph" w:customStyle="1" w:styleId="Style7">
    <w:name w:val="Style7"/>
    <w:basedOn w:val="Normalny"/>
    <w:rsid w:val="005D18CE"/>
    <w:pPr>
      <w:widowControl w:val="0"/>
      <w:autoSpaceDN/>
      <w:spacing w:line="144" w:lineRule="exact"/>
      <w:textAlignment w:val="auto"/>
    </w:pPr>
    <w:rPr>
      <w:rFonts w:ascii="Verdana" w:eastAsia="SimSun" w:hAnsi="Verdana" w:cs="font1212"/>
      <w:kern w:val="1"/>
      <w:lang w:eastAsia="hi-IN" w:bidi="hi-IN"/>
    </w:rPr>
  </w:style>
  <w:style w:type="character" w:customStyle="1" w:styleId="FontStyle31">
    <w:name w:val="Font Style31"/>
    <w:rsid w:val="005D18CE"/>
    <w:rPr>
      <w:rFonts w:ascii="Verdana" w:hAnsi="Verdana" w:cs="Verdana"/>
      <w:b/>
      <w:bCs/>
      <w:color w:val="000000"/>
      <w:sz w:val="22"/>
      <w:szCs w:val="22"/>
    </w:rPr>
  </w:style>
  <w:style w:type="character" w:customStyle="1" w:styleId="FontStyle37">
    <w:name w:val="Font Style37"/>
    <w:rsid w:val="005D18CE"/>
    <w:rPr>
      <w:rFonts w:ascii="Verdana" w:hAnsi="Verdana" w:cs="Verdana"/>
      <w:b/>
      <w:bCs/>
      <w:color w:val="000000"/>
      <w:sz w:val="10"/>
      <w:szCs w:val="10"/>
    </w:rPr>
  </w:style>
  <w:style w:type="numbering" w:customStyle="1" w:styleId="Bezlisty9">
    <w:name w:val="Bez listy9"/>
    <w:next w:val="Bezlisty"/>
    <w:uiPriority w:val="99"/>
    <w:semiHidden/>
    <w:unhideWhenUsed/>
    <w:rsid w:val="005D18CE"/>
  </w:style>
  <w:style w:type="character" w:styleId="Odwoaniedokomentarza">
    <w:name w:val="annotation reference"/>
    <w:uiPriority w:val="99"/>
    <w:semiHidden/>
    <w:unhideWhenUsed/>
    <w:rsid w:val="00077518"/>
    <w:rPr>
      <w:sz w:val="16"/>
      <w:szCs w:val="16"/>
    </w:rPr>
  </w:style>
  <w:style w:type="paragraph" w:styleId="Tekstkomentarza">
    <w:name w:val="annotation text"/>
    <w:basedOn w:val="Normalny"/>
    <w:link w:val="TekstkomentarzaZnak"/>
    <w:uiPriority w:val="99"/>
    <w:unhideWhenUsed/>
    <w:rsid w:val="00077518"/>
    <w:rPr>
      <w:sz w:val="20"/>
      <w:szCs w:val="20"/>
    </w:rPr>
  </w:style>
  <w:style w:type="character" w:customStyle="1" w:styleId="TekstkomentarzaZnak">
    <w:name w:val="Tekst komentarza Znak"/>
    <w:link w:val="Tekstkomentarza"/>
    <w:uiPriority w:val="99"/>
    <w:rsid w:val="00077518"/>
    <w:rPr>
      <w:rFonts w:eastAsia="Times New Roman" w:cs="Times New Roman"/>
      <w:kern w:val="3"/>
      <w:lang w:eastAsia="zh-CN"/>
    </w:rPr>
  </w:style>
  <w:style w:type="paragraph" w:styleId="Tematkomentarza">
    <w:name w:val="annotation subject"/>
    <w:basedOn w:val="Tekstkomentarza"/>
    <w:next w:val="Tekstkomentarza"/>
    <w:link w:val="TematkomentarzaZnak"/>
    <w:uiPriority w:val="99"/>
    <w:semiHidden/>
    <w:unhideWhenUsed/>
    <w:rsid w:val="00077518"/>
    <w:rPr>
      <w:b/>
      <w:bCs/>
    </w:rPr>
  </w:style>
  <w:style w:type="character" w:customStyle="1" w:styleId="TematkomentarzaZnak">
    <w:name w:val="Temat komentarza Znak"/>
    <w:link w:val="Tematkomentarza"/>
    <w:uiPriority w:val="99"/>
    <w:semiHidden/>
    <w:rsid w:val="00077518"/>
    <w:rPr>
      <w:rFonts w:eastAsia="Times New Roman" w:cs="Times New Roman"/>
      <w:b/>
      <w:bCs/>
      <w:kern w:val="3"/>
      <w:lang w:eastAsia="zh-CN"/>
    </w:rPr>
  </w:style>
  <w:style w:type="numbering" w:customStyle="1" w:styleId="Bezlisty10">
    <w:name w:val="Bez listy10"/>
    <w:next w:val="Bezlisty"/>
    <w:uiPriority w:val="99"/>
    <w:semiHidden/>
    <w:unhideWhenUsed/>
    <w:rsid w:val="002A5B55"/>
  </w:style>
  <w:style w:type="paragraph" w:customStyle="1" w:styleId="TableParagraph">
    <w:name w:val="Table Paragraph"/>
    <w:basedOn w:val="Normalny"/>
    <w:uiPriority w:val="1"/>
    <w:qFormat/>
    <w:rsid w:val="002A5B55"/>
    <w:pPr>
      <w:widowControl w:val="0"/>
      <w:suppressAutoHyphens w:val="0"/>
      <w:autoSpaceDE w:val="0"/>
      <w:spacing w:line="240" w:lineRule="auto"/>
      <w:ind w:left="69"/>
      <w:textAlignment w:val="auto"/>
    </w:pPr>
    <w:rPr>
      <w:kern w:val="0"/>
      <w:sz w:val="22"/>
      <w:szCs w:val="22"/>
      <w:lang w:eastAsia="en-US"/>
    </w:rPr>
  </w:style>
  <w:style w:type="numbering" w:customStyle="1" w:styleId="Bezlisty11">
    <w:name w:val="Bez listy11"/>
    <w:next w:val="Bezlisty"/>
    <w:uiPriority w:val="99"/>
    <w:semiHidden/>
    <w:unhideWhenUsed/>
    <w:rsid w:val="00704A97"/>
  </w:style>
  <w:style w:type="character" w:customStyle="1" w:styleId="Domylnaczcionkaakapitu3">
    <w:name w:val="Domyślna czcionka akapitu3"/>
    <w:rsid w:val="00704A97"/>
  </w:style>
  <w:style w:type="paragraph" w:customStyle="1" w:styleId="Tekstpodstawowy20">
    <w:name w:val="Tekst podstawowy2"/>
    <w:basedOn w:val="LO-Normal"/>
    <w:rsid w:val="00704A97"/>
    <w:pPr>
      <w:spacing w:after="120"/>
    </w:pPr>
    <w:rPr>
      <w:kern w:val="2"/>
      <w:sz w:val="20"/>
      <w:szCs w:val="20"/>
    </w:rPr>
  </w:style>
  <w:style w:type="paragraph" w:customStyle="1" w:styleId="Akapitzlist4">
    <w:name w:val="Akapit z listą4"/>
    <w:basedOn w:val="Normalny"/>
    <w:rsid w:val="00704A97"/>
    <w:pPr>
      <w:autoSpaceDN/>
      <w:spacing w:line="240" w:lineRule="auto"/>
      <w:ind w:left="720"/>
      <w:contextualSpacing/>
      <w:textAlignment w:val="auto"/>
    </w:pPr>
    <w:rPr>
      <w:kern w:val="0"/>
      <w:sz w:val="20"/>
      <w:szCs w:val="20"/>
    </w:rPr>
  </w:style>
  <w:style w:type="numbering" w:customStyle="1" w:styleId="Bezlisty12">
    <w:name w:val="Bez listy12"/>
    <w:next w:val="Bezlisty"/>
    <w:uiPriority w:val="99"/>
    <w:semiHidden/>
    <w:unhideWhenUsed/>
    <w:rsid w:val="00B2210F"/>
  </w:style>
  <w:style w:type="paragraph" w:customStyle="1" w:styleId="pf0">
    <w:name w:val="pf0"/>
    <w:basedOn w:val="Normalny"/>
    <w:rsid w:val="00B2210F"/>
    <w:pPr>
      <w:suppressAutoHyphens w:val="0"/>
      <w:autoSpaceDN/>
      <w:spacing w:before="100" w:beforeAutospacing="1" w:after="100" w:afterAutospacing="1" w:line="240" w:lineRule="auto"/>
      <w:textAlignment w:val="auto"/>
    </w:pPr>
    <w:rPr>
      <w:kern w:val="0"/>
      <w:lang w:eastAsia="pl-PL"/>
    </w:rPr>
  </w:style>
  <w:style w:type="character" w:customStyle="1" w:styleId="cf01">
    <w:name w:val="cf01"/>
    <w:rsid w:val="00B2210F"/>
    <w:rPr>
      <w:rFonts w:ascii="Segoe UI" w:hAnsi="Segoe UI" w:cs="Segoe UI" w:hint="default"/>
      <w:sz w:val="18"/>
      <w:szCs w:val="18"/>
    </w:rPr>
  </w:style>
  <w:style w:type="character" w:customStyle="1" w:styleId="Domylnaczcionkaakapitu4">
    <w:name w:val="Domyślna czcionka akapitu4"/>
    <w:rsid w:val="00A968BF"/>
  </w:style>
  <w:style w:type="paragraph" w:customStyle="1" w:styleId="Tekstpodstawowy23">
    <w:name w:val="Tekst podstawowy 23"/>
    <w:basedOn w:val="Normalny"/>
    <w:rsid w:val="00A968BF"/>
    <w:pPr>
      <w:autoSpaceDN/>
      <w:spacing w:line="240" w:lineRule="auto"/>
      <w:textAlignment w:val="auto"/>
    </w:pPr>
    <w:rPr>
      <w:b/>
      <w:bCs/>
      <w:color w:val="FF0000"/>
      <w:kern w:val="0"/>
    </w:rPr>
  </w:style>
  <w:style w:type="character" w:customStyle="1" w:styleId="Teksttreci">
    <w:name w:val="Tekst treści_"/>
    <w:link w:val="Teksttreci0"/>
    <w:uiPriority w:val="99"/>
    <w:locked/>
    <w:rsid w:val="00A968BF"/>
    <w:rPr>
      <w:sz w:val="17"/>
      <w:shd w:val="clear" w:color="auto" w:fill="FFFFFF"/>
    </w:rPr>
  </w:style>
  <w:style w:type="paragraph" w:customStyle="1" w:styleId="Teksttreci0">
    <w:name w:val="Tekst treści"/>
    <w:basedOn w:val="Normalny"/>
    <w:link w:val="Teksttreci"/>
    <w:uiPriority w:val="99"/>
    <w:rsid w:val="00A968BF"/>
    <w:pPr>
      <w:shd w:val="clear" w:color="auto" w:fill="FFFFFF"/>
      <w:suppressAutoHyphens w:val="0"/>
      <w:autoSpaceDN/>
      <w:spacing w:line="240" w:lineRule="atLeast"/>
      <w:textAlignment w:val="auto"/>
    </w:pPr>
    <w:rPr>
      <w:rFonts w:eastAsia="SimSun" w:cs="Mangal"/>
      <w:kern w:val="0"/>
      <w:sz w:val="17"/>
      <w:szCs w:val="20"/>
      <w:lang w:eastAsia="pl-PL"/>
    </w:rPr>
  </w:style>
  <w:style w:type="paragraph" w:customStyle="1" w:styleId="Normalny2">
    <w:name w:val="Normalny2"/>
    <w:rsid w:val="00A968BF"/>
    <w:pPr>
      <w:suppressAutoHyphens/>
      <w:spacing w:line="100" w:lineRule="atLeast"/>
    </w:pPr>
    <w:rPr>
      <w:rFonts w:eastAsia="Times New Roman" w:cs="Times New Roman"/>
      <w:kern w:val="1"/>
      <w:sz w:val="24"/>
      <w:szCs w:val="24"/>
      <w:lang w:eastAsia="ar-SA"/>
    </w:rPr>
  </w:style>
  <w:style w:type="paragraph" w:customStyle="1" w:styleId="Style8">
    <w:name w:val="Style8"/>
    <w:basedOn w:val="Normalny"/>
    <w:uiPriority w:val="99"/>
    <w:rsid w:val="00A968BF"/>
    <w:pPr>
      <w:widowControl w:val="0"/>
      <w:suppressAutoHyphens w:val="0"/>
      <w:autoSpaceDE w:val="0"/>
      <w:adjustRightInd w:val="0"/>
      <w:spacing w:line="240" w:lineRule="auto"/>
      <w:textAlignment w:val="auto"/>
    </w:pPr>
    <w:rPr>
      <w:kern w:val="0"/>
      <w:lang w:eastAsia="pl-PL"/>
    </w:rPr>
  </w:style>
  <w:style w:type="character" w:customStyle="1" w:styleId="Domylnaczcionkaakapitu5">
    <w:name w:val="Domyślna czcionka akapitu5"/>
    <w:rsid w:val="001E1121"/>
  </w:style>
  <w:style w:type="paragraph" w:customStyle="1" w:styleId="Tekstpodstawowy24">
    <w:name w:val="Tekst podstawowy 24"/>
    <w:basedOn w:val="Normalny"/>
    <w:rsid w:val="001E1121"/>
    <w:pPr>
      <w:autoSpaceDN/>
      <w:spacing w:line="240" w:lineRule="auto"/>
      <w:textAlignment w:val="auto"/>
    </w:pPr>
    <w:rPr>
      <w:b/>
      <w:bCs/>
      <w:color w:val="FF0000"/>
      <w:kern w:val="0"/>
    </w:rPr>
  </w:style>
  <w:style w:type="character" w:customStyle="1" w:styleId="Domylnaczcionkaakapitu6">
    <w:name w:val="Domyślna czcionka akapitu6"/>
    <w:rsid w:val="005A588D"/>
  </w:style>
  <w:style w:type="character" w:customStyle="1" w:styleId="Domylnaczcionkaakapitu7">
    <w:name w:val="Domyślna czcionka akapitu7"/>
    <w:rsid w:val="00915F20"/>
  </w:style>
  <w:style w:type="paragraph" w:customStyle="1" w:styleId="Tekstpodstawowy30">
    <w:name w:val="Tekst podstawowy3"/>
    <w:basedOn w:val="LO-Normal"/>
    <w:rsid w:val="00915F20"/>
    <w:pPr>
      <w:spacing w:after="120"/>
    </w:pPr>
    <w:rPr>
      <w:kern w:val="2"/>
      <w:sz w:val="20"/>
      <w:szCs w:val="20"/>
    </w:rPr>
  </w:style>
  <w:style w:type="paragraph" w:customStyle="1" w:styleId="Akapitzlist6">
    <w:name w:val="Akapit z listą6"/>
    <w:basedOn w:val="Normalny"/>
    <w:rsid w:val="00915F20"/>
    <w:pPr>
      <w:autoSpaceDN/>
      <w:spacing w:line="240" w:lineRule="auto"/>
      <w:ind w:left="720"/>
      <w:contextualSpacing/>
      <w:textAlignment w:val="auto"/>
    </w:pPr>
    <w:rPr>
      <w:kern w:val="0"/>
      <w:sz w:val="20"/>
      <w:szCs w:val="20"/>
    </w:rPr>
  </w:style>
  <w:style w:type="paragraph" w:customStyle="1" w:styleId="Tekstpodstawowy25">
    <w:name w:val="Tekst podstawowy 25"/>
    <w:basedOn w:val="Normalny"/>
    <w:rsid w:val="00915F20"/>
    <w:pPr>
      <w:autoSpaceDN/>
      <w:spacing w:line="240" w:lineRule="auto"/>
      <w:textAlignment w:val="auto"/>
    </w:pPr>
    <w:rPr>
      <w:b/>
      <w:bCs/>
      <w:color w:val="FF0000"/>
      <w:kern w:val="0"/>
    </w:rPr>
  </w:style>
  <w:style w:type="paragraph" w:customStyle="1" w:styleId="NormalnyWeb2">
    <w:name w:val="Normalny (Web)2"/>
    <w:basedOn w:val="Normalny"/>
    <w:rsid w:val="00915F20"/>
    <w:pPr>
      <w:widowControl w:val="0"/>
      <w:autoSpaceDN/>
      <w:spacing w:before="280" w:after="280" w:line="240" w:lineRule="auto"/>
      <w:textAlignment w:val="auto"/>
    </w:pPr>
    <w:rPr>
      <w:rFonts w:eastAsia="Lucida Sans Unicode"/>
      <w:kern w:val="0"/>
    </w:rPr>
  </w:style>
  <w:style w:type="character" w:customStyle="1" w:styleId="Tekstpodstawowy2Znak1">
    <w:name w:val="Tekst podstawowy 2 Znak1"/>
    <w:uiPriority w:val="99"/>
    <w:semiHidden/>
    <w:rsid w:val="00915F20"/>
    <w:rPr>
      <w:lang w:eastAsia="zh-CN"/>
    </w:rPr>
  </w:style>
  <w:style w:type="character" w:customStyle="1" w:styleId="Brak">
    <w:name w:val="Brak"/>
    <w:rsid w:val="00915F20"/>
  </w:style>
  <w:style w:type="character" w:customStyle="1" w:styleId="Hyperlink0">
    <w:name w:val="Hyperlink.0"/>
    <w:rsid w:val="00915F20"/>
  </w:style>
  <w:style w:type="character" w:customStyle="1" w:styleId="rynqvb">
    <w:name w:val="rynqvb"/>
    <w:basedOn w:val="Domylnaczcionkaakapitu"/>
    <w:rsid w:val="00C4291A"/>
  </w:style>
  <w:style w:type="paragraph" w:customStyle="1" w:styleId="Domylne">
    <w:name w:val="Domyślne"/>
    <w:rsid w:val="00C4291A"/>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customStyle="1" w:styleId="Standardowy1">
    <w:name w:val="Standardowy1"/>
    <w:rsid w:val="00AB0E7B"/>
    <w:rPr>
      <w:rFonts w:eastAsia="Times New Roman" w:cs="Times New Roman"/>
    </w:rPr>
  </w:style>
  <w:style w:type="character" w:customStyle="1" w:styleId="Domylnaczcionkaakapitu8">
    <w:name w:val="Domyślna czcionka akapitu8"/>
    <w:rsid w:val="00D7072B"/>
  </w:style>
  <w:style w:type="paragraph" w:customStyle="1" w:styleId="Tekstpodstawowy26">
    <w:name w:val="Tekst podstawowy 26"/>
    <w:basedOn w:val="Normalny"/>
    <w:rsid w:val="00D7072B"/>
    <w:pPr>
      <w:autoSpaceDN/>
      <w:spacing w:line="240" w:lineRule="auto"/>
      <w:textAlignment w:val="auto"/>
    </w:pPr>
    <w:rPr>
      <w:b/>
      <w:bCs/>
      <w:color w:val="FF0000"/>
      <w:kern w:val="0"/>
    </w:rPr>
  </w:style>
  <w:style w:type="character" w:customStyle="1" w:styleId="Domylnaczcionkaakapitu9">
    <w:name w:val="Domyślna czcionka akapitu9"/>
    <w:rsid w:val="001144ED"/>
  </w:style>
  <w:style w:type="paragraph" w:customStyle="1" w:styleId="Tekstpodstawowy4">
    <w:name w:val="Tekst podstawowy4"/>
    <w:basedOn w:val="LO-Normal"/>
    <w:rsid w:val="00195819"/>
    <w:pPr>
      <w:spacing w:after="120"/>
    </w:pPr>
    <w:rPr>
      <w:kern w:val="2"/>
      <w:sz w:val="20"/>
      <w:szCs w:val="20"/>
    </w:rPr>
  </w:style>
  <w:style w:type="paragraph" w:customStyle="1" w:styleId="Akapitzlist7">
    <w:name w:val="Akapit z listą7"/>
    <w:basedOn w:val="Normalny"/>
    <w:rsid w:val="00195819"/>
    <w:pPr>
      <w:autoSpaceDN/>
      <w:spacing w:line="240" w:lineRule="auto"/>
      <w:ind w:left="720"/>
      <w:contextualSpacing/>
      <w:textAlignment w:val="auto"/>
    </w:pPr>
    <w:rPr>
      <w:kern w:val="0"/>
      <w:sz w:val="20"/>
      <w:szCs w:val="20"/>
    </w:rPr>
  </w:style>
  <w:style w:type="paragraph" w:customStyle="1" w:styleId="Tekstpodstawowy27">
    <w:name w:val="Tekst podstawowy 27"/>
    <w:basedOn w:val="Normalny"/>
    <w:rsid w:val="00195819"/>
    <w:pPr>
      <w:autoSpaceDN/>
      <w:spacing w:line="240" w:lineRule="auto"/>
      <w:textAlignment w:val="auto"/>
    </w:pPr>
    <w:rPr>
      <w:b/>
      <w:bCs/>
      <w:color w:val="FF0000"/>
      <w:kern w:val="0"/>
    </w:rPr>
  </w:style>
  <w:style w:type="paragraph" w:customStyle="1" w:styleId="NormalnyWeb3">
    <w:name w:val="Normalny (Web)3"/>
    <w:basedOn w:val="Normalny"/>
    <w:rsid w:val="00195819"/>
    <w:pPr>
      <w:widowControl w:val="0"/>
      <w:autoSpaceDN/>
      <w:spacing w:before="280" w:after="280" w:line="240" w:lineRule="auto"/>
      <w:textAlignment w:val="auto"/>
    </w:pPr>
    <w:rPr>
      <w:rFonts w:eastAsia="Lucida Sans Unicode"/>
      <w:kern w:val="0"/>
    </w:rPr>
  </w:style>
  <w:style w:type="character" w:customStyle="1" w:styleId="Domylnaczcionkaakapitu10">
    <w:name w:val="Domyślna czcionka akapitu10"/>
    <w:rsid w:val="007F786F"/>
  </w:style>
  <w:style w:type="paragraph" w:customStyle="1" w:styleId="Tekstpodstawowy28">
    <w:name w:val="Tekst podstawowy 28"/>
    <w:basedOn w:val="Normalny"/>
    <w:rsid w:val="007F786F"/>
    <w:pPr>
      <w:autoSpaceDN/>
      <w:spacing w:line="240" w:lineRule="auto"/>
      <w:textAlignment w:val="auto"/>
    </w:pPr>
    <w:rPr>
      <w:b/>
      <w:bCs/>
      <w:color w:val="FF0000"/>
      <w:kern w:val="0"/>
    </w:rPr>
  </w:style>
  <w:style w:type="paragraph" w:customStyle="1" w:styleId="wylicz">
    <w:name w:val="wylicz"/>
    <w:basedOn w:val="Normalny"/>
    <w:rsid w:val="00851144"/>
    <w:pPr>
      <w:suppressAutoHyphens w:val="0"/>
      <w:autoSpaceDN/>
      <w:spacing w:line="240" w:lineRule="auto"/>
      <w:ind w:left="284" w:hanging="284"/>
      <w:textAlignment w:val="auto"/>
    </w:pPr>
    <w:rPr>
      <w:rFonts w:ascii="Arial" w:hAnsi="Arial"/>
      <w:kern w:val="0"/>
      <w:sz w:val="20"/>
      <w:szCs w:val="20"/>
      <w:lang w:eastAsia="pl-PL"/>
    </w:rPr>
  </w:style>
  <w:style w:type="character" w:customStyle="1" w:styleId="Domylnaczcionkaakapitu11">
    <w:name w:val="Domyślna czcionka akapitu11"/>
    <w:rsid w:val="006413CA"/>
  </w:style>
  <w:style w:type="paragraph" w:customStyle="1" w:styleId="Tekstpodstawowy29">
    <w:name w:val="Tekst podstawowy 29"/>
    <w:basedOn w:val="Normalny"/>
    <w:rsid w:val="006413CA"/>
    <w:pPr>
      <w:autoSpaceDN/>
      <w:spacing w:line="240" w:lineRule="auto"/>
      <w:textAlignment w:val="auto"/>
    </w:pPr>
    <w:rPr>
      <w:b/>
      <w:bCs/>
      <w:color w:val="FF0000"/>
      <w:kern w:val="0"/>
    </w:rPr>
  </w:style>
  <w:style w:type="paragraph" w:customStyle="1" w:styleId="Tekstpodstawowy210">
    <w:name w:val="Tekst podstawowy 210"/>
    <w:basedOn w:val="Normalny"/>
    <w:rsid w:val="009D0BF9"/>
    <w:pPr>
      <w:autoSpaceDN/>
      <w:spacing w:line="240" w:lineRule="auto"/>
      <w:textAlignment w:val="auto"/>
    </w:pPr>
    <w:rPr>
      <w:b/>
      <w:bCs/>
      <w:color w:val="FF0000"/>
      <w:kern w:val="0"/>
    </w:rPr>
  </w:style>
  <w:style w:type="character" w:customStyle="1" w:styleId="Domylnaczcionkaakapitu12">
    <w:name w:val="Domyślna czcionka akapitu12"/>
    <w:rsid w:val="00511476"/>
  </w:style>
  <w:style w:type="character" w:customStyle="1" w:styleId="Domylnaczcionkaakapitu13">
    <w:name w:val="Domyślna czcionka akapitu13"/>
    <w:rsid w:val="00B66B71"/>
  </w:style>
  <w:style w:type="character" w:customStyle="1" w:styleId="Domylnaczcionkaakapitu14">
    <w:name w:val="Domyślna czcionka akapitu14"/>
    <w:rsid w:val="00FC20D9"/>
  </w:style>
  <w:style w:type="paragraph" w:customStyle="1" w:styleId="Tekstpodstawowy5">
    <w:name w:val="Tekst podstawowy5"/>
    <w:basedOn w:val="LO-Normal"/>
    <w:rsid w:val="00FC20D9"/>
    <w:pPr>
      <w:spacing w:after="120"/>
    </w:pPr>
    <w:rPr>
      <w:kern w:val="2"/>
      <w:sz w:val="20"/>
      <w:szCs w:val="20"/>
    </w:rPr>
  </w:style>
  <w:style w:type="paragraph" w:customStyle="1" w:styleId="Akapitzlist8">
    <w:name w:val="Akapit z listą8"/>
    <w:basedOn w:val="Normalny"/>
    <w:rsid w:val="00FC20D9"/>
    <w:pPr>
      <w:autoSpaceDN/>
      <w:spacing w:line="240" w:lineRule="auto"/>
      <w:ind w:left="720"/>
      <w:contextualSpacing/>
      <w:textAlignment w:val="auto"/>
    </w:pPr>
    <w:rPr>
      <w:kern w:val="0"/>
      <w:sz w:val="20"/>
      <w:szCs w:val="20"/>
    </w:rPr>
  </w:style>
  <w:style w:type="paragraph" w:customStyle="1" w:styleId="Tekstpodstawowy211">
    <w:name w:val="Tekst podstawowy 211"/>
    <w:basedOn w:val="Normalny"/>
    <w:rsid w:val="00FC20D9"/>
    <w:pPr>
      <w:autoSpaceDN/>
      <w:spacing w:line="240" w:lineRule="auto"/>
      <w:textAlignment w:val="auto"/>
    </w:pPr>
    <w:rPr>
      <w:b/>
      <w:bCs/>
      <w:color w:val="FF0000"/>
      <w:kern w:val="0"/>
    </w:rPr>
  </w:style>
  <w:style w:type="paragraph" w:customStyle="1" w:styleId="NormalnyWeb4">
    <w:name w:val="Normalny (Web)4"/>
    <w:basedOn w:val="Normalny"/>
    <w:rsid w:val="00FC20D9"/>
    <w:pPr>
      <w:widowControl w:val="0"/>
      <w:autoSpaceDN/>
      <w:spacing w:before="280" w:after="280" w:line="240" w:lineRule="auto"/>
      <w:textAlignment w:val="auto"/>
    </w:pPr>
    <w:rPr>
      <w:rFonts w:eastAsia="Lucida Sans Unicode"/>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3044">
      <w:bodyDiv w:val="1"/>
      <w:marLeft w:val="0"/>
      <w:marRight w:val="0"/>
      <w:marTop w:val="0"/>
      <w:marBottom w:val="0"/>
      <w:divBdr>
        <w:top w:val="none" w:sz="0" w:space="0" w:color="auto"/>
        <w:left w:val="none" w:sz="0" w:space="0" w:color="auto"/>
        <w:bottom w:val="none" w:sz="0" w:space="0" w:color="auto"/>
        <w:right w:val="none" w:sz="0" w:space="0" w:color="auto"/>
      </w:divBdr>
    </w:div>
    <w:div w:id="38407401">
      <w:bodyDiv w:val="1"/>
      <w:marLeft w:val="0"/>
      <w:marRight w:val="0"/>
      <w:marTop w:val="0"/>
      <w:marBottom w:val="0"/>
      <w:divBdr>
        <w:top w:val="none" w:sz="0" w:space="0" w:color="auto"/>
        <w:left w:val="none" w:sz="0" w:space="0" w:color="auto"/>
        <w:bottom w:val="none" w:sz="0" w:space="0" w:color="auto"/>
        <w:right w:val="none" w:sz="0" w:space="0" w:color="auto"/>
      </w:divBdr>
    </w:div>
    <w:div w:id="138696289">
      <w:bodyDiv w:val="1"/>
      <w:marLeft w:val="0"/>
      <w:marRight w:val="0"/>
      <w:marTop w:val="0"/>
      <w:marBottom w:val="0"/>
      <w:divBdr>
        <w:top w:val="none" w:sz="0" w:space="0" w:color="auto"/>
        <w:left w:val="none" w:sz="0" w:space="0" w:color="auto"/>
        <w:bottom w:val="none" w:sz="0" w:space="0" w:color="auto"/>
        <w:right w:val="none" w:sz="0" w:space="0" w:color="auto"/>
      </w:divBdr>
    </w:div>
    <w:div w:id="138890278">
      <w:bodyDiv w:val="1"/>
      <w:marLeft w:val="0"/>
      <w:marRight w:val="0"/>
      <w:marTop w:val="0"/>
      <w:marBottom w:val="0"/>
      <w:divBdr>
        <w:top w:val="none" w:sz="0" w:space="0" w:color="auto"/>
        <w:left w:val="none" w:sz="0" w:space="0" w:color="auto"/>
        <w:bottom w:val="none" w:sz="0" w:space="0" w:color="auto"/>
        <w:right w:val="none" w:sz="0" w:space="0" w:color="auto"/>
      </w:divBdr>
    </w:div>
    <w:div w:id="141044502">
      <w:bodyDiv w:val="1"/>
      <w:marLeft w:val="0"/>
      <w:marRight w:val="0"/>
      <w:marTop w:val="0"/>
      <w:marBottom w:val="0"/>
      <w:divBdr>
        <w:top w:val="none" w:sz="0" w:space="0" w:color="auto"/>
        <w:left w:val="none" w:sz="0" w:space="0" w:color="auto"/>
        <w:bottom w:val="none" w:sz="0" w:space="0" w:color="auto"/>
        <w:right w:val="none" w:sz="0" w:space="0" w:color="auto"/>
      </w:divBdr>
    </w:div>
    <w:div w:id="220285758">
      <w:bodyDiv w:val="1"/>
      <w:marLeft w:val="0"/>
      <w:marRight w:val="0"/>
      <w:marTop w:val="0"/>
      <w:marBottom w:val="0"/>
      <w:divBdr>
        <w:top w:val="none" w:sz="0" w:space="0" w:color="auto"/>
        <w:left w:val="none" w:sz="0" w:space="0" w:color="auto"/>
        <w:bottom w:val="none" w:sz="0" w:space="0" w:color="auto"/>
        <w:right w:val="none" w:sz="0" w:space="0" w:color="auto"/>
      </w:divBdr>
    </w:div>
    <w:div w:id="238445854">
      <w:bodyDiv w:val="1"/>
      <w:marLeft w:val="0"/>
      <w:marRight w:val="0"/>
      <w:marTop w:val="0"/>
      <w:marBottom w:val="0"/>
      <w:divBdr>
        <w:top w:val="none" w:sz="0" w:space="0" w:color="auto"/>
        <w:left w:val="none" w:sz="0" w:space="0" w:color="auto"/>
        <w:bottom w:val="none" w:sz="0" w:space="0" w:color="auto"/>
        <w:right w:val="none" w:sz="0" w:space="0" w:color="auto"/>
      </w:divBdr>
    </w:div>
    <w:div w:id="275714780">
      <w:bodyDiv w:val="1"/>
      <w:marLeft w:val="0"/>
      <w:marRight w:val="0"/>
      <w:marTop w:val="0"/>
      <w:marBottom w:val="0"/>
      <w:divBdr>
        <w:top w:val="none" w:sz="0" w:space="0" w:color="auto"/>
        <w:left w:val="none" w:sz="0" w:space="0" w:color="auto"/>
        <w:bottom w:val="none" w:sz="0" w:space="0" w:color="auto"/>
        <w:right w:val="none" w:sz="0" w:space="0" w:color="auto"/>
      </w:divBdr>
    </w:div>
    <w:div w:id="282545684">
      <w:bodyDiv w:val="1"/>
      <w:marLeft w:val="0"/>
      <w:marRight w:val="0"/>
      <w:marTop w:val="0"/>
      <w:marBottom w:val="0"/>
      <w:divBdr>
        <w:top w:val="none" w:sz="0" w:space="0" w:color="auto"/>
        <w:left w:val="none" w:sz="0" w:space="0" w:color="auto"/>
        <w:bottom w:val="none" w:sz="0" w:space="0" w:color="auto"/>
        <w:right w:val="none" w:sz="0" w:space="0" w:color="auto"/>
      </w:divBdr>
      <w:divsChild>
        <w:div w:id="1764303384">
          <w:marLeft w:val="0"/>
          <w:marRight w:val="0"/>
          <w:marTop w:val="0"/>
          <w:marBottom w:val="0"/>
          <w:divBdr>
            <w:top w:val="none" w:sz="0" w:space="0" w:color="auto"/>
            <w:left w:val="none" w:sz="0" w:space="0" w:color="auto"/>
            <w:bottom w:val="none" w:sz="0" w:space="0" w:color="auto"/>
            <w:right w:val="none" w:sz="0" w:space="0" w:color="auto"/>
          </w:divBdr>
        </w:div>
      </w:divsChild>
    </w:div>
    <w:div w:id="302925884">
      <w:bodyDiv w:val="1"/>
      <w:marLeft w:val="0"/>
      <w:marRight w:val="0"/>
      <w:marTop w:val="0"/>
      <w:marBottom w:val="0"/>
      <w:divBdr>
        <w:top w:val="none" w:sz="0" w:space="0" w:color="auto"/>
        <w:left w:val="none" w:sz="0" w:space="0" w:color="auto"/>
        <w:bottom w:val="none" w:sz="0" w:space="0" w:color="auto"/>
        <w:right w:val="none" w:sz="0" w:space="0" w:color="auto"/>
      </w:divBdr>
    </w:div>
    <w:div w:id="311302195">
      <w:bodyDiv w:val="1"/>
      <w:marLeft w:val="0"/>
      <w:marRight w:val="0"/>
      <w:marTop w:val="0"/>
      <w:marBottom w:val="0"/>
      <w:divBdr>
        <w:top w:val="none" w:sz="0" w:space="0" w:color="auto"/>
        <w:left w:val="none" w:sz="0" w:space="0" w:color="auto"/>
        <w:bottom w:val="none" w:sz="0" w:space="0" w:color="auto"/>
        <w:right w:val="none" w:sz="0" w:space="0" w:color="auto"/>
      </w:divBdr>
    </w:div>
    <w:div w:id="334843767">
      <w:bodyDiv w:val="1"/>
      <w:marLeft w:val="0"/>
      <w:marRight w:val="0"/>
      <w:marTop w:val="0"/>
      <w:marBottom w:val="0"/>
      <w:divBdr>
        <w:top w:val="none" w:sz="0" w:space="0" w:color="auto"/>
        <w:left w:val="none" w:sz="0" w:space="0" w:color="auto"/>
        <w:bottom w:val="none" w:sz="0" w:space="0" w:color="auto"/>
        <w:right w:val="none" w:sz="0" w:space="0" w:color="auto"/>
      </w:divBdr>
    </w:div>
    <w:div w:id="384916045">
      <w:bodyDiv w:val="1"/>
      <w:marLeft w:val="0"/>
      <w:marRight w:val="0"/>
      <w:marTop w:val="0"/>
      <w:marBottom w:val="0"/>
      <w:divBdr>
        <w:top w:val="none" w:sz="0" w:space="0" w:color="auto"/>
        <w:left w:val="none" w:sz="0" w:space="0" w:color="auto"/>
        <w:bottom w:val="none" w:sz="0" w:space="0" w:color="auto"/>
        <w:right w:val="none" w:sz="0" w:space="0" w:color="auto"/>
      </w:divBdr>
    </w:div>
    <w:div w:id="401754257">
      <w:bodyDiv w:val="1"/>
      <w:marLeft w:val="0"/>
      <w:marRight w:val="0"/>
      <w:marTop w:val="0"/>
      <w:marBottom w:val="0"/>
      <w:divBdr>
        <w:top w:val="none" w:sz="0" w:space="0" w:color="auto"/>
        <w:left w:val="none" w:sz="0" w:space="0" w:color="auto"/>
        <w:bottom w:val="none" w:sz="0" w:space="0" w:color="auto"/>
        <w:right w:val="none" w:sz="0" w:space="0" w:color="auto"/>
      </w:divBdr>
    </w:div>
    <w:div w:id="411465590">
      <w:bodyDiv w:val="1"/>
      <w:marLeft w:val="0"/>
      <w:marRight w:val="0"/>
      <w:marTop w:val="0"/>
      <w:marBottom w:val="0"/>
      <w:divBdr>
        <w:top w:val="none" w:sz="0" w:space="0" w:color="auto"/>
        <w:left w:val="none" w:sz="0" w:space="0" w:color="auto"/>
        <w:bottom w:val="none" w:sz="0" w:space="0" w:color="auto"/>
        <w:right w:val="none" w:sz="0" w:space="0" w:color="auto"/>
      </w:divBdr>
    </w:div>
    <w:div w:id="534779173">
      <w:bodyDiv w:val="1"/>
      <w:marLeft w:val="0"/>
      <w:marRight w:val="0"/>
      <w:marTop w:val="0"/>
      <w:marBottom w:val="0"/>
      <w:divBdr>
        <w:top w:val="none" w:sz="0" w:space="0" w:color="auto"/>
        <w:left w:val="none" w:sz="0" w:space="0" w:color="auto"/>
        <w:bottom w:val="none" w:sz="0" w:space="0" w:color="auto"/>
        <w:right w:val="none" w:sz="0" w:space="0" w:color="auto"/>
      </w:divBdr>
      <w:divsChild>
        <w:div w:id="1527014024">
          <w:marLeft w:val="0"/>
          <w:marRight w:val="0"/>
          <w:marTop w:val="0"/>
          <w:marBottom w:val="0"/>
          <w:divBdr>
            <w:top w:val="none" w:sz="0" w:space="0" w:color="auto"/>
            <w:left w:val="none" w:sz="0" w:space="0" w:color="auto"/>
            <w:bottom w:val="none" w:sz="0" w:space="0" w:color="auto"/>
            <w:right w:val="none" w:sz="0" w:space="0" w:color="auto"/>
          </w:divBdr>
        </w:div>
        <w:div w:id="1765955519">
          <w:marLeft w:val="0"/>
          <w:marRight w:val="0"/>
          <w:marTop w:val="0"/>
          <w:marBottom w:val="0"/>
          <w:divBdr>
            <w:top w:val="none" w:sz="0" w:space="0" w:color="auto"/>
            <w:left w:val="none" w:sz="0" w:space="0" w:color="auto"/>
            <w:bottom w:val="none" w:sz="0" w:space="0" w:color="auto"/>
            <w:right w:val="none" w:sz="0" w:space="0" w:color="auto"/>
          </w:divBdr>
        </w:div>
        <w:div w:id="2088458139">
          <w:marLeft w:val="0"/>
          <w:marRight w:val="0"/>
          <w:marTop w:val="0"/>
          <w:marBottom w:val="0"/>
          <w:divBdr>
            <w:top w:val="none" w:sz="0" w:space="0" w:color="auto"/>
            <w:left w:val="none" w:sz="0" w:space="0" w:color="auto"/>
            <w:bottom w:val="none" w:sz="0" w:space="0" w:color="auto"/>
            <w:right w:val="none" w:sz="0" w:space="0" w:color="auto"/>
          </w:divBdr>
        </w:div>
      </w:divsChild>
    </w:div>
    <w:div w:id="535167787">
      <w:bodyDiv w:val="1"/>
      <w:marLeft w:val="0"/>
      <w:marRight w:val="0"/>
      <w:marTop w:val="0"/>
      <w:marBottom w:val="0"/>
      <w:divBdr>
        <w:top w:val="none" w:sz="0" w:space="0" w:color="auto"/>
        <w:left w:val="none" w:sz="0" w:space="0" w:color="auto"/>
        <w:bottom w:val="none" w:sz="0" w:space="0" w:color="auto"/>
        <w:right w:val="none" w:sz="0" w:space="0" w:color="auto"/>
      </w:divBdr>
    </w:div>
    <w:div w:id="542211925">
      <w:bodyDiv w:val="1"/>
      <w:marLeft w:val="0"/>
      <w:marRight w:val="0"/>
      <w:marTop w:val="0"/>
      <w:marBottom w:val="0"/>
      <w:divBdr>
        <w:top w:val="none" w:sz="0" w:space="0" w:color="auto"/>
        <w:left w:val="none" w:sz="0" w:space="0" w:color="auto"/>
        <w:bottom w:val="none" w:sz="0" w:space="0" w:color="auto"/>
        <w:right w:val="none" w:sz="0" w:space="0" w:color="auto"/>
      </w:divBdr>
    </w:div>
    <w:div w:id="574439862">
      <w:bodyDiv w:val="1"/>
      <w:marLeft w:val="0"/>
      <w:marRight w:val="0"/>
      <w:marTop w:val="0"/>
      <w:marBottom w:val="0"/>
      <w:divBdr>
        <w:top w:val="none" w:sz="0" w:space="0" w:color="auto"/>
        <w:left w:val="none" w:sz="0" w:space="0" w:color="auto"/>
        <w:bottom w:val="none" w:sz="0" w:space="0" w:color="auto"/>
        <w:right w:val="none" w:sz="0" w:space="0" w:color="auto"/>
      </w:divBdr>
    </w:div>
    <w:div w:id="587202699">
      <w:bodyDiv w:val="1"/>
      <w:marLeft w:val="0"/>
      <w:marRight w:val="0"/>
      <w:marTop w:val="0"/>
      <w:marBottom w:val="0"/>
      <w:divBdr>
        <w:top w:val="none" w:sz="0" w:space="0" w:color="auto"/>
        <w:left w:val="none" w:sz="0" w:space="0" w:color="auto"/>
        <w:bottom w:val="none" w:sz="0" w:space="0" w:color="auto"/>
        <w:right w:val="none" w:sz="0" w:space="0" w:color="auto"/>
      </w:divBdr>
    </w:div>
    <w:div w:id="745612305">
      <w:bodyDiv w:val="1"/>
      <w:marLeft w:val="0"/>
      <w:marRight w:val="0"/>
      <w:marTop w:val="0"/>
      <w:marBottom w:val="0"/>
      <w:divBdr>
        <w:top w:val="none" w:sz="0" w:space="0" w:color="auto"/>
        <w:left w:val="none" w:sz="0" w:space="0" w:color="auto"/>
        <w:bottom w:val="none" w:sz="0" w:space="0" w:color="auto"/>
        <w:right w:val="none" w:sz="0" w:space="0" w:color="auto"/>
      </w:divBdr>
    </w:div>
    <w:div w:id="758713451">
      <w:bodyDiv w:val="1"/>
      <w:marLeft w:val="0"/>
      <w:marRight w:val="0"/>
      <w:marTop w:val="0"/>
      <w:marBottom w:val="0"/>
      <w:divBdr>
        <w:top w:val="none" w:sz="0" w:space="0" w:color="auto"/>
        <w:left w:val="none" w:sz="0" w:space="0" w:color="auto"/>
        <w:bottom w:val="none" w:sz="0" w:space="0" w:color="auto"/>
        <w:right w:val="none" w:sz="0" w:space="0" w:color="auto"/>
      </w:divBdr>
    </w:div>
    <w:div w:id="808666768">
      <w:bodyDiv w:val="1"/>
      <w:marLeft w:val="0"/>
      <w:marRight w:val="0"/>
      <w:marTop w:val="0"/>
      <w:marBottom w:val="0"/>
      <w:divBdr>
        <w:top w:val="none" w:sz="0" w:space="0" w:color="auto"/>
        <w:left w:val="none" w:sz="0" w:space="0" w:color="auto"/>
        <w:bottom w:val="none" w:sz="0" w:space="0" w:color="auto"/>
        <w:right w:val="none" w:sz="0" w:space="0" w:color="auto"/>
      </w:divBdr>
    </w:div>
    <w:div w:id="854149020">
      <w:bodyDiv w:val="1"/>
      <w:marLeft w:val="0"/>
      <w:marRight w:val="0"/>
      <w:marTop w:val="0"/>
      <w:marBottom w:val="0"/>
      <w:divBdr>
        <w:top w:val="none" w:sz="0" w:space="0" w:color="auto"/>
        <w:left w:val="none" w:sz="0" w:space="0" w:color="auto"/>
        <w:bottom w:val="none" w:sz="0" w:space="0" w:color="auto"/>
        <w:right w:val="none" w:sz="0" w:space="0" w:color="auto"/>
      </w:divBdr>
    </w:div>
    <w:div w:id="861629470">
      <w:bodyDiv w:val="1"/>
      <w:marLeft w:val="0"/>
      <w:marRight w:val="0"/>
      <w:marTop w:val="0"/>
      <w:marBottom w:val="0"/>
      <w:divBdr>
        <w:top w:val="none" w:sz="0" w:space="0" w:color="auto"/>
        <w:left w:val="none" w:sz="0" w:space="0" w:color="auto"/>
        <w:bottom w:val="none" w:sz="0" w:space="0" w:color="auto"/>
        <w:right w:val="none" w:sz="0" w:space="0" w:color="auto"/>
      </w:divBdr>
    </w:div>
    <w:div w:id="892739590">
      <w:bodyDiv w:val="1"/>
      <w:marLeft w:val="0"/>
      <w:marRight w:val="0"/>
      <w:marTop w:val="0"/>
      <w:marBottom w:val="0"/>
      <w:divBdr>
        <w:top w:val="none" w:sz="0" w:space="0" w:color="auto"/>
        <w:left w:val="none" w:sz="0" w:space="0" w:color="auto"/>
        <w:bottom w:val="none" w:sz="0" w:space="0" w:color="auto"/>
        <w:right w:val="none" w:sz="0" w:space="0" w:color="auto"/>
      </w:divBdr>
    </w:div>
    <w:div w:id="933629462">
      <w:bodyDiv w:val="1"/>
      <w:marLeft w:val="0"/>
      <w:marRight w:val="0"/>
      <w:marTop w:val="0"/>
      <w:marBottom w:val="0"/>
      <w:divBdr>
        <w:top w:val="none" w:sz="0" w:space="0" w:color="auto"/>
        <w:left w:val="none" w:sz="0" w:space="0" w:color="auto"/>
        <w:bottom w:val="none" w:sz="0" w:space="0" w:color="auto"/>
        <w:right w:val="none" w:sz="0" w:space="0" w:color="auto"/>
      </w:divBdr>
    </w:div>
    <w:div w:id="988554804">
      <w:bodyDiv w:val="1"/>
      <w:marLeft w:val="0"/>
      <w:marRight w:val="0"/>
      <w:marTop w:val="0"/>
      <w:marBottom w:val="0"/>
      <w:divBdr>
        <w:top w:val="none" w:sz="0" w:space="0" w:color="auto"/>
        <w:left w:val="none" w:sz="0" w:space="0" w:color="auto"/>
        <w:bottom w:val="none" w:sz="0" w:space="0" w:color="auto"/>
        <w:right w:val="none" w:sz="0" w:space="0" w:color="auto"/>
      </w:divBdr>
    </w:div>
    <w:div w:id="1023555837">
      <w:bodyDiv w:val="1"/>
      <w:marLeft w:val="0"/>
      <w:marRight w:val="0"/>
      <w:marTop w:val="0"/>
      <w:marBottom w:val="0"/>
      <w:divBdr>
        <w:top w:val="none" w:sz="0" w:space="0" w:color="auto"/>
        <w:left w:val="none" w:sz="0" w:space="0" w:color="auto"/>
        <w:bottom w:val="none" w:sz="0" w:space="0" w:color="auto"/>
        <w:right w:val="none" w:sz="0" w:space="0" w:color="auto"/>
      </w:divBdr>
    </w:div>
    <w:div w:id="1027369155">
      <w:bodyDiv w:val="1"/>
      <w:marLeft w:val="0"/>
      <w:marRight w:val="0"/>
      <w:marTop w:val="0"/>
      <w:marBottom w:val="0"/>
      <w:divBdr>
        <w:top w:val="none" w:sz="0" w:space="0" w:color="auto"/>
        <w:left w:val="none" w:sz="0" w:space="0" w:color="auto"/>
        <w:bottom w:val="none" w:sz="0" w:space="0" w:color="auto"/>
        <w:right w:val="none" w:sz="0" w:space="0" w:color="auto"/>
      </w:divBdr>
    </w:div>
    <w:div w:id="1031415729">
      <w:bodyDiv w:val="1"/>
      <w:marLeft w:val="0"/>
      <w:marRight w:val="0"/>
      <w:marTop w:val="0"/>
      <w:marBottom w:val="0"/>
      <w:divBdr>
        <w:top w:val="none" w:sz="0" w:space="0" w:color="auto"/>
        <w:left w:val="none" w:sz="0" w:space="0" w:color="auto"/>
        <w:bottom w:val="none" w:sz="0" w:space="0" w:color="auto"/>
        <w:right w:val="none" w:sz="0" w:space="0" w:color="auto"/>
      </w:divBdr>
    </w:div>
    <w:div w:id="1084884562">
      <w:bodyDiv w:val="1"/>
      <w:marLeft w:val="0"/>
      <w:marRight w:val="0"/>
      <w:marTop w:val="0"/>
      <w:marBottom w:val="0"/>
      <w:divBdr>
        <w:top w:val="none" w:sz="0" w:space="0" w:color="auto"/>
        <w:left w:val="none" w:sz="0" w:space="0" w:color="auto"/>
        <w:bottom w:val="none" w:sz="0" w:space="0" w:color="auto"/>
        <w:right w:val="none" w:sz="0" w:space="0" w:color="auto"/>
      </w:divBdr>
    </w:div>
    <w:div w:id="1129320972">
      <w:bodyDiv w:val="1"/>
      <w:marLeft w:val="0"/>
      <w:marRight w:val="0"/>
      <w:marTop w:val="0"/>
      <w:marBottom w:val="0"/>
      <w:divBdr>
        <w:top w:val="none" w:sz="0" w:space="0" w:color="auto"/>
        <w:left w:val="none" w:sz="0" w:space="0" w:color="auto"/>
        <w:bottom w:val="none" w:sz="0" w:space="0" w:color="auto"/>
        <w:right w:val="none" w:sz="0" w:space="0" w:color="auto"/>
      </w:divBdr>
    </w:div>
    <w:div w:id="1211504241">
      <w:bodyDiv w:val="1"/>
      <w:marLeft w:val="0"/>
      <w:marRight w:val="0"/>
      <w:marTop w:val="0"/>
      <w:marBottom w:val="0"/>
      <w:divBdr>
        <w:top w:val="none" w:sz="0" w:space="0" w:color="auto"/>
        <w:left w:val="none" w:sz="0" w:space="0" w:color="auto"/>
        <w:bottom w:val="none" w:sz="0" w:space="0" w:color="auto"/>
        <w:right w:val="none" w:sz="0" w:space="0" w:color="auto"/>
      </w:divBdr>
    </w:div>
    <w:div w:id="1216160211">
      <w:bodyDiv w:val="1"/>
      <w:marLeft w:val="0"/>
      <w:marRight w:val="0"/>
      <w:marTop w:val="0"/>
      <w:marBottom w:val="0"/>
      <w:divBdr>
        <w:top w:val="none" w:sz="0" w:space="0" w:color="auto"/>
        <w:left w:val="none" w:sz="0" w:space="0" w:color="auto"/>
        <w:bottom w:val="none" w:sz="0" w:space="0" w:color="auto"/>
        <w:right w:val="none" w:sz="0" w:space="0" w:color="auto"/>
      </w:divBdr>
    </w:div>
    <w:div w:id="1252006078">
      <w:bodyDiv w:val="1"/>
      <w:marLeft w:val="0"/>
      <w:marRight w:val="0"/>
      <w:marTop w:val="0"/>
      <w:marBottom w:val="0"/>
      <w:divBdr>
        <w:top w:val="none" w:sz="0" w:space="0" w:color="auto"/>
        <w:left w:val="none" w:sz="0" w:space="0" w:color="auto"/>
        <w:bottom w:val="none" w:sz="0" w:space="0" w:color="auto"/>
        <w:right w:val="none" w:sz="0" w:space="0" w:color="auto"/>
      </w:divBdr>
    </w:div>
    <w:div w:id="1299334490">
      <w:bodyDiv w:val="1"/>
      <w:marLeft w:val="0"/>
      <w:marRight w:val="0"/>
      <w:marTop w:val="0"/>
      <w:marBottom w:val="0"/>
      <w:divBdr>
        <w:top w:val="none" w:sz="0" w:space="0" w:color="auto"/>
        <w:left w:val="none" w:sz="0" w:space="0" w:color="auto"/>
        <w:bottom w:val="none" w:sz="0" w:space="0" w:color="auto"/>
        <w:right w:val="none" w:sz="0" w:space="0" w:color="auto"/>
      </w:divBdr>
    </w:div>
    <w:div w:id="1323434105">
      <w:bodyDiv w:val="1"/>
      <w:marLeft w:val="0"/>
      <w:marRight w:val="0"/>
      <w:marTop w:val="0"/>
      <w:marBottom w:val="0"/>
      <w:divBdr>
        <w:top w:val="none" w:sz="0" w:space="0" w:color="auto"/>
        <w:left w:val="none" w:sz="0" w:space="0" w:color="auto"/>
        <w:bottom w:val="none" w:sz="0" w:space="0" w:color="auto"/>
        <w:right w:val="none" w:sz="0" w:space="0" w:color="auto"/>
      </w:divBdr>
    </w:div>
    <w:div w:id="1327392344">
      <w:bodyDiv w:val="1"/>
      <w:marLeft w:val="0"/>
      <w:marRight w:val="0"/>
      <w:marTop w:val="0"/>
      <w:marBottom w:val="0"/>
      <w:divBdr>
        <w:top w:val="none" w:sz="0" w:space="0" w:color="auto"/>
        <w:left w:val="none" w:sz="0" w:space="0" w:color="auto"/>
        <w:bottom w:val="none" w:sz="0" w:space="0" w:color="auto"/>
        <w:right w:val="none" w:sz="0" w:space="0" w:color="auto"/>
      </w:divBdr>
      <w:divsChild>
        <w:div w:id="1499232235">
          <w:marLeft w:val="0"/>
          <w:marRight w:val="0"/>
          <w:marTop w:val="0"/>
          <w:marBottom w:val="0"/>
          <w:divBdr>
            <w:top w:val="none" w:sz="0" w:space="0" w:color="auto"/>
            <w:left w:val="none" w:sz="0" w:space="0" w:color="auto"/>
            <w:bottom w:val="none" w:sz="0" w:space="0" w:color="auto"/>
            <w:right w:val="none" w:sz="0" w:space="0" w:color="auto"/>
          </w:divBdr>
        </w:div>
        <w:div w:id="398526715">
          <w:marLeft w:val="0"/>
          <w:marRight w:val="0"/>
          <w:marTop w:val="0"/>
          <w:marBottom w:val="0"/>
          <w:divBdr>
            <w:top w:val="none" w:sz="0" w:space="0" w:color="auto"/>
            <w:left w:val="none" w:sz="0" w:space="0" w:color="auto"/>
            <w:bottom w:val="none" w:sz="0" w:space="0" w:color="auto"/>
            <w:right w:val="none" w:sz="0" w:space="0" w:color="auto"/>
          </w:divBdr>
        </w:div>
        <w:div w:id="128403870">
          <w:marLeft w:val="0"/>
          <w:marRight w:val="0"/>
          <w:marTop w:val="0"/>
          <w:marBottom w:val="0"/>
          <w:divBdr>
            <w:top w:val="none" w:sz="0" w:space="0" w:color="auto"/>
            <w:left w:val="none" w:sz="0" w:space="0" w:color="auto"/>
            <w:bottom w:val="none" w:sz="0" w:space="0" w:color="auto"/>
            <w:right w:val="none" w:sz="0" w:space="0" w:color="auto"/>
          </w:divBdr>
        </w:div>
        <w:div w:id="428235731">
          <w:marLeft w:val="0"/>
          <w:marRight w:val="0"/>
          <w:marTop w:val="0"/>
          <w:marBottom w:val="0"/>
          <w:divBdr>
            <w:top w:val="none" w:sz="0" w:space="0" w:color="auto"/>
            <w:left w:val="none" w:sz="0" w:space="0" w:color="auto"/>
            <w:bottom w:val="none" w:sz="0" w:space="0" w:color="auto"/>
            <w:right w:val="none" w:sz="0" w:space="0" w:color="auto"/>
          </w:divBdr>
        </w:div>
        <w:div w:id="83040686">
          <w:marLeft w:val="0"/>
          <w:marRight w:val="0"/>
          <w:marTop w:val="0"/>
          <w:marBottom w:val="0"/>
          <w:divBdr>
            <w:top w:val="none" w:sz="0" w:space="0" w:color="auto"/>
            <w:left w:val="none" w:sz="0" w:space="0" w:color="auto"/>
            <w:bottom w:val="none" w:sz="0" w:space="0" w:color="auto"/>
            <w:right w:val="none" w:sz="0" w:space="0" w:color="auto"/>
          </w:divBdr>
          <w:divsChild>
            <w:div w:id="1744066366">
              <w:marLeft w:val="0"/>
              <w:marRight w:val="0"/>
              <w:marTop w:val="0"/>
              <w:marBottom w:val="0"/>
              <w:divBdr>
                <w:top w:val="none" w:sz="0" w:space="0" w:color="auto"/>
                <w:left w:val="none" w:sz="0" w:space="0" w:color="auto"/>
                <w:bottom w:val="none" w:sz="0" w:space="0" w:color="auto"/>
                <w:right w:val="none" w:sz="0" w:space="0" w:color="auto"/>
              </w:divBdr>
              <w:divsChild>
                <w:div w:id="95293414">
                  <w:marLeft w:val="0"/>
                  <w:marRight w:val="0"/>
                  <w:marTop w:val="0"/>
                  <w:marBottom w:val="0"/>
                  <w:divBdr>
                    <w:top w:val="none" w:sz="0" w:space="0" w:color="auto"/>
                    <w:left w:val="none" w:sz="0" w:space="0" w:color="auto"/>
                    <w:bottom w:val="none" w:sz="0" w:space="0" w:color="auto"/>
                    <w:right w:val="none" w:sz="0" w:space="0" w:color="auto"/>
                  </w:divBdr>
                  <w:divsChild>
                    <w:div w:id="213153674">
                      <w:marLeft w:val="0"/>
                      <w:marRight w:val="0"/>
                      <w:marTop w:val="0"/>
                      <w:marBottom w:val="0"/>
                      <w:divBdr>
                        <w:top w:val="none" w:sz="0" w:space="0" w:color="auto"/>
                        <w:left w:val="none" w:sz="0" w:space="0" w:color="auto"/>
                        <w:bottom w:val="none" w:sz="0" w:space="0" w:color="auto"/>
                        <w:right w:val="none" w:sz="0" w:space="0" w:color="auto"/>
                      </w:divBdr>
                    </w:div>
                    <w:div w:id="187718262">
                      <w:marLeft w:val="0"/>
                      <w:marRight w:val="0"/>
                      <w:marTop w:val="0"/>
                      <w:marBottom w:val="0"/>
                      <w:divBdr>
                        <w:top w:val="none" w:sz="0" w:space="0" w:color="auto"/>
                        <w:left w:val="none" w:sz="0" w:space="0" w:color="auto"/>
                        <w:bottom w:val="none" w:sz="0" w:space="0" w:color="auto"/>
                        <w:right w:val="none" w:sz="0" w:space="0" w:color="auto"/>
                      </w:divBdr>
                      <w:divsChild>
                        <w:div w:id="1104113365">
                          <w:marLeft w:val="0"/>
                          <w:marRight w:val="0"/>
                          <w:marTop w:val="0"/>
                          <w:marBottom w:val="0"/>
                          <w:divBdr>
                            <w:top w:val="none" w:sz="0" w:space="0" w:color="auto"/>
                            <w:left w:val="none" w:sz="0" w:space="0" w:color="auto"/>
                            <w:bottom w:val="none" w:sz="0" w:space="0" w:color="auto"/>
                            <w:right w:val="none" w:sz="0" w:space="0" w:color="auto"/>
                          </w:divBdr>
                          <w:divsChild>
                            <w:div w:id="595094978">
                              <w:marLeft w:val="0"/>
                              <w:marRight w:val="0"/>
                              <w:marTop w:val="0"/>
                              <w:marBottom w:val="0"/>
                              <w:divBdr>
                                <w:top w:val="none" w:sz="0" w:space="0" w:color="auto"/>
                                <w:left w:val="none" w:sz="0" w:space="0" w:color="auto"/>
                                <w:bottom w:val="none" w:sz="0" w:space="0" w:color="auto"/>
                                <w:right w:val="none" w:sz="0" w:space="0" w:color="auto"/>
                              </w:divBdr>
                              <w:divsChild>
                                <w:div w:id="2093892393">
                                  <w:marLeft w:val="0"/>
                                  <w:marRight w:val="0"/>
                                  <w:marTop w:val="0"/>
                                  <w:marBottom w:val="0"/>
                                  <w:divBdr>
                                    <w:top w:val="none" w:sz="0" w:space="0" w:color="auto"/>
                                    <w:left w:val="none" w:sz="0" w:space="0" w:color="auto"/>
                                    <w:bottom w:val="none" w:sz="0" w:space="0" w:color="auto"/>
                                    <w:right w:val="none" w:sz="0" w:space="0" w:color="auto"/>
                                  </w:divBdr>
                                  <w:divsChild>
                                    <w:div w:id="459886778">
                                      <w:marLeft w:val="0"/>
                                      <w:marRight w:val="0"/>
                                      <w:marTop w:val="0"/>
                                      <w:marBottom w:val="0"/>
                                      <w:divBdr>
                                        <w:top w:val="none" w:sz="0" w:space="0" w:color="auto"/>
                                        <w:left w:val="none" w:sz="0" w:space="0" w:color="auto"/>
                                        <w:bottom w:val="none" w:sz="0" w:space="0" w:color="auto"/>
                                        <w:right w:val="none" w:sz="0" w:space="0" w:color="auto"/>
                                      </w:divBdr>
                                      <w:divsChild>
                                        <w:div w:id="490025280">
                                          <w:marLeft w:val="0"/>
                                          <w:marRight w:val="0"/>
                                          <w:marTop w:val="0"/>
                                          <w:marBottom w:val="0"/>
                                          <w:divBdr>
                                            <w:top w:val="none" w:sz="0" w:space="0" w:color="auto"/>
                                            <w:left w:val="none" w:sz="0" w:space="0" w:color="auto"/>
                                            <w:bottom w:val="none" w:sz="0" w:space="0" w:color="auto"/>
                                            <w:right w:val="none" w:sz="0" w:space="0" w:color="auto"/>
                                          </w:divBdr>
                                        </w:div>
                                        <w:div w:id="71856364">
                                          <w:marLeft w:val="0"/>
                                          <w:marRight w:val="0"/>
                                          <w:marTop w:val="0"/>
                                          <w:marBottom w:val="0"/>
                                          <w:divBdr>
                                            <w:top w:val="none" w:sz="0" w:space="0" w:color="auto"/>
                                            <w:left w:val="none" w:sz="0" w:space="0" w:color="auto"/>
                                            <w:bottom w:val="none" w:sz="0" w:space="0" w:color="auto"/>
                                            <w:right w:val="none" w:sz="0" w:space="0" w:color="auto"/>
                                          </w:divBdr>
                                        </w:div>
                                        <w:div w:id="1023286076">
                                          <w:marLeft w:val="0"/>
                                          <w:marRight w:val="0"/>
                                          <w:marTop w:val="0"/>
                                          <w:marBottom w:val="0"/>
                                          <w:divBdr>
                                            <w:top w:val="none" w:sz="0" w:space="0" w:color="auto"/>
                                            <w:left w:val="none" w:sz="0" w:space="0" w:color="auto"/>
                                            <w:bottom w:val="none" w:sz="0" w:space="0" w:color="auto"/>
                                            <w:right w:val="none" w:sz="0" w:space="0" w:color="auto"/>
                                          </w:divBdr>
                                        </w:div>
                                        <w:div w:id="161251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6279748">
          <w:marLeft w:val="0"/>
          <w:marRight w:val="0"/>
          <w:marTop w:val="0"/>
          <w:marBottom w:val="0"/>
          <w:divBdr>
            <w:top w:val="none" w:sz="0" w:space="0" w:color="auto"/>
            <w:left w:val="none" w:sz="0" w:space="0" w:color="auto"/>
            <w:bottom w:val="none" w:sz="0" w:space="0" w:color="auto"/>
            <w:right w:val="none" w:sz="0" w:space="0" w:color="auto"/>
          </w:divBdr>
        </w:div>
        <w:div w:id="1811438424">
          <w:marLeft w:val="0"/>
          <w:marRight w:val="0"/>
          <w:marTop w:val="0"/>
          <w:marBottom w:val="0"/>
          <w:divBdr>
            <w:top w:val="none" w:sz="0" w:space="0" w:color="auto"/>
            <w:left w:val="none" w:sz="0" w:space="0" w:color="auto"/>
            <w:bottom w:val="none" w:sz="0" w:space="0" w:color="auto"/>
            <w:right w:val="none" w:sz="0" w:space="0" w:color="auto"/>
          </w:divBdr>
        </w:div>
        <w:div w:id="1408722536">
          <w:marLeft w:val="0"/>
          <w:marRight w:val="0"/>
          <w:marTop w:val="0"/>
          <w:marBottom w:val="0"/>
          <w:divBdr>
            <w:top w:val="none" w:sz="0" w:space="0" w:color="auto"/>
            <w:left w:val="none" w:sz="0" w:space="0" w:color="auto"/>
            <w:bottom w:val="none" w:sz="0" w:space="0" w:color="auto"/>
            <w:right w:val="none" w:sz="0" w:space="0" w:color="auto"/>
          </w:divBdr>
        </w:div>
      </w:divsChild>
    </w:div>
    <w:div w:id="1459713849">
      <w:bodyDiv w:val="1"/>
      <w:marLeft w:val="0"/>
      <w:marRight w:val="0"/>
      <w:marTop w:val="0"/>
      <w:marBottom w:val="0"/>
      <w:divBdr>
        <w:top w:val="none" w:sz="0" w:space="0" w:color="auto"/>
        <w:left w:val="none" w:sz="0" w:space="0" w:color="auto"/>
        <w:bottom w:val="none" w:sz="0" w:space="0" w:color="auto"/>
        <w:right w:val="none" w:sz="0" w:space="0" w:color="auto"/>
      </w:divBdr>
      <w:divsChild>
        <w:div w:id="733284124">
          <w:marLeft w:val="0"/>
          <w:marRight w:val="0"/>
          <w:marTop w:val="0"/>
          <w:marBottom w:val="0"/>
          <w:divBdr>
            <w:top w:val="none" w:sz="0" w:space="0" w:color="auto"/>
            <w:left w:val="none" w:sz="0" w:space="0" w:color="auto"/>
            <w:bottom w:val="none" w:sz="0" w:space="0" w:color="auto"/>
            <w:right w:val="none" w:sz="0" w:space="0" w:color="auto"/>
          </w:divBdr>
        </w:div>
        <w:div w:id="926227113">
          <w:marLeft w:val="0"/>
          <w:marRight w:val="0"/>
          <w:marTop w:val="0"/>
          <w:marBottom w:val="0"/>
          <w:divBdr>
            <w:top w:val="none" w:sz="0" w:space="0" w:color="auto"/>
            <w:left w:val="none" w:sz="0" w:space="0" w:color="auto"/>
            <w:bottom w:val="none" w:sz="0" w:space="0" w:color="auto"/>
            <w:right w:val="none" w:sz="0" w:space="0" w:color="auto"/>
          </w:divBdr>
        </w:div>
        <w:div w:id="1604805062">
          <w:marLeft w:val="0"/>
          <w:marRight w:val="0"/>
          <w:marTop w:val="0"/>
          <w:marBottom w:val="0"/>
          <w:divBdr>
            <w:top w:val="none" w:sz="0" w:space="0" w:color="auto"/>
            <w:left w:val="none" w:sz="0" w:space="0" w:color="auto"/>
            <w:bottom w:val="none" w:sz="0" w:space="0" w:color="auto"/>
            <w:right w:val="none" w:sz="0" w:space="0" w:color="auto"/>
          </w:divBdr>
        </w:div>
        <w:div w:id="2098397939">
          <w:marLeft w:val="0"/>
          <w:marRight w:val="0"/>
          <w:marTop w:val="0"/>
          <w:marBottom w:val="0"/>
          <w:divBdr>
            <w:top w:val="none" w:sz="0" w:space="0" w:color="auto"/>
            <w:left w:val="none" w:sz="0" w:space="0" w:color="auto"/>
            <w:bottom w:val="none" w:sz="0" w:space="0" w:color="auto"/>
            <w:right w:val="none" w:sz="0" w:space="0" w:color="auto"/>
          </w:divBdr>
        </w:div>
        <w:div w:id="1004016718">
          <w:marLeft w:val="0"/>
          <w:marRight w:val="0"/>
          <w:marTop w:val="0"/>
          <w:marBottom w:val="0"/>
          <w:divBdr>
            <w:top w:val="none" w:sz="0" w:space="0" w:color="auto"/>
            <w:left w:val="none" w:sz="0" w:space="0" w:color="auto"/>
            <w:bottom w:val="none" w:sz="0" w:space="0" w:color="auto"/>
            <w:right w:val="none" w:sz="0" w:space="0" w:color="auto"/>
          </w:divBdr>
          <w:divsChild>
            <w:div w:id="1632444149">
              <w:marLeft w:val="0"/>
              <w:marRight w:val="0"/>
              <w:marTop w:val="0"/>
              <w:marBottom w:val="0"/>
              <w:divBdr>
                <w:top w:val="none" w:sz="0" w:space="0" w:color="auto"/>
                <w:left w:val="none" w:sz="0" w:space="0" w:color="auto"/>
                <w:bottom w:val="none" w:sz="0" w:space="0" w:color="auto"/>
                <w:right w:val="none" w:sz="0" w:space="0" w:color="auto"/>
              </w:divBdr>
              <w:divsChild>
                <w:div w:id="1769158028">
                  <w:marLeft w:val="0"/>
                  <w:marRight w:val="0"/>
                  <w:marTop w:val="0"/>
                  <w:marBottom w:val="0"/>
                  <w:divBdr>
                    <w:top w:val="none" w:sz="0" w:space="0" w:color="auto"/>
                    <w:left w:val="none" w:sz="0" w:space="0" w:color="auto"/>
                    <w:bottom w:val="none" w:sz="0" w:space="0" w:color="auto"/>
                    <w:right w:val="none" w:sz="0" w:space="0" w:color="auto"/>
                  </w:divBdr>
                  <w:divsChild>
                    <w:div w:id="1258633198">
                      <w:marLeft w:val="0"/>
                      <w:marRight w:val="0"/>
                      <w:marTop w:val="0"/>
                      <w:marBottom w:val="0"/>
                      <w:divBdr>
                        <w:top w:val="none" w:sz="0" w:space="0" w:color="auto"/>
                        <w:left w:val="none" w:sz="0" w:space="0" w:color="auto"/>
                        <w:bottom w:val="none" w:sz="0" w:space="0" w:color="auto"/>
                        <w:right w:val="none" w:sz="0" w:space="0" w:color="auto"/>
                      </w:divBdr>
                    </w:div>
                    <w:div w:id="1657687955">
                      <w:marLeft w:val="0"/>
                      <w:marRight w:val="0"/>
                      <w:marTop w:val="0"/>
                      <w:marBottom w:val="0"/>
                      <w:divBdr>
                        <w:top w:val="none" w:sz="0" w:space="0" w:color="auto"/>
                        <w:left w:val="none" w:sz="0" w:space="0" w:color="auto"/>
                        <w:bottom w:val="none" w:sz="0" w:space="0" w:color="auto"/>
                        <w:right w:val="none" w:sz="0" w:space="0" w:color="auto"/>
                      </w:divBdr>
                      <w:divsChild>
                        <w:div w:id="684097514">
                          <w:marLeft w:val="0"/>
                          <w:marRight w:val="0"/>
                          <w:marTop w:val="0"/>
                          <w:marBottom w:val="0"/>
                          <w:divBdr>
                            <w:top w:val="none" w:sz="0" w:space="0" w:color="auto"/>
                            <w:left w:val="none" w:sz="0" w:space="0" w:color="auto"/>
                            <w:bottom w:val="none" w:sz="0" w:space="0" w:color="auto"/>
                            <w:right w:val="none" w:sz="0" w:space="0" w:color="auto"/>
                          </w:divBdr>
                          <w:divsChild>
                            <w:div w:id="361898898">
                              <w:marLeft w:val="0"/>
                              <w:marRight w:val="0"/>
                              <w:marTop w:val="0"/>
                              <w:marBottom w:val="0"/>
                              <w:divBdr>
                                <w:top w:val="none" w:sz="0" w:space="0" w:color="auto"/>
                                <w:left w:val="none" w:sz="0" w:space="0" w:color="auto"/>
                                <w:bottom w:val="none" w:sz="0" w:space="0" w:color="auto"/>
                                <w:right w:val="none" w:sz="0" w:space="0" w:color="auto"/>
                              </w:divBdr>
                              <w:divsChild>
                                <w:div w:id="2014071140">
                                  <w:marLeft w:val="0"/>
                                  <w:marRight w:val="0"/>
                                  <w:marTop w:val="0"/>
                                  <w:marBottom w:val="0"/>
                                  <w:divBdr>
                                    <w:top w:val="none" w:sz="0" w:space="0" w:color="auto"/>
                                    <w:left w:val="none" w:sz="0" w:space="0" w:color="auto"/>
                                    <w:bottom w:val="none" w:sz="0" w:space="0" w:color="auto"/>
                                    <w:right w:val="none" w:sz="0" w:space="0" w:color="auto"/>
                                  </w:divBdr>
                                  <w:divsChild>
                                    <w:div w:id="1516580974">
                                      <w:marLeft w:val="0"/>
                                      <w:marRight w:val="0"/>
                                      <w:marTop w:val="0"/>
                                      <w:marBottom w:val="0"/>
                                      <w:divBdr>
                                        <w:top w:val="none" w:sz="0" w:space="0" w:color="auto"/>
                                        <w:left w:val="none" w:sz="0" w:space="0" w:color="auto"/>
                                        <w:bottom w:val="none" w:sz="0" w:space="0" w:color="auto"/>
                                        <w:right w:val="none" w:sz="0" w:space="0" w:color="auto"/>
                                      </w:divBdr>
                                      <w:divsChild>
                                        <w:div w:id="757021166">
                                          <w:marLeft w:val="0"/>
                                          <w:marRight w:val="0"/>
                                          <w:marTop w:val="0"/>
                                          <w:marBottom w:val="0"/>
                                          <w:divBdr>
                                            <w:top w:val="none" w:sz="0" w:space="0" w:color="auto"/>
                                            <w:left w:val="none" w:sz="0" w:space="0" w:color="auto"/>
                                            <w:bottom w:val="none" w:sz="0" w:space="0" w:color="auto"/>
                                            <w:right w:val="none" w:sz="0" w:space="0" w:color="auto"/>
                                          </w:divBdr>
                                        </w:div>
                                        <w:div w:id="1885558283">
                                          <w:marLeft w:val="0"/>
                                          <w:marRight w:val="0"/>
                                          <w:marTop w:val="0"/>
                                          <w:marBottom w:val="0"/>
                                          <w:divBdr>
                                            <w:top w:val="none" w:sz="0" w:space="0" w:color="auto"/>
                                            <w:left w:val="none" w:sz="0" w:space="0" w:color="auto"/>
                                            <w:bottom w:val="none" w:sz="0" w:space="0" w:color="auto"/>
                                            <w:right w:val="none" w:sz="0" w:space="0" w:color="auto"/>
                                          </w:divBdr>
                                        </w:div>
                                        <w:div w:id="310253857">
                                          <w:marLeft w:val="0"/>
                                          <w:marRight w:val="0"/>
                                          <w:marTop w:val="0"/>
                                          <w:marBottom w:val="0"/>
                                          <w:divBdr>
                                            <w:top w:val="none" w:sz="0" w:space="0" w:color="auto"/>
                                            <w:left w:val="none" w:sz="0" w:space="0" w:color="auto"/>
                                            <w:bottom w:val="none" w:sz="0" w:space="0" w:color="auto"/>
                                            <w:right w:val="none" w:sz="0" w:space="0" w:color="auto"/>
                                          </w:divBdr>
                                        </w:div>
                                        <w:div w:id="43247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17560826">
          <w:marLeft w:val="0"/>
          <w:marRight w:val="0"/>
          <w:marTop w:val="0"/>
          <w:marBottom w:val="0"/>
          <w:divBdr>
            <w:top w:val="none" w:sz="0" w:space="0" w:color="auto"/>
            <w:left w:val="none" w:sz="0" w:space="0" w:color="auto"/>
            <w:bottom w:val="none" w:sz="0" w:space="0" w:color="auto"/>
            <w:right w:val="none" w:sz="0" w:space="0" w:color="auto"/>
          </w:divBdr>
        </w:div>
        <w:div w:id="1301181551">
          <w:marLeft w:val="0"/>
          <w:marRight w:val="0"/>
          <w:marTop w:val="0"/>
          <w:marBottom w:val="0"/>
          <w:divBdr>
            <w:top w:val="none" w:sz="0" w:space="0" w:color="auto"/>
            <w:left w:val="none" w:sz="0" w:space="0" w:color="auto"/>
            <w:bottom w:val="none" w:sz="0" w:space="0" w:color="auto"/>
            <w:right w:val="none" w:sz="0" w:space="0" w:color="auto"/>
          </w:divBdr>
        </w:div>
        <w:div w:id="11731173">
          <w:marLeft w:val="0"/>
          <w:marRight w:val="0"/>
          <w:marTop w:val="0"/>
          <w:marBottom w:val="0"/>
          <w:divBdr>
            <w:top w:val="none" w:sz="0" w:space="0" w:color="auto"/>
            <w:left w:val="none" w:sz="0" w:space="0" w:color="auto"/>
            <w:bottom w:val="none" w:sz="0" w:space="0" w:color="auto"/>
            <w:right w:val="none" w:sz="0" w:space="0" w:color="auto"/>
          </w:divBdr>
        </w:div>
      </w:divsChild>
    </w:div>
    <w:div w:id="1485198808">
      <w:bodyDiv w:val="1"/>
      <w:marLeft w:val="0"/>
      <w:marRight w:val="0"/>
      <w:marTop w:val="0"/>
      <w:marBottom w:val="0"/>
      <w:divBdr>
        <w:top w:val="none" w:sz="0" w:space="0" w:color="auto"/>
        <w:left w:val="none" w:sz="0" w:space="0" w:color="auto"/>
        <w:bottom w:val="none" w:sz="0" w:space="0" w:color="auto"/>
        <w:right w:val="none" w:sz="0" w:space="0" w:color="auto"/>
      </w:divBdr>
    </w:div>
    <w:div w:id="1528565115">
      <w:bodyDiv w:val="1"/>
      <w:marLeft w:val="0"/>
      <w:marRight w:val="0"/>
      <w:marTop w:val="0"/>
      <w:marBottom w:val="0"/>
      <w:divBdr>
        <w:top w:val="none" w:sz="0" w:space="0" w:color="auto"/>
        <w:left w:val="none" w:sz="0" w:space="0" w:color="auto"/>
        <w:bottom w:val="none" w:sz="0" w:space="0" w:color="auto"/>
        <w:right w:val="none" w:sz="0" w:space="0" w:color="auto"/>
      </w:divBdr>
    </w:div>
    <w:div w:id="1531643954">
      <w:bodyDiv w:val="1"/>
      <w:marLeft w:val="0"/>
      <w:marRight w:val="0"/>
      <w:marTop w:val="0"/>
      <w:marBottom w:val="0"/>
      <w:divBdr>
        <w:top w:val="none" w:sz="0" w:space="0" w:color="auto"/>
        <w:left w:val="none" w:sz="0" w:space="0" w:color="auto"/>
        <w:bottom w:val="none" w:sz="0" w:space="0" w:color="auto"/>
        <w:right w:val="none" w:sz="0" w:space="0" w:color="auto"/>
      </w:divBdr>
      <w:divsChild>
        <w:div w:id="459112285">
          <w:marLeft w:val="0"/>
          <w:marRight w:val="0"/>
          <w:marTop w:val="0"/>
          <w:marBottom w:val="0"/>
          <w:divBdr>
            <w:top w:val="none" w:sz="0" w:space="0" w:color="auto"/>
            <w:left w:val="none" w:sz="0" w:space="0" w:color="auto"/>
            <w:bottom w:val="none" w:sz="0" w:space="0" w:color="auto"/>
            <w:right w:val="none" w:sz="0" w:space="0" w:color="auto"/>
          </w:divBdr>
        </w:div>
        <w:div w:id="1122573703">
          <w:marLeft w:val="0"/>
          <w:marRight w:val="0"/>
          <w:marTop w:val="0"/>
          <w:marBottom w:val="0"/>
          <w:divBdr>
            <w:top w:val="none" w:sz="0" w:space="0" w:color="auto"/>
            <w:left w:val="none" w:sz="0" w:space="0" w:color="auto"/>
            <w:bottom w:val="none" w:sz="0" w:space="0" w:color="auto"/>
            <w:right w:val="none" w:sz="0" w:space="0" w:color="auto"/>
          </w:divBdr>
        </w:div>
      </w:divsChild>
    </w:div>
    <w:div w:id="1532650327">
      <w:bodyDiv w:val="1"/>
      <w:marLeft w:val="0"/>
      <w:marRight w:val="0"/>
      <w:marTop w:val="0"/>
      <w:marBottom w:val="0"/>
      <w:divBdr>
        <w:top w:val="none" w:sz="0" w:space="0" w:color="auto"/>
        <w:left w:val="none" w:sz="0" w:space="0" w:color="auto"/>
        <w:bottom w:val="none" w:sz="0" w:space="0" w:color="auto"/>
        <w:right w:val="none" w:sz="0" w:space="0" w:color="auto"/>
      </w:divBdr>
    </w:div>
    <w:div w:id="1647665981">
      <w:bodyDiv w:val="1"/>
      <w:marLeft w:val="0"/>
      <w:marRight w:val="0"/>
      <w:marTop w:val="0"/>
      <w:marBottom w:val="0"/>
      <w:divBdr>
        <w:top w:val="none" w:sz="0" w:space="0" w:color="auto"/>
        <w:left w:val="none" w:sz="0" w:space="0" w:color="auto"/>
        <w:bottom w:val="none" w:sz="0" w:space="0" w:color="auto"/>
        <w:right w:val="none" w:sz="0" w:space="0" w:color="auto"/>
      </w:divBdr>
    </w:div>
    <w:div w:id="1670936491">
      <w:bodyDiv w:val="1"/>
      <w:marLeft w:val="0"/>
      <w:marRight w:val="0"/>
      <w:marTop w:val="0"/>
      <w:marBottom w:val="0"/>
      <w:divBdr>
        <w:top w:val="none" w:sz="0" w:space="0" w:color="auto"/>
        <w:left w:val="none" w:sz="0" w:space="0" w:color="auto"/>
        <w:bottom w:val="none" w:sz="0" w:space="0" w:color="auto"/>
        <w:right w:val="none" w:sz="0" w:space="0" w:color="auto"/>
      </w:divBdr>
    </w:div>
    <w:div w:id="1675912086">
      <w:bodyDiv w:val="1"/>
      <w:marLeft w:val="0"/>
      <w:marRight w:val="0"/>
      <w:marTop w:val="0"/>
      <w:marBottom w:val="0"/>
      <w:divBdr>
        <w:top w:val="none" w:sz="0" w:space="0" w:color="auto"/>
        <w:left w:val="none" w:sz="0" w:space="0" w:color="auto"/>
        <w:bottom w:val="none" w:sz="0" w:space="0" w:color="auto"/>
        <w:right w:val="none" w:sz="0" w:space="0" w:color="auto"/>
      </w:divBdr>
    </w:div>
    <w:div w:id="1747453559">
      <w:bodyDiv w:val="1"/>
      <w:marLeft w:val="0"/>
      <w:marRight w:val="0"/>
      <w:marTop w:val="0"/>
      <w:marBottom w:val="0"/>
      <w:divBdr>
        <w:top w:val="none" w:sz="0" w:space="0" w:color="auto"/>
        <w:left w:val="none" w:sz="0" w:space="0" w:color="auto"/>
        <w:bottom w:val="none" w:sz="0" w:space="0" w:color="auto"/>
        <w:right w:val="none" w:sz="0" w:space="0" w:color="auto"/>
      </w:divBdr>
    </w:div>
    <w:div w:id="1778283953">
      <w:bodyDiv w:val="1"/>
      <w:marLeft w:val="0"/>
      <w:marRight w:val="0"/>
      <w:marTop w:val="0"/>
      <w:marBottom w:val="0"/>
      <w:divBdr>
        <w:top w:val="none" w:sz="0" w:space="0" w:color="auto"/>
        <w:left w:val="none" w:sz="0" w:space="0" w:color="auto"/>
        <w:bottom w:val="none" w:sz="0" w:space="0" w:color="auto"/>
        <w:right w:val="none" w:sz="0" w:space="0" w:color="auto"/>
      </w:divBdr>
    </w:div>
    <w:div w:id="1821725638">
      <w:bodyDiv w:val="1"/>
      <w:marLeft w:val="0"/>
      <w:marRight w:val="0"/>
      <w:marTop w:val="0"/>
      <w:marBottom w:val="0"/>
      <w:divBdr>
        <w:top w:val="none" w:sz="0" w:space="0" w:color="auto"/>
        <w:left w:val="none" w:sz="0" w:space="0" w:color="auto"/>
        <w:bottom w:val="none" w:sz="0" w:space="0" w:color="auto"/>
        <w:right w:val="none" w:sz="0" w:space="0" w:color="auto"/>
      </w:divBdr>
    </w:div>
    <w:div w:id="1894148978">
      <w:bodyDiv w:val="1"/>
      <w:marLeft w:val="0"/>
      <w:marRight w:val="0"/>
      <w:marTop w:val="0"/>
      <w:marBottom w:val="0"/>
      <w:divBdr>
        <w:top w:val="none" w:sz="0" w:space="0" w:color="auto"/>
        <w:left w:val="none" w:sz="0" w:space="0" w:color="auto"/>
        <w:bottom w:val="none" w:sz="0" w:space="0" w:color="auto"/>
        <w:right w:val="none" w:sz="0" w:space="0" w:color="auto"/>
      </w:divBdr>
    </w:div>
    <w:div w:id="1959944837">
      <w:bodyDiv w:val="1"/>
      <w:marLeft w:val="0"/>
      <w:marRight w:val="0"/>
      <w:marTop w:val="0"/>
      <w:marBottom w:val="0"/>
      <w:divBdr>
        <w:top w:val="none" w:sz="0" w:space="0" w:color="auto"/>
        <w:left w:val="none" w:sz="0" w:space="0" w:color="auto"/>
        <w:bottom w:val="none" w:sz="0" w:space="0" w:color="auto"/>
        <w:right w:val="none" w:sz="0" w:space="0" w:color="auto"/>
      </w:divBdr>
    </w:div>
    <w:div w:id="2003506618">
      <w:bodyDiv w:val="1"/>
      <w:marLeft w:val="0"/>
      <w:marRight w:val="0"/>
      <w:marTop w:val="0"/>
      <w:marBottom w:val="0"/>
      <w:divBdr>
        <w:top w:val="none" w:sz="0" w:space="0" w:color="auto"/>
        <w:left w:val="none" w:sz="0" w:space="0" w:color="auto"/>
        <w:bottom w:val="none" w:sz="0" w:space="0" w:color="auto"/>
        <w:right w:val="none" w:sz="0" w:space="0" w:color="auto"/>
      </w:divBdr>
    </w:div>
    <w:div w:id="2058817508">
      <w:bodyDiv w:val="1"/>
      <w:marLeft w:val="0"/>
      <w:marRight w:val="0"/>
      <w:marTop w:val="0"/>
      <w:marBottom w:val="0"/>
      <w:divBdr>
        <w:top w:val="none" w:sz="0" w:space="0" w:color="auto"/>
        <w:left w:val="none" w:sz="0" w:space="0" w:color="auto"/>
        <w:bottom w:val="none" w:sz="0" w:space="0" w:color="auto"/>
        <w:right w:val="none" w:sz="0" w:space="0" w:color="auto"/>
      </w:divBdr>
    </w:div>
    <w:div w:id="2071993832">
      <w:bodyDiv w:val="1"/>
      <w:marLeft w:val="0"/>
      <w:marRight w:val="0"/>
      <w:marTop w:val="0"/>
      <w:marBottom w:val="0"/>
      <w:divBdr>
        <w:top w:val="none" w:sz="0" w:space="0" w:color="auto"/>
        <w:left w:val="none" w:sz="0" w:space="0" w:color="auto"/>
        <w:bottom w:val="none" w:sz="0" w:space="0" w:color="auto"/>
        <w:right w:val="none" w:sz="0" w:space="0" w:color="auto"/>
      </w:divBdr>
    </w:div>
    <w:div w:id="2088962489">
      <w:bodyDiv w:val="1"/>
      <w:marLeft w:val="0"/>
      <w:marRight w:val="0"/>
      <w:marTop w:val="0"/>
      <w:marBottom w:val="0"/>
      <w:divBdr>
        <w:top w:val="none" w:sz="0" w:space="0" w:color="auto"/>
        <w:left w:val="none" w:sz="0" w:space="0" w:color="auto"/>
        <w:bottom w:val="none" w:sz="0" w:space="0" w:color="auto"/>
        <w:right w:val="none" w:sz="0" w:space="0" w:color="auto"/>
      </w:divBdr>
    </w:div>
    <w:div w:id="21438417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8ec09f38-d268-467d-b832-e3b7875adb57"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zamowienia.gov.pl/" TargetMode="Externa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am@5wszk.com.pl" TargetMode="External"/><Relationship Id="rId5" Type="http://schemas.openxmlformats.org/officeDocument/2006/relationships/footnotes" Target="footnotes.xml"/><Relationship Id="rId15" Type="http://schemas.openxmlformats.org/officeDocument/2006/relationships/hyperlink" Target="mailto:rodo@5wszk.com.pl" TargetMode="External"/><Relationship Id="rId10" Type="http://schemas.openxmlformats.org/officeDocument/2006/relationships/hyperlink" Target="https://ezamowienia.gov.pl"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mailto:zam@5wszk.com.pl" TargetMode="External"/><Relationship Id="rId14"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32</Pages>
  <Words>13271</Words>
  <Characters>79629</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Zatwierdzam data</vt:lpstr>
    </vt:vector>
  </TitlesOfParts>
  <Company/>
  <LinksUpToDate>false</LinksUpToDate>
  <CharactersWithSpaces>92715</CharactersWithSpaces>
  <SharedDoc>false</SharedDoc>
  <HLinks>
    <vt:vector size="168" baseType="variant">
      <vt:variant>
        <vt:i4>589905</vt:i4>
      </vt:variant>
      <vt:variant>
        <vt:i4>81</vt:i4>
      </vt:variant>
      <vt:variant>
        <vt:i4>0</vt:i4>
      </vt:variant>
      <vt:variant>
        <vt:i4>5</vt:i4>
      </vt:variant>
      <vt:variant>
        <vt:lpwstr>https://sip.lex.pl/</vt:lpwstr>
      </vt:variant>
      <vt:variant>
        <vt:lpwstr>/document/68410867?cm=DOCUMENT</vt:lpwstr>
      </vt:variant>
      <vt:variant>
        <vt:i4>393306</vt:i4>
      </vt:variant>
      <vt:variant>
        <vt:i4>78</vt:i4>
      </vt:variant>
      <vt:variant>
        <vt:i4>0</vt:i4>
      </vt:variant>
      <vt:variant>
        <vt:i4>5</vt:i4>
      </vt:variant>
      <vt:variant>
        <vt:lpwstr>https://sip.lex.pl/</vt:lpwstr>
      </vt:variant>
      <vt:variant>
        <vt:lpwstr>/document/67607987?cm=DOCUMENT</vt:lpwstr>
      </vt:variant>
      <vt:variant>
        <vt:i4>2097250</vt:i4>
      </vt:variant>
      <vt:variant>
        <vt:i4>75</vt:i4>
      </vt:variant>
      <vt:variant>
        <vt:i4>0</vt:i4>
      </vt:variant>
      <vt:variant>
        <vt:i4>5</vt:i4>
      </vt:variant>
      <vt:variant>
        <vt:lpwstr>https://sip.lex.pl/</vt:lpwstr>
      </vt:variant>
      <vt:variant>
        <vt:lpwstr>/document/16796295?unitId=art(3)ust(1)pkt(37)&amp;cm=DOCUMENT</vt:lpwstr>
      </vt:variant>
      <vt:variant>
        <vt:i4>589905</vt:i4>
      </vt:variant>
      <vt:variant>
        <vt:i4>72</vt:i4>
      </vt:variant>
      <vt:variant>
        <vt:i4>0</vt:i4>
      </vt:variant>
      <vt:variant>
        <vt:i4>5</vt:i4>
      </vt:variant>
      <vt:variant>
        <vt:lpwstr>https://sip.lex.pl/</vt:lpwstr>
      </vt:variant>
      <vt:variant>
        <vt:lpwstr>/document/68410867?cm=DOCUMENT</vt:lpwstr>
      </vt:variant>
      <vt:variant>
        <vt:i4>393306</vt:i4>
      </vt:variant>
      <vt:variant>
        <vt:i4>69</vt:i4>
      </vt:variant>
      <vt:variant>
        <vt:i4>0</vt:i4>
      </vt:variant>
      <vt:variant>
        <vt:i4>5</vt:i4>
      </vt:variant>
      <vt:variant>
        <vt:lpwstr>https://sip.lex.pl/</vt:lpwstr>
      </vt:variant>
      <vt:variant>
        <vt:lpwstr>/document/67607987?cm=DOCUMENT</vt:lpwstr>
      </vt:variant>
      <vt:variant>
        <vt:i4>262226</vt:i4>
      </vt:variant>
      <vt:variant>
        <vt:i4>66</vt:i4>
      </vt:variant>
      <vt:variant>
        <vt:i4>0</vt:i4>
      </vt:variant>
      <vt:variant>
        <vt:i4>5</vt:i4>
      </vt:variant>
      <vt:variant>
        <vt:lpwstr>https://sip.lex.pl/</vt:lpwstr>
      </vt:variant>
      <vt:variant>
        <vt:lpwstr>/document/18708093?cm=DOCUMENT</vt:lpwstr>
      </vt:variant>
      <vt:variant>
        <vt:i4>589905</vt:i4>
      </vt:variant>
      <vt:variant>
        <vt:i4>63</vt:i4>
      </vt:variant>
      <vt:variant>
        <vt:i4>0</vt:i4>
      </vt:variant>
      <vt:variant>
        <vt:i4>5</vt:i4>
      </vt:variant>
      <vt:variant>
        <vt:lpwstr>https://sip.lex.pl/</vt:lpwstr>
      </vt:variant>
      <vt:variant>
        <vt:lpwstr>/document/68410867?cm=DOCUMENT</vt:lpwstr>
      </vt:variant>
      <vt:variant>
        <vt:i4>393306</vt:i4>
      </vt:variant>
      <vt:variant>
        <vt:i4>60</vt:i4>
      </vt:variant>
      <vt:variant>
        <vt:i4>0</vt:i4>
      </vt:variant>
      <vt:variant>
        <vt:i4>5</vt:i4>
      </vt:variant>
      <vt:variant>
        <vt:lpwstr>https://sip.lex.pl/</vt:lpwstr>
      </vt:variant>
      <vt:variant>
        <vt:lpwstr>/document/67607987?cm=DOCUMENT</vt:lpwstr>
      </vt:variant>
      <vt:variant>
        <vt:i4>393308</vt:i4>
      </vt:variant>
      <vt:variant>
        <vt:i4>57</vt:i4>
      </vt:variant>
      <vt:variant>
        <vt:i4>0</vt:i4>
      </vt:variant>
      <vt:variant>
        <vt:i4>5</vt:i4>
      </vt:variant>
      <vt:variant>
        <vt:lpwstr>https://sip.lex.pl/</vt:lpwstr>
      </vt:variant>
      <vt:variant>
        <vt:lpwstr>/document/18903829?cm=DOCUMENT</vt:lpwstr>
      </vt:variant>
      <vt:variant>
        <vt:i4>1245257</vt:i4>
      </vt:variant>
      <vt:variant>
        <vt:i4>54</vt:i4>
      </vt:variant>
      <vt:variant>
        <vt:i4>0</vt:i4>
      </vt:variant>
      <vt:variant>
        <vt:i4>5</vt:i4>
      </vt:variant>
      <vt:variant>
        <vt:lpwstr>https://www.portalzp.pl/kody-cpv</vt:lpwstr>
      </vt:variant>
      <vt:variant>
        <vt:lpwstr/>
      </vt:variant>
      <vt:variant>
        <vt:i4>1245257</vt:i4>
      </vt:variant>
      <vt:variant>
        <vt:i4>51</vt:i4>
      </vt:variant>
      <vt:variant>
        <vt:i4>0</vt:i4>
      </vt:variant>
      <vt:variant>
        <vt:i4>5</vt:i4>
      </vt:variant>
      <vt:variant>
        <vt:lpwstr>https://www.portalzp.pl/kody-cpv</vt:lpwstr>
      </vt:variant>
      <vt:variant>
        <vt:lpwstr/>
      </vt:variant>
      <vt:variant>
        <vt:i4>1245257</vt:i4>
      </vt:variant>
      <vt:variant>
        <vt:i4>48</vt:i4>
      </vt:variant>
      <vt:variant>
        <vt:i4>0</vt:i4>
      </vt:variant>
      <vt:variant>
        <vt:i4>5</vt:i4>
      </vt:variant>
      <vt:variant>
        <vt:lpwstr>https://www.portalzp.pl/kody-cpv</vt:lpwstr>
      </vt:variant>
      <vt:variant>
        <vt:lpwstr/>
      </vt:variant>
      <vt:variant>
        <vt:i4>1245257</vt:i4>
      </vt:variant>
      <vt:variant>
        <vt:i4>45</vt:i4>
      </vt:variant>
      <vt:variant>
        <vt:i4>0</vt:i4>
      </vt:variant>
      <vt:variant>
        <vt:i4>5</vt:i4>
      </vt:variant>
      <vt:variant>
        <vt:lpwstr>https://www.portalzp.pl/kody-cpv</vt:lpwstr>
      </vt:variant>
      <vt:variant>
        <vt:lpwstr/>
      </vt:variant>
      <vt:variant>
        <vt:i4>1245257</vt:i4>
      </vt:variant>
      <vt:variant>
        <vt:i4>42</vt:i4>
      </vt:variant>
      <vt:variant>
        <vt:i4>0</vt:i4>
      </vt:variant>
      <vt:variant>
        <vt:i4>5</vt:i4>
      </vt:variant>
      <vt:variant>
        <vt:lpwstr>https://www.portalzp.pl/kody-cpv</vt:lpwstr>
      </vt:variant>
      <vt:variant>
        <vt:lpwstr/>
      </vt:variant>
      <vt:variant>
        <vt:i4>7143547</vt:i4>
      </vt:variant>
      <vt:variant>
        <vt:i4>39</vt:i4>
      </vt:variant>
      <vt:variant>
        <vt:i4>0</vt:i4>
      </vt:variant>
      <vt:variant>
        <vt:i4>5</vt:i4>
      </vt:variant>
      <vt:variant>
        <vt:lpwstr>https://www.portalzp.pl/kody-cpv/szczegoly/urzadzenia-i-przyrzady-do-transfuzji-i-infuzji-3008</vt:lpwstr>
      </vt:variant>
      <vt:variant>
        <vt:lpwstr/>
      </vt:variant>
      <vt:variant>
        <vt:i4>1245257</vt:i4>
      </vt:variant>
      <vt:variant>
        <vt:i4>36</vt:i4>
      </vt:variant>
      <vt:variant>
        <vt:i4>0</vt:i4>
      </vt:variant>
      <vt:variant>
        <vt:i4>5</vt:i4>
      </vt:variant>
      <vt:variant>
        <vt:lpwstr>https://www.portalzp.pl/kody-cpv</vt:lpwstr>
      </vt:variant>
      <vt:variant>
        <vt:lpwstr/>
      </vt:variant>
      <vt:variant>
        <vt:i4>3801113</vt:i4>
      </vt:variant>
      <vt:variant>
        <vt:i4>33</vt:i4>
      </vt:variant>
      <vt:variant>
        <vt:i4>0</vt:i4>
      </vt:variant>
      <vt:variant>
        <vt:i4>5</vt:i4>
      </vt:variant>
      <vt:variant>
        <vt:lpwstr>mailto:rodo@5wszk.com.pl</vt:lpwstr>
      </vt:variant>
      <vt:variant>
        <vt:lpwstr/>
      </vt:variant>
      <vt:variant>
        <vt:i4>8257580</vt:i4>
      </vt:variant>
      <vt:variant>
        <vt:i4>30</vt:i4>
      </vt:variant>
      <vt:variant>
        <vt:i4>0</vt:i4>
      </vt:variant>
      <vt:variant>
        <vt:i4>5</vt:i4>
      </vt:variant>
      <vt:variant>
        <vt:lpwstr>https://ezamowienia.gov.pl/</vt:lpwstr>
      </vt:variant>
      <vt:variant>
        <vt:lpwstr/>
      </vt:variant>
      <vt:variant>
        <vt:i4>8257580</vt:i4>
      </vt:variant>
      <vt:variant>
        <vt:i4>27</vt:i4>
      </vt:variant>
      <vt:variant>
        <vt:i4>0</vt:i4>
      </vt:variant>
      <vt:variant>
        <vt:i4>5</vt:i4>
      </vt:variant>
      <vt:variant>
        <vt:lpwstr>https://ezamowienia.gov.pl/</vt:lpwstr>
      </vt:variant>
      <vt:variant>
        <vt:lpwstr/>
      </vt:variant>
      <vt:variant>
        <vt:i4>8257580</vt:i4>
      </vt:variant>
      <vt:variant>
        <vt:i4>24</vt:i4>
      </vt:variant>
      <vt:variant>
        <vt:i4>0</vt:i4>
      </vt:variant>
      <vt:variant>
        <vt:i4>5</vt:i4>
      </vt:variant>
      <vt:variant>
        <vt:lpwstr>https://ezamowienia.gov.pl/</vt:lpwstr>
      </vt:variant>
      <vt:variant>
        <vt:lpwstr/>
      </vt:variant>
      <vt:variant>
        <vt:i4>2490377</vt:i4>
      </vt:variant>
      <vt:variant>
        <vt:i4>21</vt:i4>
      </vt:variant>
      <vt:variant>
        <vt:i4>0</vt:i4>
      </vt:variant>
      <vt:variant>
        <vt:i4>5</vt:i4>
      </vt:variant>
      <vt:variant>
        <vt:lpwstr>mailto:zam@5wszk.com.pl</vt:lpwstr>
      </vt:variant>
      <vt:variant>
        <vt:lpwstr/>
      </vt:variant>
      <vt:variant>
        <vt:i4>8257580</vt:i4>
      </vt:variant>
      <vt:variant>
        <vt:i4>18</vt:i4>
      </vt:variant>
      <vt:variant>
        <vt:i4>0</vt:i4>
      </vt:variant>
      <vt:variant>
        <vt:i4>5</vt:i4>
      </vt:variant>
      <vt:variant>
        <vt:lpwstr>https://ezamowienia.gov.pl/</vt:lpwstr>
      </vt:variant>
      <vt:variant>
        <vt:lpwstr/>
      </vt:variant>
      <vt:variant>
        <vt:i4>2490377</vt:i4>
      </vt:variant>
      <vt:variant>
        <vt:i4>15</vt:i4>
      </vt:variant>
      <vt:variant>
        <vt:i4>0</vt:i4>
      </vt:variant>
      <vt:variant>
        <vt:i4>5</vt:i4>
      </vt:variant>
      <vt:variant>
        <vt:lpwstr>mailto:zam@5wszk.com.pl</vt:lpwstr>
      </vt:variant>
      <vt:variant>
        <vt:lpwstr/>
      </vt:variant>
      <vt:variant>
        <vt:i4>3276833</vt:i4>
      </vt:variant>
      <vt:variant>
        <vt:i4>12</vt:i4>
      </vt:variant>
      <vt:variant>
        <vt:i4>0</vt:i4>
      </vt:variant>
      <vt:variant>
        <vt:i4>5</vt:i4>
      </vt:variant>
      <vt:variant>
        <vt:lpwstr>https://www.uzp.gov.pl/baza-wiedzy/prawo-zamowien-publicznych-regulacje/prawo-krajowe/jednolity-europejski-dokument-zamowienia</vt:lpwstr>
      </vt:variant>
      <vt:variant>
        <vt:lpwstr/>
      </vt:variant>
      <vt:variant>
        <vt:i4>3276833</vt:i4>
      </vt:variant>
      <vt:variant>
        <vt:i4>9</vt:i4>
      </vt:variant>
      <vt:variant>
        <vt:i4>0</vt:i4>
      </vt:variant>
      <vt:variant>
        <vt:i4>5</vt:i4>
      </vt:variant>
      <vt:variant>
        <vt:lpwstr>https://www.uzp.gov.pl/baza-wiedzy/prawo-zamowien-publicznych-regulacje/prawo-krajowe/jednolity-europejski-dokument-zamowienia</vt:lpwstr>
      </vt:variant>
      <vt:variant>
        <vt:lpwstr/>
      </vt:variant>
      <vt:variant>
        <vt:i4>3080246</vt:i4>
      </vt:variant>
      <vt:variant>
        <vt:i4>6</vt:i4>
      </vt:variant>
      <vt:variant>
        <vt:i4>0</vt:i4>
      </vt:variant>
      <vt:variant>
        <vt:i4>5</vt:i4>
      </vt:variant>
      <vt:variant>
        <vt:lpwstr>https://komentarzpzp.pl/strona-glowna/dzial-ii/rozdzial-2/oddzial-4/art-125</vt:lpwstr>
      </vt:variant>
      <vt:variant>
        <vt:lpwstr/>
      </vt:variant>
      <vt:variant>
        <vt:i4>852053</vt:i4>
      </vt:variant>
      <vt:variant>
        <vt:i4>3</vt:i4>
      </vt:variant>
      <vt:variant>
        <vt:i4>0</vt:i4>
      </vt:variant>
      <vt:variant>
        <vt:i4>5</vt:i4>
      </vt:variant>
      <vt:variant>
        <vt:lpwstr>https://ezamowienia.gov.pl/mp-client/tenders/ocds-148610-18725503-ddd2-11ed-9355-06954b8c6cb9</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 data</dc:title>
  <dc:subject/>
  <dc:creator>tomek</dc:creator>
  <cp:keywords/>
  <cp:lastModifiedBy>Anastazja Czesak</cp:lastModifiedBy>
  <cp:revision>4</cp:revision>
  <cp:lastPrinted>2026-02-10T14:48:00Z</cp:lastPrinted>
  <dcterms:created xsi:type="dcterms:W3CDTF">2026-02-27T13:49:00Z</dcterms:created>
  <dcterms:modified xsi:type="dcterms:W3CDTF">2026-03-02T12:10:00Z</dcterms:modified>
</cp:coreProperties>
</file>